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3A0867" w14:textId="33850CC0" w:rsidR="00DD6B5E" w:rsidRPr="0005763B" w:rsidRDefault="003129E8" w:rsidP="00DD6B5E">
      <w:pPr>
        <w:jc w:val="right"/>
        <w:rPr>
          <w:rFonts w:cs="Arial"/>
          <w:b/>
          <w:sz w:val="48"/>
          <w:szCs w:val="48"/>
        </w:rPr>
      </w:pPr>
      <w:bookmarkStart w:id="0" w:name="_Toc153189646"/>
      <w:r w:rsidRPr="0005763B">
        <w:rPr>
          <w:rFonts w:cs="Arial"/>
          <w:b/>
          <w:sz w:val="48"/>
          <w:szCs w:val="48"/>
        </w:rPr>
        <w:t xml:space="preserve">Work Paper </w:t>
      </w:r>
      <w:bookmarkEnd w:id="0"/>
      <w:r w:rsidR="00A645E2" w:rsidRPr="0005763B">
        <w:rPr>
          <w:rFonts w:cs="Arial"/>
          <w:b/>
          <w:sz w:val="48"/>
          <w:szCs w:val="48"/>
        </w:rPr>
        <w:t>PGECOFST104</w:t>
      </w:r>
    </w:p>
    <w:p w14:paraId="393A0868" w14:textId="44E1878D" w:rsidR="00A167EC" w:rsidRPr="0005763B" w:rsidRDefault="00A645E2" w:rsidP="00A167EC">
      <w:pPr>
        <w:jc w:val="right"/>
        <w:rPr>
          <w:rFonts w:cs="Arial"/>
          <w:b/>
          <w:sz w:val="48"/>
          <w:szCs w:val="48"/>
        </w:rPr>
      </w:pPr>
      <w:r w:rsidRPr="0005763B">
        <w:rPr>
          <w:rFonts w:cs="Arial"/>
          <w:b/>
          <w:sz w:val="48"/>
          <w:szCs w:val="48"/>
        </w:rPr>
        <w:t>Commercial Steam Cooker</w:t>
      </w:r>
    </w:p>
    <w:p w14:paraId="393A0869" w14:textId="4DEF01EF" w:rsidR="003129E8" w:rsidRPr="0005763B" w:rsidRDefault="003129E8" w:rsidP="002E0043">
      <w:pPr>
        <w:jc w:val="right"/>
        <w:rPr>
          <w:rFonts w:cs="Arial"/>
          <w:b/>
          <w:sz w:val="48"/>
          <w:szCs w:val="48"/>
        </w:rPr>
      </w:pPr>
      <w:bookmarkStart w:id="1" w:name="_Toc153189647"/>
      <w:r w:rsidRPr="0005763B">
        <w:rPr>
          <w:rFonts w:cs="Arial"/>
          <w:b/>
          <w:sz w:val="48"/>
          <w:szCs w:val="48"/>
        </w:rPr>
        <w:t>Revision #</w:t>
      </w:r>
      <w:bookmarkEnd w:id="1"/>
      <w:r w:rsidR="00D7047A" w:rsidRPr="0005763B">
        <w:rPr>
          <w:rFonts w:cs="Arial"/>
          <w:b/>
          <w:sz w:val="48"/>
          <w:szCs w:val="48"/>
        </w:rPr>
        <w:t xml:space="preserve"> </w:t>
      </w:r>
      <w:r w:rsidR="00A645E2" w:rsidRPr="0005763B">
        <w:rPr>
          <w:rFonts w:cs="Arial"/>
          <w:b/>
          <w:sz w:val="48"/>
          <w:szCs w:val="48"/>
        </w:rPr>
        <w:t>5</w:t>
      </w:r>
    </w:p>
    <w:p w14:paraId="393A086A" w14:textId="77777777" w:rsidR="003129E8" w:rsidRPr="0005763B" w:rsidRDefault="003129E8" w:rsidP="003129E8"/>
    <w:p w14:paraId="393A086B" w14:textId="77777777" w:rsidR="00D7047A" w:rsidRPr="0005763B" w:rsidRDefault="00DD6B5E" w:rsidP="00D7047A">
      <w:pPr>
        <w:pBdr>
          <w:bottom w:val="single" w:sz="4" w:space="1" w:color="auto"/>
        </w:pBdr>
        <w:rPr>
          <w:rFonts w:cs="Arial"/>
          <w:b/>
          <w:sz w:val="36"/>
          <w:szCs w:val="36"/>
        </w:rPr>
      </w:pPr>
      <w:r w:rsidRPr="0005763B">
        <w:rPr>
          <w:rFonts w:cs="Arial"/>
          <w:b/>
          <w:sz w:val="36"/>
          <w:szCs w:val="36"/>
        </w:rPr>
        <w:t>Pacific Gas &amp; Electric</w:t>
      </w:r>
      <w:r w:rsidR="00DF21B8" w:rsidRPr="0005763B">
        <w:rPr>
          <w:rFonts w:cs="Arial"/>
          <w:b/>
          <w:sz w:val="36"/>
          <w:szCs w:val="36"/>
        </w:rPr>
        <w:t xml:space="preserve"> Company</w:t>
      </w:r>
    </w:p>
    <w:p w14:paraId="393A086C" w14:textId="77777777" w:rsidR="00D7047A" w:rsidRPr="0005763B" w:rsidRDefault="00661864" w:rsidP="00D7047A">
      <w:pPr>
        <w:rPr>
          <w:rFonts w:cs="Arial"/>
          <w:b/>
          <w:sz w:val="32"/>
          <w:szCs w:val="32"/>
        </w:rPr>
      </w:pPr>
      <w:r w:rsidRPr="0005763B">
        <w:rPr>
          <w:rFonts w:cs="Arial"/>
          <w:b/>
          <w:sz w:val="32"/>
          <w:szCs w:val="32"/>
        </w:rPr>
        <w:t xml:space="preserve">Customer Energy Solutions </w:t>
      </w:r>
    </w:p>
    <w:p w14:paraId="393A086D" w14:textId="77777777" w:rsidR="00E34E73" w:rsidRPr="0005763B" w:rsidRDefault="00E34E73" w:rsidP="00324D0F">
      <w:pPr>
        <w:rPr>
          <w:rFonts w:cs="Arial"/>
          <w:b/>
        </w:rPr>
      </w:pPr>
    </w:p>
    <w:p w14:paraId="393A086E" w14:textId="77777777" w:rsidR="00C274E0" w:rsidRPr="0005763B" w:rsidRDefault="00C274E0" w:rsidP="00324D0F">
      <w:pPr>
        <w:rPr>
          <w:rFonts w:cs="Arial"/>
          <w:b/>
        </w:rPr>
      </w:pPr>
    </w:p>
    <w:p w14:paraId="393A086F" w14:textId="77777777" w:rsidR="00C274E0" w:rsidRPr="0005763B" w:rsidRDefault="00C274E0" w:rsidP="00324D0F">
      <w:pPr>
        <w:rPr>
          <w:rFonts w:cs="Arial"/>
          <w:b/>
        </w:rPr>
      </w:pPr>
    </w:p>
    <w:p w14:paraId="393A0874" w14:textId="1C06ED4E" w:rsidR="00324D0F" w:rsidRPr="0005763B" w:rsidRDefault="00A645E2" w:rsidP="00A167EC">
      <w:pPr>
        <w:ind w:right="-720"/>
        <w:rPr>
          <w:rFonts w:cs="Arial"/>
          <w:b/>
          <w:sz w:val="72"/>
          <w:szCs w:val="72"/>
        </w:rPr>
      </w:pPr>
      <w:r w:rsidRPr="0005763B">
        <w:rPr>
          <w:rFonts w:cs="Arial"/>
          <w:b/>
          <w:sz w:val="72"/>
          <w:szCs w:val="72"/>
        </w:rPr>
        <w:t>Commercial Steam Cooker-Electric and Gas</w:t>
      </w:r>
      <w:r w:rsidR="00735CB1" w:rsidRPr="0005763B">
        <w:rPr>
          <w:rFonts w:cs="Arial"/>
          <w:b/>
          <w:sz w:val="72"/>
          <w:szCs w:val="72"/>
        </w:rPr>
        <w:t xml:space="preserve"> </w:t>
      </w:r>
    </w:p>
    <w:p w14:paraId="393A0877" w14:textId="16C57DD5" w:rsidR="00CB3583" w:rsidRPr="0005763B" w:rsidRDefault="00A167EC" w:rsidP="00A645E2">
      <w:pPr>
        <w:tabs>
          <w:tab w:val="left" w:pos="3720"/>
        </w:tabs>
        <w:ind w:right="-720"/>
        <w:rPr>
          <w:rFonts w:cs="Arial"/>
          <w:b/>
          <w:i/>
        </w:rPr>
      </w:pPr>
      <w:r w:rsidRPr="0005763B">
        <w:rPr>
          <w:rFonts w:cs="Arial"/>
          <w:b/>
        </w:rPr>
        <w:t xml:space="preserve">Measure Codes </w:t>
      </w:r>
      <w:r w:rsidR="00A645E2" w:rsidRPr="0005763B">
        <w:rPr>
          <w:rFonts w:cs="Arial"/>
          <w:b/>
        </w:rPr>
        <w:t>F108, F109</w:t>
      </w:r>
    </w:p>
    <w:p w14:paraId="393A0878" w14:textId="77777777" w:rsidR="003D3F36" w:rsidRPr="0005763B" w:rsidRDefault="003D3F36" w:rsidP="00844B27">
      <w:pPr>
        <w:rPr>
          <w:rFonts w:cs="Arial"/>
          <w:b/>
          <w:i/>
        </w:rPr>
      </w:pPr>
    </w:p>
    <w:p w14:paraId="393A0879" w14:textId="77777777" w:rsidR="00E84DBD" w:rsidRPr="0005763B" w:rsidRDefault="00E84DBD" w:rsidP="00844B27">
      <w:pPr>
        <w:rPr>
          <w:rFonts w:cs="Arial"/>
          <w:b/>
          <w:i/>
        </w:rPr>
      </w:pPr>
    </w:p>
    <w:p w14:paraId="393A087A" w14:textId="77777777" w:rsidR="00C274E0" w:rsidRPr="0005763B" w:rsidRDefault="00C274E0" w:rsidP="00844B27">
      <w:pPr>
        <w:rPr>
          <w:rFonts w:cs="Arial"/>
          <w:b/>
          <w:i/>
        </w:rPr>
      </w:pPr>
    </w:p>
    <w:p w14:paraId="393A087B" w14:textId="77777777" w:rsidR="00C274E0" w:rsidRPr="0005763B" w:rsidRDefault="00C274E0" w:rsidP="00844B27">
      <w:pPr>
        <w:rPr>
          <w:rFonts w:cs="Arial"/>
          <w:b/>
          <w:i/>
        </w:rPr>
      </w:pPr>
    </w:p>
    <w:p w14:paraId="393A087C" w14:textId="77777777" w:rsidR="00C274E0" w:rsidRPr="0005763B" w:rsidRDefault="00C274E0" w:rsidP="00844B27">
      <w:pPr>
        <w:rPr>
          <w:rFonts w:cs="Arial"/>
          <w:b/>
          <w:i/>
        </w:rPr>
      </w:pPr>
    </w:p>
    <w:p w14:paraId="393A087D" w14:textId="77777777" w:rsidR="00C274E0" w:rsidRPr="0005763B" w:rsidRDefault="00C274E0" w:rsidP="00844B27">
      <w:pPr>
        <w:rPr>
          <w:rFonts w:cs="Arial"/>
          <w:b/>
          <w:i/>
        </w:rPr>
      </w:pPr>
    </w:p>
    <w:p w14:paraId="393A087E" w14:textId="77777777" w:rsidR="00C274E0" w:rsidRPr="0005763B" w:rsidRDefault="00C274E0" w:rsidP="00844B27">
      <w:pPr>
        <w:rPr>
          <w:rFonts w:cs="Arial"/>
          <w:b/>
          <w:i/>
        </w:rPr>
      </w:pPr>
    </w:p>
    <w:p w14:paraId="393A087F" w14:textId="77777777" w:rsidR="00C274E0" w:rsidRPr="0005763B" w:rsidRDefault="00C274E0" w:rsidP="00844B27">
      <w:pPr>
        <w:rPr>
          <w:rFonts w:cs="Arial"/>
          <w:b/>
          <w:i/>
        </w:rPr>
      </w:pPr>
    </w:p>
    <w:p w14:paraId="393A0880" w14:textId="77777777" w:rsidR="00C274E0" w:rsidRPr="0005763B" w:rsidRDefault="00C274E0" w:rsidP="00844B27">
      <w:pPr>
        <w:rPr>
          <w:rFonts w:cs="Arial"/>
          <w:b/>
          <w:i/>
        </w:rPr>
      </w:pPr>
    </w:p>
    <w:p w14:paraId="393A0881" w14:textId="77777777" w:rsidR="00C274E0" w:rsidRPr="0005763B" w:rsidRDefault="00C274E0" w:rsidP="00844B27">
      <w:pPr>
        <w:rPr>
          <w:rFonts w:cs="Arial"/>
          <w:b/>
          <w:i/>
        </w:rPr>
      </w:pPr>
    </w:p>
    <w:p w14:paraId="393A0882" w14:textId="77777777" w:rsidR="00C274E0" w:rsidRPr="0005763B" w:rsidRDefault="00C274E0" w:rsidP="00844B27">
      <w:pPr>
        <w:rPr>
          <w:rFonts w:cs="Arial"/>
          <w:b/>
          <w:i/>
        </w:rPr>
      </w:pPr>
    </w:p>
    <w:p w14:paraId="393A0883" w14:textId="77777777" w:rsidR="00C274E0" w:rsidRPr="0005763B" w:rsidRDefault="00C274E0" w:rsidP="00844B27">
      <w:pPr>
        <w:rPr>
          <w:rFonts w:cs="Arial"/>
          <w:b/>
          <w:i/>
        </w:rPr>
      </w:pPr>
    </w:p>
    <w:p w14:paraId="393A0884" w14:textId="77777777" w:rsidR="00C274E0" w:rsidRPr="0005763B" w:rsidRDefault="00C274E0" w:rsidP="00844B27">
      <w:pPr>
        <w:rPr>
          <w:rFonts w:cs="Arial"/>
          <w:b/>
          <w:i/>
        </w:rPr>
      </w:pPr>
    </w:p>
    <w:p w14:paraId="393A0886" w14:textId="77777777" w:rsidR="00534386" w:rsidRPr="0005763B" w:rsidRDefault="00534386" w:rsidP="00844B27">
      <w:pPr>
        <w:rPr>
          <w:rFonts w:cs="Arial"/>
          <w:b/>
          <w:i/>
        </w:rPr>
        <w:sectPr w:rsidR="00534386" w:rsidRPr="0005763B" w:rsidSect="00E03431">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p>
    <w:p w14:paraId="393A0887" w14:textId="77777777" w:rsidR="00E71EF1" w:rsidRPr="0005763B" w:rsidRDefault="00E731C6" w:rsidP="0077070C">
      <w:pPr>
        <w:pStyle w:val="Heading1"/>
        <w:ind w:right="-1080"/>
      </w:pPr>
      <w:bookmarkStart w:id="2" w:name="_Toc304800192"/>
      <w:bookmarkStart w:id="3" w:name="_Toc324318330"/>
      <w:bookmarkStart w:id="4" w:name="_Toc324340474"/>
      <w:bookmarkStart w:id="5" w:name="_Toc386717884"/>
      <w:r w:rsidRPr="0005763B">
        <w:lastRenderedPageBreak/>
        <w:t>At-</w:t>
      </w:r>
      <w:r w:rsidR="00E71EF1" w:rsidRPr="0005763B">
        <w:t>a</w:t>
      </w:r>
      <w:r w:rsidRPr="0005763B">
        <w:t>-</w:t>
      </w:r>
      <w:r w:rsidR="00E71EF1" w:rsidRPr="0005763B">
        <w:t>Glance Summary</w:t>
      </w:r>
      <w:bookmarkEnd w:id="2"/>
      <w:bookmarkEnd w:id="3"/>
      <w:bookmarkEnd w:id="4"/>
      <w:bookmarkEnd w:id="5"/>
    </w:p>
    <w:tbl>
      <w:tblPr>
        <w:tblW w:w="0" w:type="auto"/>
        <w:tblBorders>
          <w:insideH w:val="single" w:sz="18" w:space="0" w:color="FFFFFF"/>
          <w:insideV w:val="single" w:sz="18" w:space="0" w:color="FFFFFF"/>
        </w:tblBorders>
        <w:tblLook w:val="01E0" w:firstRow="1" w:lastRow="1" w:firstColumn="1" w:lastColumn="1" w:noHBand="0" w:noVBand="0"/>
      </w:tblPr>
      <w:tblGrid>
        <w:gridCol w:w="2584"/>
        <w:gridCol w:w="3496"/>
        <w:gridCol w:w="3496"/>
      </w:tblGrid>
      <w:tr w:rsidR="0038285F" w:rsidRPr="0005763B" w14:paraId="393A088C" w14:textId="77777777" w:rsidTr="0077070C">
        <w:trPr>
          <w:trHeight w:val="465"/>
        </w:trPr>
        <w:tc>
          <w:tcPr>
            <w:tcW w:w="0" w:type="auto"/>
            <w:shd w:val="pct20" w:color="000000" w:fill="FFFFFF"/>
          </w:tcPr>
          <w:p w14:paraId="393A0888" w14:textId="77777777" w:rsidR="0038285F" w:rsidRPr="0005763B" w:rsidRDefault="0038285F" w:rsidP="0077070C">
            <w:pPr>
              <w:ind w:right="-1080"/>
              <w:rPr>
                <w:rStyle w:val="Strong"/>
              </w:rPr>
            </w:pPr>
            <w:r w:rsidRPr="0005763B">
              <w:rPr>
                <w:rStyle w:val="Strong"/>
              </w:rPr>
              <w:t>Applicable Measure Codes:</w:t>
            </w:r>
          </w:p>
        </w:tc>
        <w:tc>
          <w:tcPr>
            <w:tcW w:w="0" w:type="auto"/>
            <w:shd w:val="pct20" w:color="000000" w:fill="FFFFFF"/>
          </w:tcPr>
          <w:p w14:paraId="393A0889" w14:textId="09934A89" w:rsidR="0038285F" w:rsidRPr="0005763B" w:rsidRDefault="0038285F" w:rsidP="0077070C">
            <w:pPr>
              <w:ind w:right="-1080"/>
              <w:rPr>
                <w:rFonts w:cs="Arial"/>
                <w:b/>
                <w:bCs/>
                <w:sz w:val="20"/>
                <w:szCs w:val="20"/>
              </w:rPr>
            </w:pPr>
            <w:r w:rsidRPr="0005763B">
              <w:rPr>
                <w:rFonts w:cs="Arial"/>
                <w:b/>
                <w:bCs/>
                <w:sz w:val="20"/>
                <w:szCs w:val="20"/>
              </w:rPr>
              <w:t>F108</w:t>
            </w:r>
          </w:p>
        </w:tc>
        <w:tc>
          <w:tcPr>
            <w:tcW w:w="0" w:type="auto"/>
            <w:shd w:val="pct20" w:color="000000" w:fill="FFFFFF"/>
          </w:tcPr>
          <w:p w14:paraId="0D0EC15E" w14:textId="729F287B" w:rsidR="0038285F" w:rsidRPr="0005763B" w:rsidRDefault="0038285F" w:rsidP="0077070C">
            <w:pPr>
              <w:ind w:right="-1080"/>
              <w:rPr>
                <w:rFonts w:cs="Arial"/>
                <w:b/>
                <w:bCs/>
                <w:sz w:val="20"/>
                <w:szCs w:val="20"/>
              </w:rPr>
            </w:pPr>
            <w:r w:rsidRPr="0005763B">
              <w:rPr>
                <w:rFonts w:cs="Arial"/>
                <w:b/>
                <w:bCs/>
                <w:sz w:val="20"/>
                <w:szCs w:val="20"/>
              </w:rPr>
              <w:t>F109</w:t>
            </w:r>
          </w:p>
        </w:tc>
      </w:tr>
      <w:tr w:rsidR="0038285F" w:rsidRPr="0005763B" w14:paraId="393A088F" w14:textId="77777777" w:rsidTr="0077070C">
        <w:trPr>
          <w:trHeight w:val="465"/>
        </w:trPr>
        <w:tc>
          <w:tcPr>
            <w:tcW w:w="0" w:type="auto"/>
            <w:shd w:val="pct5" w:color="000000" w:fill="FFFFFF"/>
          </w:tcPr>
          <w:p w14:paraId="393A088D" w14:textId="77777777" w:rsidR="0038285F" w:rsidRPr="0005763B" w:rsidRDefault="0038285F" w:rsidP="0028709C">
            <w:pPr>
              <w:rPr>
                <w:rStyle w:val="Strong"/>
              </w:rPr>
            </w:pPr>
            <w:r w:rsidRPr="0005763B">
              <w:rPr>
                <w:rStyle w:val="Strong"/>
              </w:rPr>
              <w:t xml:space="preserve">Measure Description: </w:t>
            </w:r>
          </w:p>
        </w:tc>
        <w:tc>
          <w:tcPr>
            <w:tcW w:w="0" w:type="auto"/>
            <w:shd w:val="pct5" w:color="000000" w:fill="FFFFFF"/>
          </w:tcPr>
          <w:p w14:paraId="149CB936" w14:textId="5EE0F828" w:rsidR="0038285F" w:rsidRPr="0005763B" w:rsidRDefault="0038285F" w:rsidP="005164A6">
            <w:pPr>
              <w:rPr>
                <w:rFonts w:cs="Arial"/>
                <w:sz w:val="20"/>
                <w:szCs w:val="20"/>
              </w:rPr>
            </w:pPr>
            <w:r w:rsidRPr="0005763B">
              <w:rPr>
                <w:rFonts w:cs="Arial"/>
                <w:sz w:val="20"/>
                <w:szCs w:val="20"/>
              </w:rPr>
              <w:t>Commercial Steam Cooker (Electric)</w:t>
            </w:r>
          </w:p>
        </w:tc>
        <w:tc>
          <w:tcPr>
            <w:tcW w:w="0" w:type="auto"/>
            <w:shd w:val="pct5" w:color="000000" w:fill="FFFFFF"/>
          </w:tcPr>
          <w:p w14:paraId="393A088E" w14:textId="5FC6043E" w:rsidR="0038285F" w:rsidRPr="0005763B" w:rsidRDefault="0038285F" w:rsidP="005164A6">
            <w:pPr>
              <w:rPr>
                <w:rFonts w:cs="Arial"/>
                <w:sz w:val="20"/>
                <w:szCs w:val="20"/>
              </w:rPr>
            </w:pPr>
            <w:r w:rsidRPr="0005763B">
              <w:rPr>
                <w:rFonts w:cs="Arial"/>
                <w:sz w:val="20"/>
                <w:szCs w:val="20"/>
              </w:rPr>
              <w:t>Commercial Steam Cooker (Gas)</w:t>
            </w:r>
          </w:p>
        </w:tc>
      </w:tr>
      <w:tr w:rsidR="0038285F" w:rsidRPr="0005763B" w14:paraId="393A0892" w14:textId="77777777" w:rsidTr="0077070C">
        <w:trPr>
          <w:trHeight w:val="465"/>
        </w:trPr>
        <w:tc>
          <w:tcPr>
            <w:tcW w:w="0" w:type="auto"/>
            <w:shd w:val="pct20" w:color="000000" w:fill="FFFFFF"/>
          </w:tcPr>
          <w:p w14:paraId="393A0890" w14:textId="77777777" w:rsidR="0038285F" w:rsidRPr="0005763B" w:rsidRDefault="0038285F" w:rsidP="0028709C">
            <w:pPr>
              <w:rPr>
                <w:rStyle w:val="Strong"/>
              </w:rPr>
            </w:pPr>
            <w:r w:rsidRPr="0005763B">
              <w:rPr>
                <w:rStyle w:val="Strong"/>
              </w:rPr>
              <w:t xml:space="preserve">Energy Impact Common Units: </w:t>
            </w:r>
          </w:p>
        </w:tc>
        <w:tc>
          <w:tcPr>
            <w:tcW w:w="0" w:type="auto"/>
            <w:shd w:val="pct20" w:color="000000" w:fill="FFFFFF"/>
          </w:tcPr>
          <w:p w14:paraId="71E9AFD2" w14:textId="3D50BDE8" w:rsidR="0038285F" w:rsidRPr="0005763B" w:rsidRDefault="0038285F" w:rsidP="000A2ABA">
            <w:pPr>
              <w:rPr>
                <w:rFonts w:cs="Arial"/>
                <w:sz w:val="20"/>
                <w:szCs w:val="20"/>
              </w:rPr>
            </w:pPr>
            <w:r w:rsidRPr="0005763B">
              <w:rPr>
                <w:rFonts w:cs="Arial"/>
                <w:sz w:val="20"/>
                <w:szCs w:val="20"/>
              </w:rPr>
              <w:t>Per Unit / Steam Cooker</w:t>
            </w:r>
          </w:p>
        </w:tc>
        <w:tc>
          <w:tcPr>
            <w:tcW w:w="0" w:type="auto"/>
            <w:shd w:val="pct20" w:color="000000" w:fill="FFFFFF"/>
          </w:tcPr>
          <w:p w14:paraId="393A0891" w14:textId="6AB8598F" w:rsidR="0038285F" w:rsidRPr="0005763B" w:rsidRDefault="0038285F" w:rsidP="000A2ABA">
            <w:pPr>
              <w:rPr>
                <w:rFonts w:cs="Arial"/>
                <w:sz w:val="20"/>
                <w:szCs w:val="20"/>
              </w:rPr>
            </w:pPr>
            <w:r w:rsidRPr="0005763B">
              <w:rPr>
                <w:rFonts w:cs="Arial"/>
                <w:sz w:val="20"/>
                <w:szCs w:val="20"/>
              </w:rPr>
              <w:t>Per unit / Steam Cooker</w:t>
            </w:r>
          </w:p>
        </w:tc>
      </w:tr>
      <w:tr w:rsidR="0038285F" w:rsidRPr="0005763B" w14:paraId="393A0895" w14:textId="77777777" w:rsidTr="0077070C">
        <w:trPr>
          <w:trHeight w:val="465"/>
        </w:trPr>
        <w:tc>
          <w:tcPr>
            <w:tcW w:w="0" w:type="auto"/>
            <w:shd w:val="pct5" w:color="000000" w:fill="FFFFFF"/>
          </w:tcPr>
          <w:p w14:paraId="393A0893" w14:textId="77777777" w:rsidR="0038285F" w:rsidRPr="0005763B" w:rsidRDefault="0038285F" w:rsidP="0028709C">
            <w:pPr>
              <w:rPr>
                <w:rStyle w:val="Strong"/>
              </w:rPr>
            </w:pPr>
            <w:r w:rsidRPr="0005763B">
              <w:rPr>
                <w:rStyle w:val="Strong"/>
              </w:rPr>
              <w:t>Base Case Description:</w:t>
            </w:r>
          </w:p>
        </w:tc>
        <w:tc>
          <w:tcPr>
            <w:tcW w:w="0" w:type="auto"/>
            <w:shd w:val="pct5" w:color="000000" w:fill="FFFFFF"/>
          </w:tcPr>
          <w:p w14:paraId="5D9249E4" w14:textId="77777777" w:rsidR="0038285F" w:rsidRPr="0005763B" w:rsidRDefault="0038285F" w:rsidP="000A2ABA">
            <w:pPr>
              <w:rPr>
                <w:rFonts w:cs="Arial"/>
                <w:sz w:val="20"/>
                <w:szCs w:val="20"/>
              </w:rPr>
            </w:pPr>
            <w:r w:rsidRPr="0005763B">
              <w:rPr>
                <w:rFonts w:cs="Arial"/>
                <w:sz w:val="20"/>
                <w:szCs w:val="20"/>
              </w:rPr>
              <w:t>Source:  PG&amp;E Calculations</w:t>
            </w:r>
          </w:p>
          <w:p w14:paraId="18E4D3A1" w14:textId="677E952B" w:rsidR="0038285F" w:rsidRPr="0005763B" w:rsidRDefault="0038285F" w:rsidP="000A2ABA">
            <w:pPr>
              <w:rPr>
                <w:rFonts w:cs="Arial"/>
                <w:sz w:val="20"/>
                <w:szCs w:val="20"/>
              </w:rPr>
            </w:pPr>
            <w:r w:rsidRPr="0005763B">
              <w:rPr>
                <w:rFonts w:cs="Arial"/>
                <w:sz w:val="20"/>
                <w:szCs w:val="20"/>
              </w:rPr>
              <w:t>Existing Electric Steam Cooker</w:t>
            </w:r>
          </w:p>
        </w:tc>
        <w:tc>
          <w:tcPr>
            <w:tcW w:w="0" w:type="auto"/>
            <w:shd w:val="pct5" w:color="000000" w:fill="FFFFFF"/>
          </w:tcPr>
          <w:p w14:paraId="393A0894" w14:textId="2FFCF8A9" w:rsidR="0038285F" w:rsidRPr="0005763B" w:rsidRDefault="0038285F" w:rsidP="000A2ABA">
            <w:pPr>
              <w:rPr>
                <w:rFonts w:cs="Arial"/>
                <w:sz w:val="20"/>
                <w:szCs w:val="20"/>
              </w:rPr>
            </w:pPr>
            <w:r w:rsidRPr="0005763B">
              <w:rPr>
                <w:rFonts w:cs="Arial"/>
                <w:sz w:val="20"/>
                <w:szCs w:val="20"/>
              </w:rPr>
              <w:t>Source: PG&amp;E Calculations Existing Gas Steam Cooker</w:t>
            </w:r>
          </w:p>
        </w:tc>
      </w:tr>
      <w:tr w:rsidR="0038285F" w:rsidRPr="0005763B" w14:paraId="393A0898" w14:textId="77777777" w:rsidTr="0077070C">
        <w:trPr>
          <w:trHeight w:val="465"/>
        </w:trPr>
        <w:tc>
          <w:tcPr>
            <w:tcW w:w="0" w:type="auto"/>
            <w:shd w:val="pct20" w:color="000000" w:fill="FFFFFF"/>
          </w:tcPr>
          <w:p w14:paraId="393A0896" w14:textId="50299D26" w:rsidR="0038285F" w:rsidRPr="0005763B" w:rsidRDefault="0038285F" w:rsidP="0028709C">
            <w:pPr>
              <w:rPr>
                <w:rStyle w:val="Strong"/>
              </w:rPr>
            </w:pPr>
            <w:r w:rsidRPr="0005763B">
              <w:rPr>
                <w:rStyle w:val="Strong"/>
              </w:rPr>
              <w:t xml:space="preserve">Base Case Energy Consumption: </w:t>
            </w:r>
          </w:p>
        </w:tc>
        <w:tc>
          <w:tcPr>
            <w:tcW w:w="0" w:type="auto"/>
            <w:shd w:val="pct20" w:color="000000" w:fill="FFFFFF"/>
          </w:tcPr>
          <w:p w14:paraId="19FFEFFE" w14:textId="65FC6AF3" w:rsidR="0038285F" w:rsidRPr="0005763B" w:rsidRDefault="0038285F" w:rsidP="0038285F">
            <w:pPr>
              <w:rPr>
                <w:rFonts w:cs="Arial"/>
                <w:sz w:val="20"/>
                <w:szCs w:val="20"/>
              </w:rPr>
            </w:pPr>
            <w:r w:rsidRPr="0005763B">
              <w:rPr>
                <w:sz w:val="20"/>
                <w:szCs w:val="20"/>
              </w:rPr>
              <w:t>Source: PG&amp;E Calculations</w:t>
            </w:r>
            <w:r w:rsidRPr="0005763B">
              <w:rPr>
                <w:sz w:val="20"/>
                <w:szCs w:val="20"/>
              </w:rPr>
              <w:br/>
              <w:t>33,364 kWh/yr</w:t>
            </w:r>
          </w:p>
        </w:tc>
        <w:tc>
          <w:tcPr>
            <w:tcW w:w="0" w:type="auto"/>
            <w:shd w:val="pct20" w:color="000000" w:fill="FFFFFF"/>
          </w:tcPr>
          <w:p w14:paraId="393A0897" w14:textId="46A2783F" w:rsidR="0038285F" w:rsidRPr="0005763B" w:rsidRDefault="0038285F" w:rsidP="000A2ABA">
            <w:pPr>
              <w:rPr>
                <w:rFonts w:cs="Arial"/>
                <w:sz w:val="20"/>
                <w:szCs w:val="20"/>
              </w:rPr>
            </w:pPr>
            <w:r w:rsidRPr="0005763B">
              <w:rPr>
                <w:sz w:val="20"/>
                <w:szCs w:val="20"/>
              </w:rPr>
              <w:t>Source: PG&amp;E Calculations</w:t>
            </w:r>
            <w:r w:rsidRPr="0005763B">
              <w:rPr>
                <w:sz w:val="20"/>
                <w:szCs w:val="20"/>
              </w:rPr>
              <w:br/>
              <w:t>3,942 Therms/yr</w:t>
            </w:r>
          </w:p>
        </w:tc>
      </w:tr>
      <w:tr w:rsidR="0038285F" w:rsidRPr="0005763B" w14:paraId="393A089C" w14:textId="77777777" w:rsidTr="0077070C">
        <w:trPr>
          <w:trHeight w:val="465"/>
        </w:trPr>
        <w:tc>
          <w:tcPr>
            <w:tcW w:w="0" w:type="auto"/>
            <w:shd w:val="pct5" w:color="000000" w:fill="FFFFFF"/>
          </w:tcPr>
          <w:p w14:paraId="393A0899" w14:textId="77777777" w:rsidR="0038285F" w:rsidRPr="0005763B" w:rsidRDefault="0038285F" w:rsidP="0028709C">
            <w:pPr>
              <w:rPr>
                <w:rStyle w:val="Strong"/>
              </w:rPr>
            </w:pPr>
            <w:r w:rsidRPr="0005763B">
              <w:rPr>
                <w:rStyle w:val="Strong"/>
              </w:rPr>
              <w:t>Measure Energy Consumption:</w:t>
            </w:r>
          </w:p>
          <w:p w14:paraId="393A089A" w14:textId="77777777" w:rsidR="0038285F" w:rsidRPr="0005763B" w:rsidRDefault="0038285F" w:rsidP="0028709C">
            <w:pPr>
              <w:rPr>
                <w:rFonts w:cs="Arial"/>
                <w:b/>
                <w:sz w:val="20"/>
                <w:szCs w:val="20"/>
              </w:rPr>
            </w:pPr>
          </w:p>
        </w:tc>
        <w:tc>
          <w:tcPr>
            <w:tcW w:w="0" w:type="auto"/>
            <w:shd w:val="pct5" w:color="000000" w:fill="FFFFFF"/>
          </w:tcPr>
          <w:p w14:paraId="1B080FFA" w14:textId="1B4714EF" w:rsidR="0038285F" w:rsidRPr="0005763B" w:rsidRDefault="0038285F" w:rsidP="00EB4429">
            <w:pPr>
              <w:rPr>
                <w:rFonts w:cs="Arial"/>
                <w:sz w:val="20"/>
                <w:szCs w:val="20"/>
              </w:rPr>
            </w:pPr>
            <w:r w:rsidRPr="0005763B">
              <w:rPr>
                <w:sz w:val="20"/>
                <w:szCs w:val="20"/>
              </w:rPr>
              <w:t>Source: PG&amp;E Calculations</w:t>
            </w:r>
            <w:r w:rsidRPr="0005763B">
              <w:rPr>
                <w:sz w:val="20"/>
                <w:szCs w:val="20"/>
              </w:rPr>
              <w:br/>
              <w:t>3,208 kWh/yr</w:t>
            </w:r>
          </w:p>
        </w:tc>
        <w:tc>
          <w:tcPr>
            <w:tcW w:w="0" w:type="auto"/>
            <w:shd w:val="pct5" w:color="000000" w:fill="FFFFFF"/>
          </w:tcPr>
          <w:p w14:paraId="393A089B" w14:textId="4CA8DE9E" w:rsidR="0038285F" w:rsidRPr="0005763B" w:rsidRDefault="0038285F" w:rsidP="00EB4429">
            <w:pPr>
              <w:rPr>
                <w:rFonts w:cs="Arial"/>
                <w:sz w:val="20"/>
                <w:szCs w:val="20"/>
              </w:rPr>
            </w:pPr>
            <w:r w:rsidRPr="0005763B">
              <w:rPr>
                <w:sz w:val="20"/>
                <w:szCs w:val="20"/>
              </w:rPr>
              <w:t xml:space="preserve"> Source: PG&amp;E Calculations</w:t>
            </w:r>
            <w:r w:rsidRPr="0005763B">
              <w:rPr>
                <w:sz w:val="20"/>
                <w:szCs w:val="20"/>
              </w:rPr>
              <w:br/>
              <w:t>235 Therms/yr</w:t>
            </w:r>
          </w:p>
        </w:tc>
      </w:tr>
      <w:tr w:rsidR="0038285F" w:rsidRPr="0005763B" w14:paraId="393A08A0" w14:textId="77777777" w:rsidTr="0077070C">
        <w:trPr>
          <w:trHeight w:val="465"/>
        </w:trPr>
        <w:tc>
          <w:tcPr>
            <w:tcW w:w="0" w:type="auto"/>
            <w:shd w:val="pct20" w:color="000000" w:fill="FFFFFF"/>
          </w:tcPr>
          <w:p w14:paraId="393A089D" w14:textId="77777777" w:rsidR="0038285F" w:rsidRPr="0005763B" w:rsidRDefault="0038285F" w:rsidP="00A55DD1">
            <w:pPr>
              <w:rPr>
                <w:rStyle w:val="Strong"/>
              </w:rPr>
            </w:pPr>
            <w:r w:rsidRPr="0005763B">
              <w:rPr>
                <w:rStyle w:val="Strong"/>
              </w:rPr>
              <w:t xml:space="preserve">Energy Savings </w:t>
            </w:r>
          </w:p>
          <w:p w14:paraId="393A089E" w14:textId="77777777" w:rsidR="0038285F" w:rsidRPr="0005763B" w:rsidRDefault="0038285F" w:rsidP="00A55DD1">
            <w:pPr>
              <w:rPr>
                <w:rStyle w:val="Strong1"/>
                <w:b w:val="0"/>
              </w:rPr>
            </w:pPr>
            <w:r w:rsidRPr="0005763B">
              <w:rPr>
                <w:rStyle w:val="Strong"/>
              </w:rPr>
              <w:t>(Base Case – Measure):</w:t>
            </w:r>
          </w:p>
        </w:tc>
        <w:tc>
          <w:tcPr>
            <w:tcW w:w="0" w:type="auto"/>
            <w:shd w:val="pct20" w:color="000000" w:fill="FFFFFF"/>
          </w:tcPr>
          <w:p w14:paraId="4CCBD495" w14:textId="4F1E333F" w:rsidR="0038285F" w:rsidRPr="0005763B" w:rsidRDefault="0038285F" w:rsidP="00EB4429">
            <w:pPr>
              <w:rPr>
                <w:rFonts w:cs="Arial"/>
                <w:sz w:val="20"/>
                <w:szCs w:val="20"/>
              </w:rPr>
            </w:pPr>
            <w:r w:rsidRPr="0005763B">
              <w:rPr>
                <w:sz w:val="20"/>
                <w:szCs w:val="20"/>
              </w:rPr>
              <w:t>Source: PG&amp;E Calculations 30,156 kWh/yr</w:t>
            </w:r>
          </w:p>
        </w:tc>
        <w:tc>
          <w:tcPr>
            <w:tcW w:w="0" w:type="auto"/>
            <w:shd w:val="pct20" w:color="000000" w:fill="FFFFFF"/>
          </w:tcPr>
          <w:p w14:paraId="393A089F" w14:textId="6044FBF4" w:rsidR="0038285F" w:rsidRPr="0005763B" w:rsidRDefault="0038285F" w:rsidP="00EB4429">
            <w:pPr>
              <w:rPr>
                <w:rFonts w:cs="Arial"/>
                <w:sz w:val="20"/>
                <w:szCs w:val="20"/>
              </w:rPr>
            </w:pPr>
            <w:r w:rsidRPr="0005763B">
              <w:rPr>
                <w:sz w:val="20"/>
                <w:szCs w:val="20"/>
              </w:rPr>
              <w:t>Source: PG&amp;E Calculations 3,707 Therms/yr</w:t>
            </w:r>
          </w:p>
        </w:tc>
      </w:tr>
      <w:tr w:rsidR="0038285F" w:rsidRPr="0005763B" w14:paraId="393A08A3" w14:textId="77777777" w:rsidTr="0077070C">
        <w:trPr>
          <w:trHeight w:val="465"/>
        </w:trPr>
        <w:tc>
          <w:tcPr>
            <w:tcW w:w="0" w:type="auto"/>
            <w:shd w:val="pct5" w:color="000000" w:fill="FFFFFF"/>
          </w:tcPr>
          <w:p w14:paraId="393A08A1" w14:textId="77777777" w:rsidR="0038285F" w:rsidRPr="0005763B" w:rsidRDefault="0038285F" w:rsidP="0028709C">
            <w:pPr>
              <w:rPr>
                <w:rStyle w:val="Strong"/>
              </w:rPr>
            </w:pPr>
            <w:r w:rsidRPr="0005763B">
              <w:rPr>
                <w:rStyle w:val="Strong"/>
              </w:rPr>
              <w:t xml:space="preserve">Costs Common Units: </w:t>
            </w:r>
          </w:p>
        </w:tc>
        <w:tc>
          <w:tcPr>
            <w:tcW w:w="0" w:type="auto"/>
            <w:shd w:val="pct5" w:color="000000" w:fill="FFFFFF"/>
          </w:tcPr>
          <w:p w14:paraId="22D02D4B" w14:textId="4147F0D9" w:rsidR="0038285F" w:rsidRPr="0005763B" w:rsidRDefault="0038285F" w:rsidP="0028709C">
            <w:pPr>
              <w:rPr>
                <w:rFonts w:cs="Arial"/>
                <w:sz w:val="20"/>
                <w:szCs w:val="20"/>
              </w:rPr>
            </w:pPr>
            <w:r w:rsidRPr="0005763B">
              <w:rPr>
                <w:sz w:val="20"/>
                <w:szCs w:val="20"/>
              </w:rPr>
              <w:t>Source: PG&amp;E Calculations</w:t>
            </w:r>
            <w:r w:rsidRPr="0005763B">
              <w:rPr>
                <w:sz w:val="20"/>
                <w:szCs w:val="20"/>
              </w:rPr>
              <w:br/>
            </w:r>
            <w:r w:rsidRPr="0005763B">
              <w:rPr>
                <w:color w:val="000000"/>
                <w:sz w:val="20"/>
              </w:rPr>
              <w:t>$ per Steam Cooker</w:t>
            </w:r>
          </w:p>
        </w:tc>
        <w:tc>
          <w:tcPr>
            <w:tcW w:w="0" w:type="auto"/>
            <w:shd w:val="pct5" w:color="000000" w:fill="FFFFFF"/>
          </w:tcPr>
          <w:p w14:paraId="393A08A2" w14:textId="36393F20" w:rsidR="0038285F" w:rsidRPr="0005763B" w:rsidRDefault="0038285F" w:rsidP="0028709C">
            <w:pPr>
              <w:rPr>
                <w:rFonts w:cs="Arial"/>
                <w:sz w:val="20"/>
                <w:szCs w:val="20"/>
              </w:rPr>
            </w:pPr>
            <w:r w:rsidRPr="0005763B">
              <w:rPr>
                <w:sz w:val="20"/>
                <w:szCs w:val="20"/>
              </w:rPr>
              <w:t>Source: PG&amp;E Calculations</w:t>
            </w:r>
            <w:r w:rsidRPr="0005763B">
              <w:rPr>
                <w:sz w:val="20"/>
                <w:szCs w:val="20"/>
              </w:rPr>
              <w:br/>
            </w:r>
            <w:r w:rsidRPr="0005763B">
              <w:rPr>
                <w:color w:val="000000"/>
                <w:sz w:val="20"/>
              </w:rPr>
              <w:t>$ per Steam Cooker</w:t>
            </w:r>
          </w:p>
        </w:tc>
      </w:tr>
      <w:tr w:rsidR="0038285F" w:rsidRPr="0005763B" w14:paraId="393A08A7" w14:textId="77777777" w:rsidTr="0077070C">
        <w:trPr>
          <w:trHeight w:val="465"/>
        </w:trPr>
        <w:tc>
          <w:tcPr>
            <w:tcW w:w="0" w:type="auto"/>
            <w:shd w:val="pct20" w:color="000000" w:fill="FFFFFF"/>
          </w:tcPr>
          <w:p w14:paraId="393A08A4" w14:textId="77777777" w:rsidR="0038285F" w:rsidRPr="0005763B" w:rsidRDefault="0038285F" w:rsidP="0028709C">
            <w:pPr>
              <w:rPr>
                <w:rStyle w:val="Strong"/>
              </w:rPr>
            </w:pPr>
            <w:r w:rsidRPr="0005763B">
              <w:rPr>
                <w:rStyle w:val="Strong"/>
              </w:rPr>
              <w:t>Base Case Equipment Cost ($/unit):</w:t>
            </w:r>
          </w:p>
          <w:p w14:paraId="393A08A5" w14:textId="77777777" w:rsidR="0038285F" w:rsidRPr="0005763B" w:rsidRDefault="0038285F" w:rsidP="000E22C9"/>
        </w:tc>
        <w:tc>
          <w:tcPr>
            <w:tcW w:w="0" w:type="auto"/>
            <w:shd w:val="pct20" w:color="000000" w:fill="FFFFFF"/>
          </w:tcPr>
          <w:p w14:paraId="1E73FE59" w14:textId="745DD86E" w:rsidR="0038285F" w:rsidRPr="0005763B" w:rsidRDefault="0038285F" w:rsidP="00EB4429">
            <w:pPr>
              <w:rPr>
                <w:rFonts w:cs="Arial"/>
                <w:sz w:val="20"/>
                <w:szCs w:val="20"/>
              </w:rPr>
            </w:pPr>
            <w:r w:rsidRPr="0005763B">
              <w:rPr>
                <w:sz w:val="20"/>
                <w:szCs w:val="20"/>
              </w:rPr>
              <w:t>Source: PG&amp;E Calculations</w:t>
            </w:r>
            <w:r w:rsidRPr="0005763B">
              <w:rPr>
                <w:sz w:val="20"/>
                <w:szCs w:val="20"/>
              </w:rPr>
              <w:br/>
              <w:t>$5463</w:t>
            </w:r>
          </w:p>
        </w:tc>
        <w:tc>
          <w:tcPr>
            <w:tcW w:w="0" w:type="auto"/>
            <w:shd w:val="pct20" w:color="000000" w:fill="FFFFFF"/>
          </w:tcPr>
          <w:p w14:paraId="393A08A6" w14:textId="24E49358" w:rsidR="0038285F" w:rsidRPr="0005763B" w:rsidRDefault="0038285F" w:rsidP="00EB4429">
            <w:pPr>
              <w:rPr>
                <w:rFonts w:cs="Arial"/>
                <w:sz w:val="20"/>
                <w:szCs w:val="20"/>
              </w:rPr>
            </w:pPr>
            <w:r w:rsidRPr="0005763B">
              <w:rPr>
                <w:sz w:val="20"/>
                <w:szCs w:val="20"/>
              </w:rPr>
              <w:t>Source: PG&amp;E Calculations</w:t>
            </w:r>
            <w:r w:rsidRPr="0005763B">
              <w:rPr>
                <w:sz w:val="20"/>
                <w:szCs w:val="20"/>
              </w:rPr>
              <w:br/>
              <w:t>$8636</w:t>
            </w:r>
          </w:p>
        </w:tc>
      </w:tr>
      <w:tr w:rsidR="0038285F" w:rsidRPr="0005763B" w14:paraId="393A08AA" w14:textId="77777777" w:rsidTr="0077070C">
        <w:trPr>
          <w:trHeight w:val="576"/>
        </w:trPr>
        <w:tc>
          <w:tcPr>
            <w:tcW w:w="0" w:type="auto"/>
            <w:shd w:val="pct5" w:color="000000" w:fill="FFFFFF"/>
          </w:tcPr>
          <w:p w14:paraId="393A08A8" w14:textId="77777777" w:rsidR="0038285F" w:rsidRPr="0005763B" w:rsidRDefault="0038285F" w:rsidP="0028709C">
            <w:pPr>
              <w:rPr>
                <w:rStyle w:val="Strong"/>
              </w:rPr>
            </w:pPr>
            <w:r w:rsidRPr="0005763B">
              <w:rPr>
                <w:rStyle w:val="Strong"/>
              </w:rPr>
              <w:t xml:space="preserve">Measure Equipment Cost ($/unit): </w:t>
            </w:r>
          </w:p>
        </w:tc>
        <w:tc>
          <w:tcPr>
            <w:tcW w:w="0" w:type="auto"/>
            <w:shd w:val="pct5" w:color="000000" w:fill="FFFFFF"/>
          </w:tcPr>
          <w:p w14:paraId="636C31DF" w14:textId="6650805E" w:rsidR="0038285F" w:rsidRPr="0005763B" w:rsidRDefault="0038285F" w:rsidP="0028709C">
            <w:pPr>
              <w:rPr>
                <w:rFonts w:cs="Arial"/>
                <w:sz w:val="20"/>
                <w:szCs w:val="20"/>
              </w:rPr>
            </w:pPr>
            <w:r w:rsidRPr="0005763B">
              <w:rPr>
                <w:sz w:val="20"/>
                <w:szCs w:val="20"/>
              </w:rPr>
              <w:t>Source: PG&amp;E Calculations</w:t>
            </w:r>
            <w:r w:rsidRPr="0005763B">
              <w:rPr>
                <w:sz w:val="20"/>
                <w:szCs w:val="20"/>
              </w:rPr>
              <w:br/>
              <w:t>$7594</w:t>
            </w:r>
          </w:p>
        </w:tc>
        <w:tc>
          <w:tcPr>
            <w:tcW w:w="0" w:type="auto"/>
            <w:shd w:val="pct5" w:color="000000" w:fill="FFFFFF"/>
          </w:tcPr>
          <w:p w14:paraId="393A08A9" w14:textId="6E88B9AD" w:rsidR="0038285F" w:rsidRPr="0005763B" w:rsidRDefault="0038285F" w:rsidP="0028709C">
            <w:pPr>
              <w:rPr>
                <w:rFonts w:cs="Arial"/>
                <w:sz w:val="20"/>
                <w:szCs w:val="20"/>
              </w:rPr>
            </w:pPr>
            <w:r w:rsidRPr="0005763B">
              <w:rPr>
                <w:sz w:val="20"/>
                <w:szCs w:val="20"/>
              </w:rPr>
              <w:t>Source: PG&amp;E Calculations</w:t>
            </w:r>
            <w:r w:rsidRPr="0005763B">
              <w:rPr>
                <w:sz w:val="20"/>
                <w:szCs w:val="20"/>
              </w:rPr>
              <w:br/>
              <w:t>$11537</w:t>
            </w:r>
          </w:p>
        </w:tc>
      </w:tr>
      <w:tr w:rsidR="0038285F" w:rsidRPr="0005763B" w14:paraId="393A08AD" w14:textId="77777777" w:rsidTr="0077070C">
        <w:trPr>
          <w:trHeight w:val="465"/>
        </w:trPr>
        <w:tc>
          <w:tcPr>
            <w:tcW w:w="0" w:type="auto"/>
            <w:shd w:val="pct20" w:color="000000" w:fill="FFFFFF"/>
          </w:tcPr>
          <w:p w14:paraId="393A08AB" w14:textId="77777777" w:rsidR="0038285F" w:rsidRPr="0005763B" w:rsidRDefault="0038285F" w:rsidP="0028709C">
            <w:pPr>
              <w:rPr>
                <w:rStyle w:val="Strong"/>
              </w:rPr>
            </w:pPr>
            <w:r w:rsidRPr="0005763B">
              <w:rPr>
                <w:rStyle w:val="Strong"/>
              </w:rPr>
              <w:t>Gross Measure Cost ($/unit)</w:t>
            </w:r>
          </w:p>
        </w:tc>
        <w:tc>
          <w:tcPr>
            <w:tcW w:w="0" w:type="auto"/>
            <w:shd w:val="pct20" w:color="000000" w:fill="FFFFFF"/>
          </w:tcPr>
          <w:p w14:paraId="5AEE2A71" w14:textId="77390276" w:rsidR="0038285F" w:rsidRPr="0005763B" w:rsidRDefault="0038285F" w:rsidP="0028709C">
            <w:pPr>
              <w:rPr>
                <w:rFonts w:cs="Arial"/>
                <w:sz w:val="20"/>
                <w:szCs w:val="20"/>
              </w:rPr>
            </w:pPr>
            <w:r w:rsidRPr="0005763B">
              <w:rPr>
                <w:sz w:val="20"/>
                <w:szCs w:val="20"/>
              </w:rPr>
              <w:t>Source: PG&amp;E Calculations</w:t>
            </w:r>
            <w:r w:rsidRPr="0005763B">
              <w:rPr>
                <w:sz w:val="20"/>
                <w:szCs w:val="20"/>
              </w:rPr>
              <w:br/>
              <w:t>$7594</w:t>
            </w:r>
          </w:p>
        </w:tc>
        <w:tc>
          <w:tcPr>
            <w:tcW w:w="0" w:type="auto"/>
            <w:shd w:val="pct20" w:color="000000" w:fill="FFFFFF"/>
          </w:tcPr>
          <w:p w14:paraId="393A08AC" w14:textId="569DDE80" w:rsidR="0038285F" w:rsidRPr="0005763B" w:rsidRDefault="0038285F" w:rsidP="0028709C">
            <w:pPr>
              <w:rPr>
                <w:rFonts w:cs="Arial"/>
                <w:sz w:val="20"/>
                <w:szCs w:val="20"/>
              </w:rPr>
            </w:pPr>
            <w:r w:rsidRPr="0005763B">
              <w:rPr>
                <w:sz w:val="20"/>
                <w:szCs w:val="20"/>
              </w:rPr>
              <w:t>Source: PG&amp;E Calculations</w:t>
            </w:r>
            <w:r w:rsidRPr="0005763B">
              <w:rPr>
                <w:sz w:val="20"/>
                <w:szCs w:val="20"/>
              </w:rPr>
              <w:br/>
              <w:t>$11537</w:t>
            </w:r>
          </w:p>
        </w:tc>
      </w:tr>
      <w:tr w:rsidR="0038285F" w:rsidRPr="0005763B" w14:paraId="393A08B2" w14:textId="77777777" w:rsidTr="0077070C">
        <w:trPr>
          <w:trHeight w:val="465"/>
        </w:trPr>
        <w:tc>
          <w:tcPr>
            <w:tcW w:w="0" w:type="auto"/>
            <w:shd w:val="pct20" w:color="000000" w:fill="FFFFFF"/>
          </w:tcPr>
          <w:p w14:paraId="393A08AE" w14:textId="77777777" w:rsidR="0038285F" w:rsidRPr="0005763B" w:rsidRDefault="0038285F" w:rsidP="0028709C">
            <w:pPr>
              <w:rPr>
                <w:rStyle w:val="Strong"/>
              </w:rPr>
            </w:pPr>
            <w:r w:rsidRPr="0005763B">
              <w:rPr>
                <w:rStyle w:val="Strong"/>
              </w:rPr>
              <w:t xml:space="preserve">Measure Incremental Cost ($/unit): </w:t>
            </w:r>
          </w:p>
        </w:tc>
        <w:tc>
          <w:tcPr>
            <w:tcW w:w="0" w:type="auto"/>
            <w:shd w:val="pct20" w:color="000000" w:fill="FFFFFF"/>
          </w:tcPr>
          <w:p w14:paraId="70080621" w14:textId="59968560" w:rsidR="0038285F" w:rsidRPr="0005763B" w:rsidRDefault="0038285F" w:rsidP="0028709C">
            <w:pPr>
              <w:rPr>
                <w:rFonts w:cs="Arial"/>
                <w:sz w:val="20"/>
                <w:szCs w:val="20"/>
              </w:rPr>
            </w:pPr>
            <w:r w:rsidRPr="0005763B">
              <w:rPr>
                <w:sz w:val="20"/>
                <w:szCs w:val="20"/>
              </w:rPr>
              <w:t>Source: PG&amp;E Calculations</w:t>
            </w:r>
            <w:r w:rsidRPr="0005763B">
              <w:rPr>
                <w:sz w:val="20"/>
                <w:szCs w:val="20"/>
              </w:rPr>
              <w:br/>
              <w:t>$2132</w:t>
            </w:r>
          </w:p>
        </w:tc>
        <w:tc>
          <w:tcPr>
            <w:tcW w:w="0" w:type="auto"/>
            <w:shd w:val="pct20" w:color="000000" w:fill="FFFFFF"/>
          </w:tcPr>
          <w:p w14:paraId="393A08B1" w14:textId="7D0A724D" w:rsidR="0038285F" w:rsidRPr="0005763B" w:rsidRDefault="0038285F" w:rsidP="0028709C">
            <w:pPr>
              <w:rPr>
                <w:rFonts w:cs="Arial"/>
                <w:sz w:val="20"/>
                <w:szCs w:val="20"/>
              </w:rPr>
            </w:pPr>
            <w:r w:rsidRPr="0005763B">
              <w:rPr>
                <w:sz w:val="20"/>
                <w:szCs w:val="20"/>
              </w:rPr>
              <w:t>Source: PG&amp;E Calculations</w:t>
            </w:r>
            <w:r w:rsidRPr="0005763B">
              <w:rPr>
                <w:sz w:val="20"/>
                <w:szCs w:val="20"/>
              </w:rPr>
              <w:br/>
              <w:t>$2901</w:t>
            </w:r>
          </w:p>
        </w:tc>
      </w:tr>
      <w:tr w:rsidR="0038285F" w:rsidRPr="0005763B" w14:paraId="393A08B5" w14:textId="77777777" w:rsidTr="0077070C">
        <w:trPr>
          <w:trHeight w:val="465"/>
        </w:trPr>
        <w:tc>
          <w:tcPr>
            <w:tcW w:w="0" w:type="auto"/>
            <w:shd w:val="pct5" w:color="000000" w:fill="FFFFFF"/>
          </w:tcPr>
          <w:p w14:paraId="393A08B3" w14:textId="77777777" w:rsidR="0038285F" w:rsidRPr="0005763B" w:rsidRDefault="0038285F" w:rsidP="0028709C">
            <w:pPr>
              <w:rPr>
                <w:rStyle w:val="Strong"/>
              </w:rPr>
            </w:pPr>
            <w:r w:rsidRPr="0005763B">
              <w:rPr>
                <w:rStyle w:val="Strong"/>
              </w:rPr>
              <w:t xml:space="preserve">Effective Useful Life (years): </w:t>
            </w:r>
          </w:p>
        </w:tc>
        <w:tc>
          <w:tcPr>
            <w:tcW w:w="0" w:type="auto"/>
            <w:shd w:val="pct5" w:color="000000" w:fill="FFFFFF"/>
          </w:tcPr>
          <w:p w14:paraId="7362F608" w14:textId="590A3EC4" w:rsidR="0038285F" w:rsidRPr="0005763B" w:rsidRDefault="0038285F" w:rsidP="0028709C">
            <w:pPr>
              <w:rPr>
                <w:rFonts w:cs="Arial"/>
                <w:sz w:val="20"/>
                <w:szCs w:val="20"/>
              </w:rPr>
            </w:pPr>
            <w:r w:rsidRPr="0005763B">
              <w:rPr>
                <w:sz w:val="20"/>
                <w:szCs w:val="20"/>
              </w:rPr>
              <w:t xml:space="preserve">12 years -- Source: </w:t>
            </w:r>
            <w:hyperlink r:id="rId17" w:history="1">
              <w:r w:rsidRPr="0005763B">
                <w:rPr>
                  <w:rStyle w:val="Hyperlink"/>
                  <w:sz w:val="20"/>
                  <w:szCs w:val="20"/>
                </w:rPr>
                <w:t>www.Deeresources.com</w:t>
              </w:r>
            </w:hyperlink>
            <w:r w:rsidRPr="0005763B">
              <w:rPr>
                <w:sz w:val="20"/>
                <w:szCs w:val="20"/>
              </w:rPr>
              <w:t xml:space="preserve"> EUL</w:t>
            </w:r>
          </w:p>
        </w:tc>
        <w:tc>
          <w:tcPr>
            <w:tcW w:w="0" w:type="auto"/>
            <w:shd w:val="pct5" w:color="000000" w:fill="FFFFFF"/>
          </w:tcPr>
          <w:p w14:paraId="393A08B4" w14:textId="3792EB3E" w:rsidR="0038285F" w:rsidRPr="0005763B" w:rsidRDefault="0038285F" w:rsidP="0028709C">
            <w:pPr>
              <w:rPr>
                <w:rFonts w:cs="Arial"/>
                <w:sz w:val="20"/>
                <w:szCs w:val="20"/>
              </w:rPr>
            </w:pPr>
            <w:r w:rsidRPr="0005763B">
              <w:rPr>
                <w:sz w:val="20"/>
                <w:szCs w:val="20"/>
              </w:rPr>
              <w:t xml:space="preserve">12 years -- Source: </w:t>
            </w:r>
            <w:hyperlink r:id="rId18" w:history="1">
              <w:r w:rsidRPr="0005763B">
                <w:rPr>
                  <w:rStyle w:val="Hyperlink"/>
                  <w:sz w:val="20"/>
                  <w:szCs w:val="20"/>
                </w:rPr>
                <w:t>www.Deeresources.com</w:t>
              </w:r>
            </w:hyperlink>
            <w:r w:rsidRPr="0005763B">
              <w:rPr>
                <w:sz w:val="20"/>
                <w:szCs w:val="20"/>
              </w:rPr>
              <w:t xml:space="preserve"> EUL</w:t>
            </w:r>
          </w:p>
        </w:tc>
      </w:tr>
      <w:tr w:rsidR="0038285F" w:rsidRPr="0005763B" w14:paraId="393A08B8" w14:textId="77777777" w:rsidTr="0077070C">
        <w:trPr>
          <w:trHeight w:val="465"/>
        </w:trPr>
        <w:tc>
          <w:tcPr>
            <w:tcW w:w="0" w:type="auto"/>
            <w:shd w:val="pct20" w:color="000000" w:fill="FFFFFF"/>
          </w:tcPr>
          <w:p w14:paraId="393A08B6" w14:textId="77777777" w:rsidR="0038285F" w:rsidRPr="0005763B" w:rsidRDefault="0038285F" w:rsidP="0028709C">
            <w:pPr>
              <w:rPr>
                <w:rStyle w:val="Strong"/>
              </w:rPr>
            </w:pPr>
            <w:r w:rsidRPr="0005763B">
              <w:rPr>
                <w:rStyle w:val="Strong"/>
              </w:rPr>
              <w:t>Measure Application Type:</w:t>
            </w:r>
          </w:p>
        </w:tc>
        <w:tc>
          <w:tcPr>
            <w:tcW w:w="0" w:type="auto"/>
            <w:shd w:val="pct20" w:color="000000" w:fill="FFFFFF"/>
          </w:tcPr>
          <w:p w14:paraId="3DD4A8A4" w14:textId="734A8228" w:rsidR="0038285F" w:rsidRPr="0005763B" w:rsidRDefault="00572746" w:rsidP="006C44B4">
            <w:pPr>
              <w:rPr>
                <w:rFonts w:cs="Arial"/>
                <w:sz w:val="20"/>
                <w:szCs w:val="20"/>
              </w:rPr>
            </w:pPr>
            <w:r w:rsidRPr="0005763B">
              <w:rPr>
                <w:sz w:val="20"/>
                <w:szCs w:val="20"/>
              </w:rPr>
              <w:t>Replace on Burnout (ROB), and New Construction (NC).</w:t>
            </w:r>
          </w:p>
        </w:tc>
        <w:tc>
          <w:tcPr>
            <w:tcW w:w="0" w:type="auto"/>
            <w:shd w:val="pct20" w:color="000000" w:fill="FFFFFF"/>
          </w:tcPr>
          <w:p w14:paraId="393A08B7" w14:textId="56F5F232" w:rsidR="0038285F" w:rsidRPr="0005763B" w:rsidRDefault="00572746" w:rsidP="006C44B4">
            <w:pPr>
              <w:rPr>
                <w:rFonts w:cs="Arial"/>
                <w:sz w:val="20"/>
                <w:szCs w:val="20"/>
              </w:rPr>
            </w:pPr>
            <w:r w:rsidRPr="0005763B">
              <w:rPr>
                <w:sz w:val="20"/>
                <w:szCs w:val="20"/>
              </w:rPr>
              <w:t>Replace on Burnout (ROB), and New Construction (NC).</w:t>
            </w:r>
          </w:p>
        </w:tc>
      </w:tr>
      <w:tr w:rsidR="0038285F" w:rsidRPr="0005763B" w14:paraId="393A08BB" w14:textId="77777777" w:rsidTr="0077070C">
        <w:trPr>
          <w:trHeight w:val="465"/>
        </w:trPr>
        <w:tc>
          <w:tcPr>
            <w:tcW w:w="0" w:type="auto"/>
            <w:shd w:val="pct5" w:color="000000" w:fill="FFFFFF"/>
          </w:tcPr>
          <w:p w14:paraId="393A08B9" w14:textId="77777777" w:rsidR="0038285F" w:rsidRPr="0005763B" w:rsidRDefault="0038285F" w:rsidP="0028709C">
            <w:pPr>
              <w:rPr>
                <w:rStyle w:val="Strong"/>
              </w:rPr>
            </w:pPr>
            <w:r w:rsidRPr="0005763B">
              <w:rPr>
                <w:rStyle w:val="Strong"/>
              </w:rPr>
              <w:t xml:space="preserve">Net-to-Gross Ratios: </w:t>
            </w:r>
          </w:p>
        </w:tc>
        <w:tc>
          <w:tcPr>
            <w:tcW w:w="0" w:type="auto"/>
            <w:shd w:val="pct5" w:color="000000" w:fill="FFFFFF"/>
          </w:tcPr>
          <w:p w14:paraId="6B956803" w14:textId="34593F62" w:rsidR="0038285F" w:rsidRPr="0005763B" w:rsidRDefault="00572746" w:rsidP="00EA38B4">
            <w:pPr>
              <w:rPr>
                <w:rFonts w:cs="Arial"/>
                <w:sz w:val="20"/>
                <w:szCs w:val="20"/>
              </w:rPr>
            </w:pPr>
            <w:r w:rsidRPr="0005763B">
              <w:rPr>
                <w:rFonts w:cs="Arial"/>
                <w:sz w:val="20"/>
                <w:szCs w:val="20"/>
              </w:rPr>
              <w:t>Source: DEER 2014 COM&gt;2yrs= 0.6</w:t>
            </w:r>
          </w:p>
        </w:tc>
        <w:tc>
          <w:tcPr>
            <w:tcW w:w="0" w:type="auto"/>
            <w:shd w:val="pct5" w:color="000000" w:fill="FFFFFF"/>
          </w:tcPr>
          <w:p w14:paraId="393A08BA" w14:textId="5A2D120A" w:rsidR="0038285F" w:rsidRPr="0005763B" w:rsidRDefault="00572746" w:rsidP="00EA38B4">
            <w:pPr>
              <w:rPr>
                <w:rFonts w:cs="Arial"/>
                <w:sz w:val="20"/>
                <w:szCs w:val="20"/>
              </w:rPr>
            </w:pPr>
            <w:r w:rsidRPr="0005763B">
              <w:rPr>
                <w:rFonts w:cs="Arial"/>
                <w:sz w:val="20"/>
                <w:szCs w:val="20"/>
              </w:rPr>
              <w:t>Source: DEER 2014 COM&gt;2yrs= 0.6</w:t>
            </w:r>
          </w:p>
        </w:tc>
      </w:tr>
      <w:tr w:rsidR="0038285F" w:rsidRPr="0005763B" w14:paraId="393A08BE" w14:textId="77777777" w:rsidTr="0077070C">
        <w:trPr>
          <w:trHeight w:val="465"/>
        </w:trPr>
        <w:tc>
          <w:tcPr>
            <w:tcW w:w="0" w:type="auto"/>
            <w:shd w:val="pct20" w:color="000000" w:fill="FFFFFF"/>
          </w:tcPr>
          <w:p w14:paraId="393A08BC" w14:textId="77777777" w:rsidR="0038285F" w:rsidRPr="0005763B" w:rsidRDefault="0038285F" w:rsidP="0028709C">
            <w:pPr>
              <w:rPr>
                <w:rStyle w:val="Strong"/>
              </w:rPr>
            </w:pPr>
            <w:r w:rsidRPr="0005763B">
              <w:rPr>
                <w:rStyle w:val="Strong"/>
              </w:rPr>
              <w:t>Important Comments:</w:t>
            </w:r>
          </w:p>
        </w:tc>
        <w:tc>
          <w:tcPr>
            <w:tcW w:w="0" w:type="auto"/>
            <w:shd w:val="pct20" w:color="000000" w:fill="FFFFFF"/>
          </w:tcPr>
          <w:p w14:paraId="4ACD6D4F" w14:textId="77777777" w:rsidR="0038285F" w:rsidRPr="0005763B" w:rsidRDefault="0038285F" w:rsidP="0028709C">
            <w:pPr>
              <w:rPr>
                <w:rFonts w:cs="Arial"/>
                <w:sz w:val="20"/>
                <w:szCs w:val="20"/>
              </w:rPr>
            </w:pPr>
          </w:p>
        </w:tc>
        <w:tc>
          <w:tcPr>
            <w:tcW w:w="0" w:type="auto"/>
            <w:shd w:val="pct20" w:color="000000" w:fill="FFFFFF"/>
          </w:tcPr>
          <w:p w14:paraId="393A08BD" w14:textId="5DC43260" w:rsidR="0038285F" w:rsidRPr="0005763B" w:rsidRDefault="0038285F" w:rsidP="0028709C">
            <w:pPr>
              <w:rPr>
                <w:rFonts w:cs="Arial"/>
                <w:sz w:val="20"/>
                <w:szCs w:val="20"/>
              </w:rPr>
            </w:pPr>
          </w:p>
        </w:tc>
      </w:tr>
    </w:tbl>
    <w:p w14:paraId="393A08BF" w14:textId="0E19F010" w:rsidR="005F19E0" w:rsidRPr="0005763B" w:rsidRDefault="006F0139" w:rsidP="0006490F">
      <w:pPr>
        <w:rPr>
          <w:rFonts w:cs="Arial"/>
          <w:b/>
          <w:i/>
          <w:color w:val="FF0000"/>
          <w:sz w:val="20"/>
          <w:szCs w:val="20"/>
        </w:rPr>
      </w:pPr>
      <w:r w:rsidRPr="0005763B">
        <w:rPr>
          <w:rFonts w:cs="Arial"/>
          <w:b/>
          <w:i/>
          <w:color w:val="FF0000"/>
          <w:sz w:val="20"/>
          <w:szCs w:val="20"/>
        </w:rPr>
        <w:t xml:space="preserve"> </w:t>
      </w:r>
    </w:p>
    <w:p w14:paraId="393A08C0" w14:textId="77777777" w:rsidR="007F2147" w:rsidRPr="0005763B" w:rsidRDefault="007F2147" w:rsidP="0006490F">
      <w:pPr>
        <w:rPr>
          <w:rFonts w:cs="Arial"/>
          <w:b/>
          <w:i/>
          <w:color w:val="FF0000"/>
          <w:sz w:val="20"/>
          <w:szCs w:val="20"/>
        </w:rPr>
      </w:pPr>
    </w:p>
    <w:p w14:paraId="393A08C1" w14:textId="77777777" w:rsidR="007F2147" w:rsidRPr="0005763B" w:rsidRDefault="007F2147" w:rsidP="0006490F">
      <w:pPr>
        <w:rPr>
          <w:rFonts w:cs="Arial"/>
          <w:b/>
          <w:color w:val="FF0000"/>
          <w:sz w:val="20"/>
          <w:szCs w:val="20"/>
        </w:rPr>
        <w:sectPr w:rsidR="007F2147" w:rsidRPr="0005763B" w:rsidSect="00F4532C">
          <w:headerReference w:type="even" r:id="rId19"/>
          <w:headerReference w:type="default" r:id="rId20"/>
          <w:footerReference w:type="even" r:id="rId21"/>
          <w:footerReference w:type="default" r:id="rId22"/>
          <w:headerReference w:type="first" r:id="rId23"/>
          <w:footerReference w:type="first" r:id="rId24"/>
          <w:endnotePr>
            <w:numFmt w:val="decimal"/>
          </w:endnotePr>
          <w:pgSz w:w="12240" w:h="15840"/>
          <w:pgMar w:top="1440" w:right="1440" w:bottom="1440" w:left="1440" w:header="720" w:footer="720" w:gutter="0"/>
          <w:pgNumType w:fmt="lowerRoman"/>
          <w:cols w:space="720"/>
          <w:docGrid w:linePitch="360"/>
        </w:sectPr>
      </w:pPr>
    </w:p>
    <w:p w14:paraId="4FF1DA06" w14:textId="77777777" w:rsidR="00AB723D" w:rsidRPr="0005763B" w:rsidRDefault="00AB723D" w:rsidP="00AB723D">
      <w:pPr>
        <w:pStyle w:val="Heading1"/>
      </w:pPr>
      <w:bookmarkStart w:id="6" w:name="_Toc342311739"/>
      <w:bookmarkStart w:id="7" w:name="_Toc386717885"/>
      <w:r w:rsidRPr="0005763B">
        <w:lastRenderedPageBreak/>
        <w:t>Work Paper Approvals</w:t>
      </w:r>
      <w:bookmarkEnd w:id="6"/>
      <w:bookmarkEnd w:id="7"/>
    </w:p>
    <w:p w14:paraId="0C45EB21" w14:textId="77777777" w:rsidR="00AB723D" w:rsidRPr="0005763B" w:rsidRDefault="00AB723D" w:rsidP="00AB723D">
      <w:pPr>
        <w:rPr>
          <w:rFonts w:eastAsiaTheme="minorHAnsi"/>
        </w:rPr>
      </w:pPr>
      <w:r w:rsidRPr="0005763B">
        <w:t>The following Manager(s) approved this workpaper through the PG&amp;E Electronic Data Routing System under Routing Requisition # _______________</w:t>
      </w:r>
    </w:p>
    <w:tbl>
      <w:tblPr>
        <w:tblW w:w="3064" w:type="pct"/>
        <w:tblCellMar>
          <w:left w:w="0" w:type="dxa"/>
          <w:right w:w="0" w:type="dxa"/>
        </w:tblCellMar>
        <w:tblLook w:val="04A0" w:firstRow="1" w:lastRow="0" w:firstColumn="1" w:lastColumn="0" w:noHBand="0" w:noVBand="1"/>
      </w:tblPr>
      <w:tblGrid>
        <w:gridCol w:w="5868"/>
      </w:tblGrid>
      <w:tr w:rsidR="00AB723D" w:rsidRPr="0005763B" w14:paraId="25DA35DC" w14:textId="77777777" w:rsidTr="00AB723D">
        <w:tc>
          <w:tcPr>
            <w:tcW w:w="5000" w:type="pct"/>
            <w:tcMar>
              <w:top w:w="0" w:type="dxa"/>
              <w:left w:w="108" w:type="dxa"/>
              <w:bottom w:w="0" w:type="dxa"/>
              <w:right w:w="108" w:type="dxa"/>
            </w:tcMar>
          </w:tcPr>
          <w:p w14:paraId="715A0762" w14:textId="77777777" w:rsidR="00AB723D" w:rsidRPr="0005763B" w:rsidRDefault="00AB723D">
            <w:pPr>
              <w:rPr>
                <w:rFonts w:eastAsiaTheme="minorHAnsi" w:cs="Arial"/>
                <w:szCs w:val="22"/>
              </w:rPr>
            </w:pPr>
          </w:p>
        </w:tc>
      </w:tr>
      <w:tr w:rsidR="00AB723D" w:rsidRPr="0005763B" w14:paraId="45C50E22" w14:textId="77777777" w:rsidTr="00AB723D">
        <w:tc>
          <w:tcPr>
            <w:tcW w:w="5000" w:type="pct"/>
            <w:tcMar>
              <w:top w:w="0" w:type="dxa"/>
              <w:left w:w="108" w:type="dxa"/>
              <w:bottom w:w="0" w:type="dxa"/>
              <w:right w:w="108" w:type="dxa"/>
            </w:tcMar>
            <w:hideMark/>
          </w:tcPr>
          <w:p w14:paraId="3F510B1E" w14:textId="77777777" w:rsidR="00AB723D" w:rsidRPr="0005763B" w:rsidRDefault="00AB723D">
            <w:pPr>
              <w:rPr>
                <w:rFonts w:eastAsiaTheme="minorHAnsi" w:cs="Arial"/>
                <w:b/>
                <w:bCs/>
                <w:szCs w:val="22"/>
              </w:rPr>
            </w:pPr>
            <w:r w:rsidRPr="0005763B">
              <w:rPr>
                <w:b/>
                <w:bCs/>
              </w:rPr>
              <w:t>Grant Brohard</w:t>
            </w:r>
          </w:p>
          <w:p w14:paraId="232461B4" w14:textId="77777777" w:rsidR="00AB723D" w:rsidRPr="0005763B" w:rsidRDefault="00AB723D">
            <w:pPr>
              <w:rPr>
                <w:rFonts w:eastAsiaTheme="minorHAnsi" w:cs="Arial"/>
                <w:szCs w:val="22"/>
              </w:rPr>
            </w:pPr>
            <w:r w:rsidRPr="0005763B">
              <w:t>Manager, Technical Product Support</w:t>
            </w:r>
          </w:p>
        </w:tc>
      </w:tr>
      <w:tr w:rsidR="00AB723D" w:rsidRPr="0005763B" w14:paraId="15A6698E" w14:textId="77777777" w:rsidTr="00AB723D">
        <w:tc>
          <w:tcPr>
            <w:tcW w:w="5000" w:type="pct"/>
            <w:tcMar>
              <w:top w:w="0" w:type="dxa"/>
              <w:left w:w="108" w:type="dxa"/>
              <w:bottom w:w="0" w:type="dxa"/>
              <w:right w:w="108" w:type="dxa"/>
            </w:tcMar>
          </w:tcPr>
          <w:p w14:paraId="33BBFCBA" w14:textId="77777777" w:rsidR="00AB723D" w:rsidRPr="0005763B" w:rsidRDefault="00AB723D">
            <w:pPr>
              <w:rPr>
                <w:rFonts w:eastAsiaTheme="minorHAnsi" w:cs="Arial"/>
                <w:b/>
                <w:bCs/>
                <w:szCs w:val="22"/>
              </w:rPr>
            </w:pPr>
          </w:p>
          <w:p w14:paraId="4DDB4542" w14:textId="7794F982" w:rsidR="00AB723D" w:rsidRPr="0005763B" w:rsidRDefault="00572746">
            <w:pPr>
              <w:rPr>
                <w:b/>
                <w:bCs/>
              </w:rPr>
            </w:pPr>
            <w:r w:rsidRPr="0005763B">
              <w:rPr>
                <w:b/>
                <w:bCs/>
              </w:rPr>
              <w:t>Carolyn Weiner</w:t>
            </w:r>
          </w:p>
          <w:p w14:paraId="6FFCDF13" w14:textId="6B2A0979" w:rsidR="00AB723D" w:rsidRPr="0005763B" w:rsidRDefault="00AB723D">
            <w:r w:rsidRPr="0005763B">
              <w:t xml:space="preserve">Manager, </w:t>
            </w:r>
            <w:r w:rsidR="00572746" w:rsidRPr="0005763B">
              <w:t xml:space="preserve">Appliance </w:t>
            </w:r>
            <w:r w:rsidRPr="0005763B">
              <w:t xml:space="preserve">Products </w:t>
            </w:r>
          </w:p>
          <w:p w14:paraId="5306BD88" w14:textId="77777777" w:rsidR="00AB723D" w:rsidRPr="0005763B" w:rsidRDefault="00AB723D">
            <w:pPr>
              <w:rPr>
                <w:b/>
                <w:bCs/>
              </w:rPr>
            </w:pPr>
          </w:p>
          <w:p w14:paraId="44A1FE52" w14:textId="77777777" w:rsidR="00AB723D" w:rsidRPr="0005763B" w:rsidRDefault="00AB723D">
            <w:pPr>
              <w:rPr>
                <w:rFonts w:eastAsiaTheme="minorHAnsi" w:cs="Arial"/>
                <w:szCs w:val="22"/>
              </w:rPr>
            </w:pPr>
          </w:p>
        </w:tc>
      </w:tr>
    </w:tbl>
    <w:p w14:paraId="393A0A58" w14:textId="77777777" w:rsidR="00EE7092" w:rsidRPr="0005763B" w:rsidRDefault="00EE7092" w:rsidP="00EE7092"/>
    <w:p w14:paraId="393A0A59" w14:textId="77777777" w:rsidR="00E71EF1" w:rsidRPr="0005763B" w:rsidRDefault="009B5F5D" w:rsidP="00E71EF1">
      <w:pPr>
        <w:pStyle w:val="Heading1"/>
      </w:pPr>
      <w:r w:rsidRPr="0005763B">
        <w:br w:type="page"/>
      </w:r>
      <w:bookmarkStart w:id="8" w:name="_Toc304800196"/>
      <w:bookmarkStart w:id="9" w:name="_Toc324318333"/>
      <w:bookmarkStart w:id="10" w:name="_Toc324340477"/>
      <w:bookmarkStart w:id="11" w:name="_Toc386717886"/>
      <w:r w:rsidR="00E71EF1" w:rsidRPr="0005763B">
        <w:lastRenderedPageBreak/>
        <w:t>Document Revision History</w:t>
      </w:r>
      <w:bookmarkEnd w:id="8"/>
      <w:bookmarkEnd w:id="9"/>
      <w:bookmarkEnd w:id="10"/>
      <w:bookmarkEnd w:id="11"/>
    </w:p>
    <w:p w14:paraId="6B8C9DE1" w14:textId="77777777" w:rsidR="0005763B" w:rsidRPr="0005763B" w:rsidRDefault="007F1E48" w:rsidP="001A573F">
      <w:r w:rsidRPr="0005763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24"/>
        <w:gridCol w:w="1483"/>
        <w:gridCol w:w="3182"/>
        <w:gridCol w:w="3180"/>
      </w:tblGrid>
      <w:tr w:rsidR="0005763B" w:rsidRPr="0005763B" w14:paraId="60D9A60E" w14:textId="77777777" w:rsidTr="0005763B">
        <w:trPr>
          <w:trHeight w:val="464"/>
        </w:trPr>
        <w:tc>
          <w:tcPr>
            <w:tcW w:w="858" w:type="pct"/>
            <w:tcBorders>
              <w:top w:val="nil"/>
              <w:bottom w:val="single" w:sz="18" w:space="0" w:color="FFFFFF"/>
            </w:tcBorders>
            <w:shd w:val="pct20" w:color="000000" w:fill="FFFFFF"/>
          </w:tcPr>
          <w:p w14:paraId="0C91C451" w14:textId="77777777" w:rsidR="0005763B" w:rsidRPr="0005763B" w:rsidRDefault="0005763B" w:rsidP="0005763B">
            <w:pPr>
              <w:jc w:val="center"/>
              <w:rPr>
                <w:b/>
                <w:bCs/>
              </w:rPr>
            </w:pPr>
            <w:r w:rsidRPr="0005763B">
              <w:rPr>
                <w:b/>
              </w:rPr>
              <w:t>Revision #</w:t>
            </w:r>
            <w:r w:rsidRPr="0005763B">
              <w:rPr>
                <w:b/>
              </w:rPr>
              <w:tab/>
            </w:r>
          </w:p>
        </w:tc>
        <w:tc>
          <w:tcPr>
            <w:tcW w:w="783" w:type="pct"/>
            <w:tcBorders>
              <w:top w:val="nil"/>
              <w:bottom w:val="single" w:sz="18" w:space="0" w:color="FFFFFF"/>
            </w:tcBorders>
            <w:shd w:val="pct20" w:color="000000" w:fill="FFFFFF"/>
          </w:tcPr>
          <w:p w14:paraId="4F250967" w14:textId="77777777" w:rsidR="0005763B" w:rsidRPr="0005763B" w:rsidRDefault="0005763B" w:rsidP="0005763B">
            <w:pPr>
              <w:jc w:val="center"/>
              <w:rPr>
                <w:b/>
                <w:bCs/>
                <w:sz w:val="20"/>
                <w:szCs w:val="20"/>
              </w:rPr>
            </w:pPr>
            <w:r w:rsidRPr="0005763B">
              <w:rPr>
                <w:b/>
              </w:rPr>
              <w:t>Revision Date</w:t>
            </w:r>
            <w:r w:rsidRPr="0005763B">
              <w:rPr>
                <w:b/>
              </w:rPr>
              <w:tab/>
            </w:r>
          </w:p>
        </w:tc>
        <w:tc>
          <w:tcPr>
            <w:tcW w:w="1680" w:type="pct"/>
            <w:tcBorders>
              <w:top w:val="nil"/>
              <w:bottom w:val="single" w:sz="18" w:space="0" w:color="FFFFFF"/>
            </w:tcBorders>
            <w:shd w:val="pct20" w:color="000000" w:fill="FFFFFF"/>
          </w:tcPr>
          <w:p w14:paraId="5AE6942D" w14:textId="77777777" w:rsidR="0005763B" w:rsidRPr="0005763B" w:rsidRDefault="0005763B" w:rsidP="0005763B">
            <w:pPr>
              <w:jc w:val="center"/>
              <w:rPr>
                <w:b/>
                <w:bCs/>
                <w:sz w:val="20"/>
                <w:szCs w:val="20"/>
              </w:rPr>
            </w:pPr>
            <w:r w:rsidRPr="0005763B">
              <w:rPr>
                <w:b/>
              </w:rPr>
              <w:t>Section-by-Section Description of Revisions</w:t>
            </w:r>
          </w:p>
        </w:tc>
        <w:tc>
          <w:tcPr>
            <w:tcW w:w="1680" w:type="pct"/>
            <w:tcBorders>
              <w:top w:val="nil"/>
              <w:bottom w:val="single" w:sz="18" w:space="0" w:color="FFFFFF"/>
            </w:tcBorders>
            <w:shd w:val="pct20" w:color="000000" w:fill="FFFFFF"/>
          </w:tcPr>
          <w:p w14:paraId="5ACF616E" w14:textId="77777777" w:rsidR="0005763B" w:rsidRPr="0005763B" w:rsidRDefault="0005763B" w:rsidP="0005763B">
            <w:pPr>
              <w:jc w:val="center"/>
              <w:rPr>
                <w:b/>
                <w:bCs/>
                <w:sz w:val="20"/>
                <w:szCs w:val="20"/>
              </w:rPr>
            </w:pPr>
            <w:r w:rsidRPr="0005763B">
              <w:rPr>
                <w:b/>
              </w:rPr>
              <w:t>Author (Company)</w:t>
            </w:r>
          </w:p>
        </w:tc>
      </w:tr>
    </w:tbl>
    <w:p w14:paraId="393A0A5A" w14:textId="5C6A0D49" w:rsidR="00E91C15" w:rsidRPr="0005763B" w:rsidRDefault="007F1E48" w:rsidP="001A573F">
      <w:r w:rsidRPr="0005763B">
        <w:t xml:space="preserve">    </w:t>
      </w:r>
      <w:r w:rsidR="00E91C15" w:rsidRPr="0005763B">
        <w:tab/>
      </w:r>
      <w:r w:rsidR="00E91C15" w:rsidRPr="0005763B">
        <w:tab/>
      </w:r>
      <w:r w:rsidR="00E91C15" w:rsidRPr="0005763B">
        <w:tab/>
      </w:r>
      <w:r w:rsidR="00E91C15" w:rsidRPr="0005763B">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24"/>
        <w:gridCol w:w="21"/>
        <w:gridCol w:w="1413"/>
        <w:gridCol w:w="49"/>
        <w:gridCol w:w="3155"/>
        <w:gridCol w:w="27"/>
        <w:gridCol w:w="3180"/>
      </w:tblGrid>
      <w:tr w:rsidR="0005763B" w:rsidRPr="003B5094" w14:paraId="5E4DCE0E" w14:textId="77777777" w:rsidTr="0005763B">
        <w:trPr>
          <w:trHeight w:val="464"/>
        </w:trPr>
        <w:tc>
          <w:tcPr>
            <w:tcW w:w="869" w:type="pct"/>
            <w:gridSpan w:val="2"/>
            <w:shd w:val="pct20" w:color="000000" w:fill="FFFFFF"/>
          </w:tcPr>
          <w:p w14:paraId="6895D676" w14:textId="77777777" w:rsidR="0005763B" w:rsidRDefault="0005763B" w:rsidP="0005763B">
            <w:r>
              <w:t>Revision 0</w:t>
            </w:r>
          </w:p>
        </w:tc>
        <w:tc>
          <w:tcPr>
            <w:tcW w:w="746" w:type="pct"/>
            <w:shd w:val="pct20" w:color="000000" w:fill="FFFFFF"/>
          </w:tcPr>
          <w:p w14:paraId="57514A01" w14:textId="77777777" w:rsidR="0005763B" w:rsidRDefault="0005763B" w:rsidP="0005763B">
            <w:pPr>
              <w:rPr>
                <w:sz w:val="20"/>
                <w:szCs w:val="20"/>
              </w:rPr>
            </w:pPr>
            <w:r>
              <w:rPr>
                <w:sz w:val="20"/>
                <w:szCs w:val="20"/>
              </w:rPr>
              <w:t>12/11/2007</w:t>
            </w:r>
          </w:p>
        </w:tc>
        <w:tc>
          <w:tcPr>
            <w:tcW w:w="1692" w:type="pct"/>
            <w:gridSpan w:val="2"/>
            <w:shd w:val="pct20" w:color="000000" w:fill="FFFFFF"/>
          </w:tcPr>
          <w:p w14:paraId="6490D9BC" w14:textId="77777777" w:rsidR="0005763B" w:rsidRDefault="0005763B" w:rsidP="0005763B">
            <w:pPr>
              <w:rPr>
                <w:sz w:val="20"/>
                <w:szCs w:val="20"/>
              </w:rPr>
            </w:pPr>
            <w:r>
              <w:rPr>
                <w:sz w:val="20"/>
                <w:szCs w:val="20"/>
              </w:rPr>
              <w:t>Original work paper: Commercial Steam Cooker PGECOFST104 R0.doc</w:t>
            </w:r>
          </w:p>
        </w:tc>
        <w:tc>
          <w:tcPr>
            <w:tcW w:w="1693" w:type="pct"/>
            <w:gridSpan w:val="2"/>
            <w:shd w:val="pct20" w:color="000000" w:fill="FFFFFF"/>
          </w:tcPr>
          <w:p w14:paraId="23FDE52E" w14:textId="77777777" w:rsidR="0005763B" w:rsidRPr="003B5094" w:rsidRDefault="0005763B" w:rsidP="0005763B">
            <w:pPr>
              <w:rPr>
                <w:bCs/>
                <w:sz w:val="20"/>
                <w:szCs w:val="20"/>
                <w:lang w:val="de-DE"/>
              </w:rPr>
            </w:pPr>
            <w:r w:rsidRPr="003B5094">
              <w:rPr>
                <w:bCs/>
                <w:sz w:val="20"/>
                <w:szCs w:val="20"/>
                <w:lang w:val="de-DE"/>
              </w:rPr>
              <w:t>David Zabrowski (Fisher-Nickel, inc.)</w:t>
            </w:r>
          </w:p>
        </w:tc>
      </w:tr>
      <w:tr w:rsidR="0005763B" w14:paraId="1BB5735D" w14:textId="77777777" w:rsidTr="0005763B">
        <w:trPr>
          <w:trHeight w:val="464"/>
        </w:trPr>
        <w:tc>
          <w:tcPr>
            <w:tcW w:w="869" w:type="pct"/>
            <w:gridSpan w:val="2"/>
            <w:shd w:val="pct5" w:color="000000" w:fill="FFFFFF"/>
          </w:tcPr>
          <w:p w14:paraId="69E6DFB3" w14:textId="77777777" w:rsidR="0005763B" w:rsidRDefault="0005763B" w:rsidP="0005763B">
            <w:r>
              <w:t>Revision 1</w:t>
            </w:r>
          </w:p>
        </w:tc>
        <w:tc>
          <w:tcPr>
            <w:tcW w:w="746" w:type="pct"/>
            <w:shd w:val="pct5" w:color="000000" w:fill="FFFFFF"/>
          </w:tcPr>
          <w:p w14:paraId="5920D674" w14:textId="77777777" w:rsidR="0005763B" w:rsidRDefault="0005763B" w:rsidP="0005763B">
            <w:pPr>
              <w:rPr>
                <w:sz w:val="20"/>
                <w:szCs w:val="20"/>
              </w:rPr>
            </w:pPr>
            <w:r>
              <w:rPr>
                <w:sz w:val="20"/>
                <w:szCs w:val="20"/>
              </w:rPr>
              <w:t>6/1/09</w:t>
            </w:r>
          </w:p>
        </w:tc>
        <w:tc>
          <w:tcPr>
            <w:tcW w:w="1692" w:type="pct"/>
            <w:gridSpan w:val="2"/>
            <w:shd w:val="pct5" w:color="000000" w:fill="FFFFFF"/>
          </w:tcPr>
          <w:p w14:paraId="5BD006B7" w14:textId="77777777" w:rsidR="0005763B" w:rsidRDefault="0005763B" w:rsidP="0005763B">
            <w:pPr>
              <w:rPr>
                <w:sz w:val="20"/>
                <w:szCs w:val="20"/>
              </w:rPr>
            </w:pPr>
            <w:r w:rsidRPr="00BF29B8">
              <w:rPr>
                <w:sz w:val="20"/>
                <w:szCs w:val="20"/>
              </w:rPr>
              <w:t>Changes to EUL, NTG language and references, costs  updated</w:t>
            </w:r>
          </w:p>
        </w:tc>
        <w:tc>
          <w:tcPr>
            <w:tcW w:w="1693" w:type="pct"/>
            <w:gridSpan w:val="2"/>
            <w:shd w:val="pct5" w:color="000000" w:fill="FFFFFF"/>
          </w:tcPr>
          <w:p w14:paraId="569E8DDE" w14:textId="77777777" w:rsidR="0005763B" w:rsidRDefault="0005763B" w:rsidP="0005763B">
            <w:pPr>
              <w:rPr>
                <w:bCs/>
                <w:sz w:val="20"/>
                <w:szCs w:val="20"/>
              </w:rPr>
            </w:pPr>
            <w:r>
              <w:rPr>
                <w:bCs/>
                <w:sz w:val="20"/>
                <w:szCs w:val="20"/>
                <w:lang w:val="de-DE"/>
              </w:rPr>
              <w:t xml:space="preserve">David Zabrowski, Lauren Mills </w:t>
            </w:r>
            <w:r w:rsidRPr="005631D2">
              <w:rPr>
                <w:bCs/>
                <w:sz w:val="20"/>
                <w:szCs w:val="20"/>
                <w:lang w:val="de-DE"/>
              </w:rPr>
              <w:t>(Fisher-Nickel, inc.)</w:t>
            </w:r>
            <w:r>
              <w:rPr>
                <w:bCs/>
                <w:sz w:val="20"/>
                <w:szCs w:val="20"/>
                <w:lang w:val="de-DE"/>
              </w:rPr>
              <w:t>, Steve Blanc PG&amp;E</w:t>
            </w:r>
          </w:p>
        </w:tc>
      </w:tr>
      <w:tr w:rsidR="0005763B" w:rsidRPr="000B55AF" w14:paraId="190CF8ED" w14:textId="77777777" w:rsidTr="0005763B">
        <w:trPr>
          <w:trHeight w:val="464"/>
        </w:trPr>
        <w:tc>
          <w:tcPr>
            <w:tcW w:w="869" w:type="pct"/>
            <w:gridSpan w:val="2"/>
            <w:shd w:val="pct20" w:color="000000" w:fill="FFFFFF"/>
          </w:tcPr>
          <w:p w14:paraId="1B1777FA" w14:textId="77777777" w:rsidR="0005763B" w:rsidRPr="000B55AF" w:rsidRDefault="0005763B" w:rsidP="0005763B">
            <w:r w:rsidRPr="000B55AF">
              <w:t>Revision 2</w:t>
            </w:r>
          </w:p>
        </w:tc>
        <w:tc>
          <w:tcPr>
            <w:tcW w:w="746" w:type="pct"/>
            <w:shd w:val="pct20" w:color="000000" w:fill="FFFFFF"/>
          </w:tcPr>
          <w:p w14:paraId="6E626658" w14:textId="77777777" w:rsidR="0005763B" w:rsidRPr="000B55AF" w:rsidRDefault="0005763B" w:rsidP="0005763B">
            <w:pPr>
              <w:rPr>
                <w:sz w:val="20"/>
                <w:szCs w:val="20"/>
              </w:rPr>
            </w:pPr>
            <w:r>
              <w:rPr>
                <w:sz w:val="20"/>
                <w:szCs w:val="20"/>
              </w:rPr>
              <w:t>3/31</w:t>
            </w:r>
            <w:r w:rsidRPr="000B55AF">
              <w:rPr>
                <w:sz w:val="20"/>
                <w:szCs w:val="20"/>
              </w:rPr>
              <w:t>/2010</w:t>
            </w:r>
          </w:p>
        </w:tc>
        <w:tc>
          <w:tcPr>
            <w:tcW w:w="1692" w:type="pct"/>
            <w:gridSpan w:val="2"/>
            <w:shd w:val="pct20" w:color="000000" w:fill="FFFFFF"/>
          </w:tcPr>
          <w:p w14:paraId="4FFD2478" w14:textId="77777777" w:rsidR="0005763B" w:rsidRPr="000B55AF" w:rsidRDefault="0005763B" w:rsidP="0005763B">
            <w:pPr>
              <w:rPr>
                <w:sz w:val="20"/>
                <w:szCs w:val="20"/>
              </w:rPr>
            </w:pPr>
            <w:r w:rsidRPr="000B55AF">
              <w:rPr>
                <w:sz w:val="20"/>
                <w:szCs w:val="20"/>
              </w:rPr>
              <w:t>Updated pricing and incremental cost, Update to DEER 2009-11 NTG file</w:t>
            </w:r>
          </w:p>
        </w:tc>
        <w:tc>
          <w:tcPr>
            <w:tcW w:w="1693" w:type="pct"/>
            <w:gridSpan w:val="2"/>
            <w:shd w:val="pct20" w:color="000000" w:fill="FFFFFF"/>
          </w:tcPr>
          <w:p w14:paraId="3D6CFC04" w14:textId="77777777" w:rsidR="0005763B" w:rsidRPr="000B55AF" w:rsidRDefault="0005763B" w:rsidP="0005763B">
            <w:pPr>
              <w:rPr>
                <w:bCs/>
                <w:sz w:val="20"/>
                <w:szCs w:val="20"/>
              </w:rPr>
            </w:pPr>
            <w:r w:rsidRPr="000B55AF">
              <w:rPr>
                <w:bCs/>
                <w:sz w:val="20"/>
                <w:szCs w:val="20"/>
                <w:lang w:val="de-DE"/>
              </w:rPr>
              <w:t>David Zabrowski (Fisher-Nickel, inc.), Steve Blanc PG&amp;E</w:t>
            </w:r>
          </w:p>
        </w:tc>
      </w:tr>
      <w:tr w:rsidR="0005763B" w14:paraId="23DE8355" w14:textId="77777777" w:rsidTr="0005763B">
        <w:trPr>
          <w:trHeight w:val="464"/>
        </w:trPr>
        <w:tc>
          <w:tcPr>
            <w:tcW w:w="869" w:type="pct"/>
            <w:gridSpan w:val="2"/>
            <w:shd w:val="pct5" w:color="000000" w:fill="FFFFFF"/>
          </w:tcPr>
          <w:p w14:paraId="21B65CEA" w14:textId="77777777" w:rsidR="0005763B" w:rsidRPr="006F36FB" w:rsidRDefault="0005763B" w:rsidP="0005763B">
            <w:r w:rsidRPr="006F36FB">
              <w:t>Revision 3</w:t>
            </w:r>
          </w:p>
        </w:tc>
        <w:tc>
          <w:tcPr>
            <w:tcW w:w="746" w:type="pct"/>
            <w:shd w:val="pct5" w:color="000000" w:fill="FFFFFF"/>
          </w:tcPr>
          <w:p w14:paraId="6C17350D" w14:textId="77777777" w:rsidR="0005763B" w:rsidRPr="006F36FB" w:rsidRDefault="0005763B" w:rsidP="0005763B">
            <w:pPr>
              <w:rPr>
                <w:sz w:val="20"/>
                <w:szCs w:val="20"/>
              </w:rPr>
            </w:pPr>
            <w:r w:rsidRPr="006F36FB">
              <w:rPr>
                <w:sz w:val="20"/>
                <w:szCs w:val="20"/>
              </w:rPr>
              <w:t>7/15/2010</w:t>
            </w:r>
          </w:p>
          <w:p w14:paraId="515B2ED4" w14:textId="77777777" w:rsidR="0005763B" w:rsidRPr="006F36FB" w:rsidRDefault="0005763B" w:rsidP="0005763B">
            <w:pPr>
              <w:rPr>
                <w:sz w:val="20"/>
                <w:szCs w:val="20"/>
              </w:rPr>
            </w:pPr>
            <w:r w:rsidRPr="006F36FB">
              <w:rPr>
                <w:sz w:val="20"/>
                <w:szCs w:val="20"/>
              </w:rPr>
              <w:t>7/17/2011</w:t>
            </w:r>
          </w:p>
        </w:tc>
        <w:tc>
          <w:tcPr>
            <w:tcW w:w="1692" w:type="pct"/>
            <w:gridSpan w:val="2"/>
            <w:shd w:val="pct5" w:color="000000" w:fill="FFFFFF"/>
          </w:tcPr>
          <w:p w14:paraId="322065A4" w14:textId="77777777" w:rsidR="0005763B" w:rsidRPr="006F36FB" w:rsidRDefault="0005763B" w:rsidP="0005763B">
            <w:pPr>
              <w:rPr>
                <w:sz w:val="20"/>
                <w:szCs w:val="20"/>
              </w:rPr>
            </w:pPr>
            <w:r w:rsidRPr="006F36FB">
              <w:rPr>
                <w:sz w:val="20"/>
                <w:szCs w:val="20"/>
              </w:rPr>
              <w:t>Revised EUL and NTG language per ED comments, incorporated 30% UES reduction in savings</w:t>
            </w:r>
          </w:p>
        </w:tc>
        <w:tc>
          <w:tcPr>
            <w:tcW w:w="1693" w:type="pct"/>
            <w:gridSpan w:val="2"/>
            <w:shd w:val="pct5" w:color="000000" w:fill="FFFFFF"/>
          </w:tcPr>
          <w:p w14:paraId="1FE80A44" w14:textId="77777777" w:rsidR="0005763B" w:rsidRPr="008A55E8" w:rsidRDefault="0005763B" w:rsidP="0005763B">
            <w:pPr>
              <w:rPr>
                <w:bCs/>
                <w:sz w:val="20"/>
                <w:szCs w:val="20"/>
              </w:rPr>
            </w:pPr>
            <w:r w:rsidRPr="008A55E8">
              <w:rPr>
                <w:bCs/>
                <w:sz w:val="20"/>
                <w:szCs w:val="20"/>
              </w:rPr>
              <w:t>Charlene Spoor (PG&amp;E)</w:t>
            </w:r>
          </w:p>
        </w:tc>
      </w:tr>
      <w:tr w:rsidR="0005763B" w14:paraId="6B23BA55" w14:textId="77777777" w:rsidTr="0005763B">
        <w:trPr>
          <w:trHeight w:val="464"/>
        </w:trPr>
        <w:tc>
          <w:tcPr>
            <w:tcW w:w="869" w:type="pct"/>
            <w:gridSpan w:val="2"/>
            <w:shd w:val="pct20" w:color="000000" w:fill="FFFFFF"/>
          </w:tcPr>
          <w:p w14:paraId="2A61294C" w14:textId="77777777" w:rsidR="0005763B" w:rsidRDefault="0005763B" w:rsidP="0005763B">
            <w:r>
              <w:t>Revision 4</w:t>
            </w:r>
          </w:p>
        </w:tc>
        <w:tc>
          <w:tcPr>
            <w:tcW w:w="746" w:type="pct"/>
            <w:shd w:val="pct20" w:color="000000" w:fill="FFFFFF"/>
          </w:tcPr>
          <w:p w14:paraId="6C7A2525" w14:textId="77777777" w:rsidR="0005763B" w:rsidRDefault="0005763B" w:rsidP="0005763B">
            <w:pPr>
              <w:rPr>
                <w:sz w:val="20"/>
                <w:szCs w:val="20"/>
              </w:rPr>
            </w:pPr>
            <w:r>
              <w:rPr>
                <w:sz w:val="20"/>
                <w:szCs w:val="20"/>
              </w:rPr>
              <w:t>05/22/2012</w:t>
            </w:r>
          </w:p>
          <w:p w14:paraId="24EFE2CC" w14:textId="77777777" w:rsidR="0005763B" w:rsidRDefault="0005763B" w:rsidP="0005763B">
            <w:pPr>
              <w:rPr>
                <w:sz w:val="20"/>
                <w:szCs w:val="20"/>
              </w:rPr>
            </w:pPr>
          </w:p>
          <w:p w14:paraId="21DC6462" w14:textId="77777777" w:rsidR="0005763B" w:rsidRDefault="0005763B" w:rsidP="0005763B">
            <w:pPr>
              <w:rPr>
                <w:sz w:val="20"/>
                <w:szCs w:val="20"/>
              </w:rPr>
            </w:pPr>
          </w:p>
          <w:p w14:paraId="1F03C6E4" w14:textId="77777777" w:rsidR="0005763B" w:rsidRDefault="0005763B" w:rsidP="0005763B">
            <w:pPr>
              <w:rPr>
                <w:sz w:val="20"/>
                <w:szCs w:val="20"/>
              </w:rPr>
            </w:pPr>
          </w:p>
          <w:p w14:paraId="6EF1D0A6" w14:textId="77777777" w:rsidR="0005763B" w:rsidRDefault="0005763B" w:rsidP="0005763B">
            <w:pPr>
              <w:rPr>
                <w:sz w:val="20"/>
                <w:szCs w:val="20"/>
              </w:rPr>
            </w:pPr>
            <w:r>
              <w:rPr>
                <w:sz w:val="20"/>
                <w:szCs w:val="20"/>
              </w:rPr>
              <w:t>8/22/2012</w:t>
            </w:r>
          </w:p>
        </w:tc>
        <w:tc>
          <w:tcPr>
            <w:tcW w:w="1692" w:type="pct"/>
            <w:gridSpan w:val="2"/>
            <w:shd w:val="pct20" w:color="000000" w:fill="FFFFFF"/>
          </w:tcPr>
          <w:p w14:paraId="4DDE5682" w14:textId="77777777" w:rsidR="0005763B" w:rsidRDefault="0005763B" w:rsidP="0005763B">
            <w:r>
              <w:t>Updated NTG, EUL and savings analysis, pricing and incremental costs.</w:t>
            </w:r>
          </w:p>
          <w:p w14:paraId="65A989C6" w14:textId="77777777" w:rsidR="0005763B" w:rsidRDefault="0005763B" w:rsidP="0005763B">
            <w:r>
              <w:t>Updated BLD, CZ and VIN to ANY per READI requirements</w:t>
            </w:r>
          </w:p>
          <w:p w14:paraId="341754E3" w14:textId="77777777" w:rsidR="0005763B" w:rsidRDefault="0005763B" w:rsidP="0005763B">
            <w:pPr>
              <w:rPr>
                <w:sz w:val="20"/>
                <w:szCs w:val="20"/>
              </w:rPr>
            </w:pPr>
          </w:p>
        </w:tc>
        <w:tc>
          <w:tcPr>
            <w:tcW w:w="1693" w:type="pct"/>
            <w:gridSpan w:val="2"/>
            <w:shd w:val="pct20" w:color="000000" w:fill="FFFFFF"/>
          </w:tcPr>
          <w:p w14:paraId="7E2047C7" w14:textId="77777777" w:rsidR="0005763B" w:rsidRDefault="0005763B" w:rsidP="0005763B">
            <w:pPr>
              <w:rPr>
                <w:sz w:val="20"/>
                <w:szCs w:val="20"/>
              </w:rPr>
            </w:pPr>
            <w:r>
              <w:rPr>
                <w:sz w:val="20"/>
                <w:szCs w:val="20"/>
              </w:rPr>
              <w:t>Kong Sham (Fisher-Nickel, inc.)</w:t>
            </w:r>
          </w:p>
          <w:p w14:paraId="376E89CA" w14:textId="77777777" w:rsidR="0005763B" w:rsidRDefault="0005763B" w:rsidP="0005763B">
            <w:pPr>
              <w:rPr>
                <w:sz w:val="20"/>
                <w:szCs w:val="20"/>
              </w:rPr>
            </w:pPr>
            <w:r>
              <w:rPr>
                <w:sz w:val="20"/>
                <w:szCs w:val="20"/>
              </w:rPr>
              <w:t>Charlene Spoor (PG&amp;E)</w:t>
            </w:r>
          </w:p>
          <w:p w14:paraId="26A8E4D3" w14:textId="77777777" w:rsidR="0005763B" w:rsidRDefault="0005763B" w:rsidP="0005763B">
            <w:pPr>
              <w:rPr>
                <w:sz w:val="20"/>
                <w:szCs w:val="20"/>
              </w:rPr>
            </w:pPr>
          </w:p>
          <w:p w14:paraId="385F2F58" w14:textId="77777777" w:rsidR="0005763B" w:rsidRDefault="0005763B" w:rsidP="0005763B">
            <w:pPr>
              <w:rPr>
                <w:sz w:val="20"/>
                <w:szCs w:val="20"/>
              </w:rPr>
            </w:pPr>
          </w:p>
          <w:p w14:paraId="36A821C1" w14:textId="77777777" w:rsidR="0005763B" w:rsidRDefault="0005763B" w:rsidP="0005763B">
            <w:pPr>
              <w:rPr>
                <w:sz w:val="20"/>
                <w:szCs w:val="20"/>
              </w:rPr>
            </w:pPr>
            <w:r>
              <w:rPr>
                <w:sz w:val="20"/>
                <w:szCs w:val="20"/>
              </w:rPr>
              <w:t>Charlene Spoor (PG&amp;E)</w:t>
            </w:r>
          </w:p>
        </w:tc>
      </w:tr>
      <w:tr w:rsidR="00E91C15" w:rsidRPr="0005763B" w14:paraId="393A0A69" w14:textId="77777777" w:rsidTr="0005763B">
        <w:trPr>
          <w:trHeight w:val="464"/>
        </w:trPr>
        <w:tc>
          <w:tcPr>
            <w:tcW w:w="858" w:type="pct"/>
            <w:shd w:val="pct5" w:color="000000" w:fill="FFFFFF"/>
          </w:tcPr>
          <w:p w14:paraId="393A0A65" w14:textId="5B9DD8E4" w:rsidR="00E91C15" w:rsidRPr="0005763B" w:rsidRDefault="00806EE8" w:rsidP="008948E0">
            <w:r w:rsidRPr="0005763B">
              <w:t xml:space="preserve">Revision </w:t>
            </w:r>
            <w:r w:rsidR="0005763B">
              <w:t xml:space="preserve"> 5</w:t>
            </w:r>
          </w:p>
        </w:tc>
        <w:tc>
          <w:tcPr>
            <w:tcW w:w="783" w:type="pct"/>
            <w:gridSpan w:val="3"/>
            <w:shd w:val="pct5" w:color="000000" w:fill="FFFFFF"/>
          </w:tcPr>
          <w:p w14:paraId="393A0A66" w14:textId="18AED5F7" w:rsidR="00E91C15" w:rsidRPr="0005763B" w:rsidRDefault="0005763B" w:rsidP="005B00A6">
            <w:pPr>
              <w:autoSpaceDE w:val="0"/>
              <w:autoSpaceDN w:val="0"/>
              <w:adjustRightInd w:val="0"/>
              <w:rPr>
                <w:sz w:val="20"/>
                <w:szCs w:val="20"/>
              </w:rPr>
            </w:pPr>
            <w:r>
              <w:rPr>
                <w:sz w:val="20"/>
                <w:szCs w:val="20"/>
              </w:rPr>
              <w:t>04/23/3014</w:t>
            </w:r>
          </w:p>
        </w:tc>
        <w:tc>
          <w:tcPr>
            <w:tcW w:w="1680" w:type="pct"/>
            <w:gridSpan w:val="2"/>
            <w:shd w:val="pct5" w:color="000000" w:fill="FFFFFF"/>
          </w:tcPr>
          <w:p w14:paraId="393A0A67" w14:textId="34BC00F4" w:rsidR="00E91C15" w:rsidRPr="0005763B" w:rsidRDefault="0005763B" w:rsidP="008948E0">
            <w:pPr>
              <w:rPr>
                <w:sz w:val="20"/>
                <w:szCs w:val="20"/>
              </w:rPr>
            </w:pPr>
            <w:r>
              <w:rPr>
                <w:sz w:val="20"/>
                <w:szCs w:val="20"/>
              </w:rPr>
              <w:t>New template format</w:t>
            </w:r>
          </w:p>
        </w:tc>
        <w:tc>
          <w:tcPr>
            <w:tcW w:w="1679" w:type="pct"/>
            <w:shd w:val="pct5" w:color="000000" w:fill="FFFFFF"/>
          </w:tcPr>
          <w:p w14:paraId="393A0A68" w14:textId="069E5485" w:rsidR="00E91C15" w:rsidRPr="0005763B" w:rsidRDefault="0005763B" w:rsidP="00746DDC">
            <w:pPr>
              <w:rPr>
                <w:bCs/>
                <w:sz w:val="20"/>
                <w:szCs w:val="20"/>
              </w:rPr>
            </w:pPr>
            <w:r>
              <w:rPr>
                <w:bCs/>
                <w:sz w:val="20"/>
                <w:szCs w:val="20"/>
              </w:rPr>
              <w:t>Charlene Spoor (PG&amp;E)</w:t>
            </w:r>
          </w:p>
        </w:tc>
      </w:tr>
    </w:tbl>
    <w:p w14:paraId="393A0A6A" w14:textId="77777777" w:rsidR="00E71EF1" w:rsidRPr="0005763B" w:rsidRDefault="00E71EF1" w:rsidP="00F55847">
      <w:pPr>
        <w:pStyle w:val="Heading1"/>
      </w:pPr>
      <w:bookmarkStart w:id="12" w:name="_Toc186621650"/>
      <w:bookmarkStart w:id="13" w:name="_Toc304800197"/>
      <w:bookmarkStart w:id="14" w:name="_Toc324318334"/>
      <w:r w:rsidRPr="0005763B">
        <w:br w:type="page"/>
      </w:r>
      <w:bookmarkStart w:id="15" w:name="_Toc304800198"/>
      <w:bookmarkStart w:id="16" w:name="_Toc324340478"/>
      <w:bookmarkStart w:id="17" w:name="_Toc386717887"/>
      <w:r w:rsidR="001248A3" w:rsidRPr="0005763B">
        <w:lastRenderedPageBreak/>
        <w:t>Table</w:t>
      </w:r>
      <w:r w:rsidR="006559C8" w:rsidRPr="0005763B">
        <w:t xml:space="preserve"> of Contents</w:t>
      </w:r>
      <w:bookmarkEnd w:id="12"/>
      <w:bookmarkEnd w:id="13"/>
      <w:bookmarkEnd w:id="14"/>
      <w:bookmarkEnd w:id="15"/>
      <w:bookmarkEnd w:id="16"/>
      <w:bookmarkEnd w:id="17"/>
    </w:p>
    <w:p w14:paraId="33C03684" w14:textId="77777777" w:rsidR="000160E2" w:rsidRDefault="001E4C31">
      <w:pPr>
        <w:pStyle w:val="TOC1"/>
        <w:tabs>
          <w:tab w:val="right" w:leader="dot" w:pos="9350"/>
        </w:tabs>
        <w:rPr>
          <w:rFonts w:asciiTheme="minorHAnsi" w:eastAsiaTheme="minorEastAsia" w:hAnsiTheme="minorHAnsi" w:cstheme="minorBidi"/>
          <w:noProof/>
          <w:szCs w:val="22"/>
        </w:rPr>
      </w:pPr>
      <w:r w:rsidRPr="0005763B">
        <w:fldChar w:fldCharType="begin"/>
      </w:r>
      <w:r w:rsidRPr="0005763B">
        <w:instrText xml:space="preserve"> TOC \o "1-3" \h \z \u </w:instrText>
      </w:r>
      <w:r w:rsidRPr="0005763B">
        <w:fldChar w:fldCharType="separate"/>
      </w:r>
      <w:hyperlink w:anchor="_Toc386717884" w:history="1">
        <w:r w:rsidR="000160E2" w:rsidRPr="00B356EC">
          <w:rPr>
            <w:rStyle w:val="Hyperlink"/>
            <w:noProof/>
          </w:rPr>
          <w:t>At-a-Glance Summary</w:t>
        </w:r>
        <w:r w:rsidR="000160E2">
          <w:rPr>
            <w:noProof/>
            <w:webHidden/>
          </w:rPr>
          <w:tab/>
        </w:r>
        <w:r w:rsidR="000160E2">
          <w:rPr>
            <w:noProof/>
            <w:webHidden/>
          </w:rPr>
          <w:fldChar w:fldCharType="begin"/>
        </w:r>
        <w:r w:rsidR="000160E2">
          <w:rPr>
            <w:noProof/>
            <w:webHidden/>
          </w:rPr>
          <w:instrText xml:space="preserve"> PAGEREF _Toc386717884 \h </w:instrText>
        </w:r>
        <w:r w:rsidR="000160E2">
          <w:rPr>
            <w:noProof/>
            <w:webHidden/>
          </w:rPr>
        </w:r>
        <w:r w:rsidR="000160E2">
          <w:rPr>
            <w:noProof/>
            <w:webHidden/>
          </w:rPr>
          <w:fldChar w:fldCharType="separate"/>
        </w:r>
        <w:r w:rsidR="000160E2">
          <w:rPr>
            <w:noProof/>
            <w:webHidden/>
          </w:rPr>
          <w:t>ii</w:t>
        </w:r>
        <w:r w:rsidR="000160E2">
          <w:rPr>
            <w:noProof/>
            <w:webHidden/>
          </w:rPr>
          <w:fldChar w:fldCharType="end"/>
        </w:r>
      </w:hyperlink>
    </w:p>
    <w:p w14:paraId="6FF827E3" w14:textId="77777777" w:rsidR="000160E2" w:rsidRDefault="004E0860">
      <w:pPr>
        <w:pStyle w:val="TOC1"/>
        <w:tabs>
          <w:tab w:val="right" w:leader="dot" w:pos="9350"/>
        </w:tabs>
        <w:rPr>
          <w:rFonts w:asciiTheme="minorHAnsi" w:eastAsiaTheme="minorEastAsia" w:hAnsiTheme="minorHAnsi" w:cstheme="minorBidi"/>
          <w:noProof/>
          <w:szCs w:val="22"/>
        </w:rPr>
      </w:pPr>
      <w:hyperlink w:anchor="_Toc386717885" w:history="1">
        <w:r w:rsidR="000160E2" w:rsidRPr="00B356EC">
          <w:rPr>
            <w:rStyle w:val="Hyperlink"/>
            <w:noProof/>
          </w:rPr>
          <w:t>Work Paper Approvals</w:t>
        </w:r>
        <w:r w:rsidR="000160E2">
          <w:rPr>
            <w:noProof/>
            <w:webHidden/>
          </w:rPr>
          <w:tab/>
        </w:r>
        <w:r w:rsidR="000160E2">
          <w:rPr>
            <w:noProof/>
            <w:webHidden/>
          </w:rPr>
          <w:fldChar w:fldCharType="begin"/>
        </w:r>
        <w:r w:rsidR="000160E2">
          <w:rPr>
            <w:noProof/>
            <w:webHidden/>
          </w:rPr>
          <w:instrText xml:space="preserve"> PAGEREF _Toc386717885 \h </w:instrText>
        </w:r>
        <w:r w:rsidR="000160E2">
          <w:rPr>
            <w:noProof/>
            <w:webHidden/>
          </w:rPr>
        </w:r>
        <w:r w:rsidR="000160E2">
          <w:rPr>
            <w:noProof/>
            <w:webHidden/>
          </w:rPr>
          <w:fldChar w:fldCharType="separate"/>
        </w:r>
        <w:r w:rsidR="000160E2">
          <w:rPr>
            <w:noProof/>
            <w:webHidden/>
          </w:rPr>
          <w:t>iii</w:t>
        </w:r>
        <w:r w:rsidR="000160E2">
          <w:rPr>
            <w:noProof/>
            <w:webHidden/>
          </w:rPr>
          <w:fldChar w:fldCharType="end"/>
        </w:r>
      </w:hyperlink>
    </w:p>
    <w:p w14:paraId="1E1F29AD" w14:textId="77777777" w:rsidR="000160E2" w:rsidRDefault="004E0860">
      <w:pPr>
        <w:pStyle w:val="TOC1"/>
        <w:tabs>
          <w:tab w:val="right" w:leader="dot" w:pos="9350"/>
        </w:tabs>
        <w:rPr>
          <w:rFonts w:asciiTheme="minorHAnsi" w:eastAsiaTheme="minorEastAsia" w:hAnsiTheme="minorHAnsi" w:cstheme="minorBidi"/>
          <w:noProof/>
          <w:szCs w:val="22"/>
        </w:rPr>
      </w:pPr>
      <w:hyperlink w:anchor="_Toc386717886" w:history="1">
        <w:r w:rsidR="000160E2" w:rsidRPr="00B356EC">
          <w:rPr>
            <w:rStyle w:val="Hyperlink"/>
            <w:noProof/>
          </w:rPr>
          <w:t>Document Revision History</w:t>
        </w:r>
        <w:r w:rsidR="000160E2">
          <w:rPr>
            <w:noProof/>
            <w:webHidden/>
          </w:rPr>
          <w:tab/>
        </w:r>
        <w:r w:rsidR="000160E2">
          <w:rPr>
            <w:noProof/>
            <w:webHidden/>
          </w:rPr>
          <w:fldChar w:fldCharType="begin"/>
        </w:r>
        <w:r w:rsidR="000160E2">
          <w:rPr>
            <w:noProof/>
            <w:webHidden/>
          </w:rPr>
          <w:instrText xml:space="preserve"> PAGEREF _Toc386717886 \h </w:instrText>
        </w:r>
        <w:r w:rsidR="000160E2">
          <w:rPr>
            <w:noProof/>
            <w:webHidden/>
          </w:rPr>
        </w:r>
        <w:r w:rsidR="000160E2">
          <w:rPr>
            <w:noProof/>
            <w:webHidden/>
          </w:rPr>
          <w:fldChar w:fldCharType="separate"/>
        </w:r>
        <w:r w:rsidR="000160E2">
          <w:rPr>
            <w:noProof/>
            <w:webHidden/>
          </w:rPr>
          <w:t>iv</w:t>
        </w:r>
        <w:r w:rsidR="000160E2">
          <w:rPr>
            <w:noProof/>
            <w:webHidden/>
          </w:rPr>
          <w:fldChar w:fldCharType="end"/>
        </w:r>
      </w:hyperlink>
    </w:p>
    <w:p w14:paraId="2C8E8F37" w14:textId="77777777" w:rsidR="000160E2" w:rsidRDefault="004E0860">
      <w:pPr>
        <w:pStyle w:val="TOC1"/>
        <w:tabs>
          <w:tab w:val="right" w:leader="dot" w:pos="9350"/>
        </w:tabs>
        <w:rPr>
          <w:rFonts w:asciiTheme="minorHAnsi" w:eastAsiaTheme="minorEastAsia" w:hAnsiTheme="minorHAnsi" w:cstheme="minorBidi"/>
          <w:noProof/>
          <w:szCs w:val="22"/>
        </w:rPr>
      </w:pPr>
      <w:hyperlink w:anchor="_Toc386717887" w:history="1">
        <w:r w:rsidR="000160E2" w:rsidRPr="00B356EC">
          <w:rPr>
            <w:rStyle w:val="Hyperlink"/>
            <w:noProof/>
          </w:rPr>
          <w:t>Table of Contents</w:t>
        </w:r>
        <w:r w:rsidR="000160E2">
          <w:rPr>
            <w:noProof/>
            <w:webHidden/>
          </w:rPr>
          <w:tab/>
        </w:r>
        <w:r w:rsidR="000160E2">
          <w:rPr>
            <w:noProof/>
            <w:webHidden/>
          </w:rPr>
          <w:fldChar w:fldCharType="begin"/>
        </w:r>
        <w:r w:rsidR="000160E2">
          <w:rPr>
            <w:noProof/>
            <w:webHidden/>
          </w:rPr>
          <w:instrText xml:space="preserve"> PAGEREF _Toc386717887 \h </w:instrText>
        </w:r>
        <w:r w:rsidR="000160E2">
          <w:rPr>
            <w:noProof/>
            <w:webHidden/>
          </w:rPr>
        </w:r>
        <w:r w:rsidR="000160E2">
          <w:rPr>
            <w:noProof/>
            <w:webHidden/>
          </w:rPr>
          <w:fldChar w:fldCharType="separate"/>
        </w:r>
        <w:r w:rsidR="000160E2">
          <w:rPr>
            <w:noProof/>
            <w:webHidden/>
          </w:rPr>
          <w:t>v</w:t>
        </w:r>
        <w:r w:rsidR="000160E2">
          <w:rPr>
            <w:noProof/>
            <w:webHidden/>
          </w:rPr>
          <w:fldChar w:fldCharType="end"/>
        </w:r>
      </w:hyperlink>
    </w:p>
    <w:p w14:paraId="741901C0" w14:textId="77777777" w:rsidR="000160E2" w:rsidRDefault="004E0860">
      <w:pPr>
        <w:pStyle w:val="TOC1"/>
        <w:tabs>
          <w:tab w:val="right" w:leader="dot" w:pos="9350"/>
        </w:tabs>
        <w:rPr>
          <w:rFonts w:asciiTheme="minorHAnsi" w:eastAsiaTheme="minorEastAsia" w:hAnsiTheme="minorHAnsi" w:cstheme="minorBidi"/>
          <w:noProof/>
          <w:szCs w:val="22"/>
        </w:rPr>
      </w:pPr>
      <w:hyperlink w:anchor="_Toc386717888" w:history="1">
        <w:r w:rsidR="000160E2" w:rsidRPr="00B356EC">
          <w:rPr>
            <w:rStyle w:val="Hyperlink"/>
            <w:noProof/>
          </w:rPr>
          <w:t>List of Tables</w:t>
        </w:r>
        <w:r w:rsidR="000160E2">
          <w:rPr>
            <w:noProof/>
            <w:webHidden/>
          </w:rPr>
          <w:tab/>
        </w:r>
        <w:r w:rsidR="000160E2">
          <w:rPr>
            <w:noProof/>
            <w:webHidden/>
          </w:rPr>
          <w:fldChar w:fldCharType="begin"/>
        </w:r>
        <w:r w:rsidR="000160E2">
          <w:rPr>
            <w:noProof/>
            <w:webHidden/>
          </w:rPr>
          <w:instrText xml:space="preserve"> PAGEREF _Toc386717888 \h </w:instrText>
        </w:r>
        <w:r w:rsidR="000160E2">
          <w:rPr>
            <w:noProof/>
            <w:webHidden/>
          </w:rPr>
        </w:r>
        <w:r w:rsidR="000160E2">
          <w:rPr>
            <w:noProof/>
            <w:webHidden/>
          </w:rPr>
          <w:fldChar w:fldCharType="separate"/>
        </w:r>
        <w:r w:rsidR="000160E2">
          <w:rPr>
            <w:noProof/>
            <w:webHidden/>
          </w:rPr>
          <w:t>vi</w:t>
        </w:r>
        <w:r w:rsidR="000160E2">
          <w:rPr>
            <w:noProof/>
            <w:webHidden/>
          </w:rPr>
          <w:fldChar w:fldCharType="end"/>
        </w:r>
      </w:hyperlink>
    </w:p>
    <w:p w14:paraId="7E651B9B" w14:textId="77777777" w:rsidR="000160E2" w:rsidRDefault="004E0860">
      <w:pPr>
        <w:pStyle w:val="TOC1"/>
        <w:tabs>
          <w:tab w:val="right" w:leader="dot" w:pos="9350"/>
        </w:tabs>
        <w:rPr>
          <w:rFonts w:asciiTheme="minorHAnsi" w:eastAsiaTheme="minorEastAsia" w:hAnsiTheme="minorHAnsi" w:cstheme="minorBidi"/>
          <w:noProof/>
          <w:szCs w:val="22"/>
        </w:rPr>
      </w:pPr>
      <w:hyperlink w:anchor="_Toc386717889" w:history="1">
        <w:r w:rsidR="000160E2" w:rsidRPr="00B356EC">
          <w:rPr>
            <w:rStyle w:val="Hyperlink"/>
            <w:noProof/>
          </w:rPr>
          <w:t>List of Figures</w:t>
        </w:r>
        <w:r w:rsidR="000160E2">
          <w:rPr>
            <w:noProof/>
            <w:webHidden/>
          </w:rPr>
          <w:tab/>
        </w:r>
        <w:r w:rsidR="000160E2">
          <w:rPr>
            <w:noProof/>
            <w:webHidden/>
          </w:rPr>
          <w:fldChar w:fldCharType="begin"/>
        </w:r>
        <w:r w:rsidR="000160E2">
          <w:rPr>
            <w:noProof/>
            <w:webHidden/>
          </w:rPr>
          <w:instrText xml:space="preserve"> PAGEREF _Toc386717889 \h </w:instrText>
        </w:r>
        <w:r w:rsidR="000160E2">
          <w:rPr>
            <w:noProof/>
            <w:webHidden/>
          </w:rPr>
        </w:r>
        <w:r w:rsidR="000160E2">
          <w:rPr>
            <w:noProof/>
            <w:webHidden/>
          </w:rPr>
          <w:fldChar w:fldCharType="separate"/>
        </w:r>
        <w:r w:rsidR="000160E2">
          <w:rPr>
            <w:noProof/>
            <w:webHidden/>
          </w:rPr>
          <w:t>vi</w:t>
        </w:r>
        <w:r w:rsidR="000160E2">
          <w:rPr>
            <w:noProof/>
            <w:webHidden/>
          </w:rPr>
          <w:fldChar w:fldCharType="end"/>
        </w:r>
      </w:hyperlink>
    </w:p>
    <w:p w14:paraId="07E10911" w14:textId="77777777" w:rsidR="000160E2" w:rsidRDefault="004E0860">
      <w:pPr>
        <w:pStyle w:val="TOC1"/>
        <w:tabs>
          <w:tab w:val="right" w:leader="dot" w:pos="9350"/>
        </w:tabs>
        <w:rPr>
          <w:rFonts w:asciiTheme="minorHAnsi" w:eastAsiaTheme="minorEastAsia" w:hAnsiTheme="minorHAnsi" w:cstheme="minorBidi"/>
          <w:noProof/>
          <w:szCs w:val="22"/>
        </w:rPr>
      </w:pPr>
      <w:hyperlink w:anchor="_Toc386717890" w:history="1">
        <w:r w:rsidR="000160E2" w:rsidRPr="00B356EC">
          <w:rPr>
            <w:rStyle w:val="Hyperlink"/>
            <w:noProof/>
          </w:rPr>
          <w:t>Section 1. General Measure &amp; Baseline Data</w:t>
        </w:r>
        <w:r w:rsidR="000160E2">
          <w:rPr>
            <w:noProof/>
            <w:webHidden/>
          </w:rPr>
          <w:tab/>
        </w:r>
        <w:r w:rsidR="000160E2">
          <w:rPr>
            <w:noProof/>
            <w:webHidden/>
          </w:rPr>
          <w:fldChar w:fldCharType="begin"/>
        </w:r>
        <w:r w:rsidR="000160E2">
          <w:rPr>
            <w:noProof/>
            <w:webHidden/>
          </w:rPr>
          <w:instrText xml:space="preserve"> PAGEREF _Toc386717890 \h </w:instrText>
        </w:r>
        <w:r w:rsidR="000160E2">
          <w:rPr>
            <w:noProof/>
            <w:webHidden/>
          </w:rPr>
        </w:r>
        <w:r w:rsidR="000160E2">
          <w:rPr>
            <w:noProof/>
            <w:webHidden/>
          </w:rPr>
          <w:fldChar w:fldCharType="separate"/>
        </w:r>
        <w:r w:rsidR="000160E2">
          <w:rPr>
            <w:noProof/>
            <w:webHidden/>
          </w:rPr>
          <w:t>1</w:t>
        </w:r>
        <w:r w:rsidR="000160E2">
          <w:rPr>
            <w:noProof/>
            <w:webHidden/>
          </w:rPr>
          <w:fldChar w:fldCharType="end"/>
        </w:r>
      </w:hyperlink>
    </w:p>
    <w:p w14:paraId="5F25791C" w14:textId="77777777" w:rsidR="000160E2" w:rsidRDefault="004E0860">
      <w:pPr>
        <w:pStyle w:val="TOC2"/>
        <w:tabs>
          <w:tab w:val="right" w:leader="dot" w:pos="9350"/>
        </w:tabs>
        <w:rPr>
          <w:rFonts w:asciiTheme="minorHAnsi" w:eastAsiaTheme="minorEastAsia" w:hAnsiTheme="minorHAnsi" w:cstheme="minorBidi"/>
          <w:noProof/>
          <w:szCs w:val="22"/>
        </w:rPr>
      </w:pPr>
      <w:hyperlink w:anchor="_Toc386717891" w:history="1">
        <w:r w:rsidR="000160E2" w:rsidRPr="00B356EC">
          <w:rPr>
            <w:rStyle w:val="Hyperlink"/>
            <w:noProof/>
          </w:rPr>
          <w:t>1.1 Product Measure Description &amp; Background</w:t>
        </w:r>
        <w:r w:rsidR="000160E2">
          <w:rPr>
            <w:noProof/>
            <w:webHidden/>
          </w:rPr>
          <w:tab/>
        </w:r>
        <w:r w:rsidR="000160E2">
          <w:rPr>
            <w:noProof/>
            <w:webHidden/>
          </w:rPr>
          <w:fldChar w:fldCharType="begin"/>
        </w:r>
        <w:r w:rsidR="000160E2">
          <w:rPr>
            <w:noProof/>
            <w:webHidden/>
          </w:rPr>
          <w:instrText xml:space="preserve"> PAGEREF _Toc386717891 \h </w:instrText>
        </w:r>
        <w:r w:rsidR="000160E2">
          <w:rPr>
            <w:noProof/>
            <w:webHidden/>
          </w:rPr>
        </w:r>
        <w:r w:rsidR="000160E2">
          <w:rPr>
            <w:noProof/>
            <w:webHidden/>
          </w:rPr>
          <w:fldChar w:fldCharType="separate"/>
        </w:r>
        <w:r w:rsidR="000160E2">
          <w:rPr>
            <w:noProof/>
            <w:webHidden/>
          </w:rPr>
          <w:t>1</w:t>
        </w:r>
        <w:r w:rsidR="000160E2">
          <w:rPr>
            <w:noProof/>
            <w:webHidden/>
          </w:rPr>
          <w:fldChar w:fldCharType="end"/>
        </w:r>
      </w:hyperlink>
    </w:p>
    <w:p w14:paraId="3BA42042" w14:textId="77777777" w:rsidR="000160E2" w:rsidRDefault="004E0860">
      <w:pPr>
        <w:pStyle w:val="TOC2"/>
        <w:tabs>
          <w:tab w:val="right" w:leader="dot" w:pos="9350"/>
        </w:tabs>
        <w:rPr>
          <w:rFonts w:asciiTheme="minorHAnsi" w:eastAsiaTheme="minorEastAsia" w:hAnsiTheme="minorHAnsi" w:cstheme="minorBidi"/>
          <w:noProof/>
          <w:szCs w:val="22"/>
        </w:rPr>
      </w:pPr>
      <w:hyperlink w:anchor="_Toc386717892" w:history="1">
        <w:r w:rsidR="000160E2" w:rsidRPr="00B356EC">
          <w:rPr>
            <w:rStyle w:val="Hyperlink"/>
            <w:noProof/>
          </w:rPr>
          <w:t>1.2 Product Technical Description</w:t>
        </w:r>
        <w:r w:rsidR="000160E2">
          <w:rPr>
            <w:noProof/>
            <w:webHidden/>
          </w:rPr>
          <w:tab/>
        </w:r>
        <w:r w:rsidR="000160E2">
          <w:rPr>
            <w:noProof/>
            <w:webHidden/>
          </w:rPr>
          <w:fldChar w:fldCharType="begin"/>
        </w:r>
        <w:r w:rsidR="000160E2">
          <w:rPr>
            <w:noProof/>
            <w:webHidden/>
          </w:rPr>
          <w:instrText xml:space="preserve"> PAGEREF _Toc386717892 \h </w:instrText>
        </w:r>
        <w:r w:rsidR="000160E2">
          <w:rPr>
            <w:noProof/>
            <w:webHidden/>
          </w:rPr>
        </w:r>
        <w:r w:rsidR="000160E2">
          <w:rPr>
            <w:noProof/>
            <w:webHidden/>
          </w:rPr>
          <w:fldChar w:fldCharType="separate"/>
        </w:r>
        <w:r w:rsidR="000160E2">
          <w:rPr>
            <w:noProof/>
            <w:webHidden/>
          </w:rPr>
          <w:t>2</w:t>
        </w:r>
        <w:r w:rsidR="000160E2">
          <w:rPr>
            <w:noProof/>
            <w:webHidden/>
          </w:rPr>
          <w:fldChar w:fldCharType="end"/>
        </w:r>
      </w:hyperlink>
    </w:p>
    <w:p w14:paraId="22764BD6" w14:textId="77777777" w:rsidR="000160E2" w:rsidRDefault="004E0860">
      <w:pPr>
        <w:pStyle w:val="TOC2"/>
        <w:tabs>
          <w:tab w:val="right" w:leader="dot" w:pos="9350"/>
        </w:tabs>
        <w:rPr>
          <w:rFonts w:asciiTheme="minorHAnsi" w:eastAsiaTheme="minorEastAsia" w:hAnsiTheme="minorHAnsi" w:cstheme="minorBidi"/>
          <w:noProof/>
          <w:szCs w:val="22"/>
        </w:rPr>
      </w:pPr>
      <w:hyperlink w:anchor="_Toc386717893" w:history="1">
        <w:r w:rsidR="000160E2" w:rsidRPr="00B356EC">
          <w:rPr>
            <w:rStyle w:val="Hyperlink"/>
            <w:noProof/>
          </w:rPr>
          <w:t>1.3 Measure Application Type</w:t>
        </w:r>
        <w:r w:rsidR="000160E2">
          <w:rPr>
            <w:noProof/>
            <w:webHidden/>
          </w:rPr>
          <w:tab/>
        </w:r>
        <w:r w:rsidR="000160E2">
          <w:rPr>
            <w:noProof/>
            <w:webHidden/>
          </w:rPr>
          <w:fldChar w:fldCharType="begin"/>
        </w:r>
        <w:r w:rsidR="000160E2">
          <w:rPr>
            <w:noProof/>
            <w:webHidden/>
          </w:rPr>
          <w:instrText xml:space="preserve"> PAGEREF _Toc386717893 \h </w:instrText>
        </w:r>
        <w:r w:rsidR="000160E2">
          <w:rPr>
            <w:noProof/>
            <w:webHidden/>
          </w:rPr>
        </w:r>
        <w:r w:rsidR="000160E2">
          <w:rPr>
            <w:noProof/>
            <w:webHidden/>
          </w:rPr>
          <w:fldChar w:fldCharType="separate"/>
        </w:r>
        <w:r w:rsidR="000160E2">
          <w:rPr>
            <w:noProof/>
            <w:webHidden/>
          </w:rPr>
          <w:t>2</w:t>
        </w:r>
        <w:r w:rsidR="000160E2">
          <w:rPr>
            <w:noProof/>
            <w:webHidden/>
          </w:rPr>
          <w:fldChar w:fldCharType="end"/>
        </w:r>
      </w:hyperlink>
    </w:p>
    <w:p w14:paraId="2F480BA3" w14:textId="77777777" w:rsidR="000160E2" w:rsidRDefault="004E0860">
      <w:pPr>
        <w:pStyle w:val="TOC2"/>
        <w:tabs>
          <w:tab w:val="right" w:leader="dot" w:pos="9350"/>
        </w:tabs>
        <w:rPr>
          <w:rFonts w:asciiTheme="minorHAnsi" w:eastAsiaTheme="minorEastAsia" w:hAnsiTheme="minorHAnsi" w:cstheme="minorBidi"/>
          <w:noProof/>
          <w:szCs w:val="22"/>
        </w:rPr>
      </w:pPr>
      <w:hyperlink w:anchor="_Toc386717894" w:history="1">
        <w:r w:rsidR="000160E2" w:rsidRPr="00B356EC">
          <w:rPr>
            <w:rStyle w:val="Hyperlink"/>
            <w:noProof/>
          </w:rPr>
          <w:t>1.4 Product Base Case and Measure Case Data</w:t>
        </w:r>
        <w:r w:rsidR="000160E2">
          <w:rPr>
            <w:noProof/>
            <w:webHidden/>
          </w:rPr>
          <w:tab/>
        </w:r>
        <w:r w:rsidR="000160E2">
          <w:rPr>
            <w:noProof/>
            <w:webHidden/>
          </w:rPr>
          <w:fldChar w:fldCharType="begin"/>
        </w:r>
        <w:r w:rsidR="000160E2">
          <w:rPr>
            <w:noProof/>
            <w:webHidden/>
          </w:rPr>
          <w:instrText xml:space="preserve"> PAGEREF _Toc386717894 \h </w:instrText>
        </w:r>
        <w:r w:rsidR="000160E2">
          <w:rPr>
            <w:noProof/>
            <w:webHidden/>
          </w:rPr>
        </w:r>
        <w:r w:rsidR="000160E2">
          <w:rPr>
            <w:noProof/>
            <w:webHidden/>
          </w:rPr>
          <w:fldChar w:fldCharType="separate"/>
        </w:r>
        <w:r w:rsidR="000160E2">
          <w:rPr>
            <w:noProof/>
            <w:webHidden/>
          </w:rPr>
          <w:t>3</w:t>
        </w:r>
        <w:r w:rsidR="000160E2">
          <w:rPr>
            <w:noProof/>
            <w:webHidden/>
          </w:rPr>
          <w:fldChar w:fldCharType="end"/>
        </w:r>
      </w:hyperlink>
    </w:p>
    <w:p w14:paraId="79F33D36" w14:textId="77777777" w:rsidR="000160E2" w:rsidRDefault="004E0860">
      <w:pPr>
        <w:pStyle w:val="TOC2"/>
        <w:tabs>
          <w:tab w:val="right" w:leader="dot" w:pos="9350"/>
        </w:tabs>
        <w:rPr>
          <w:rFonts w:asciiTheme="minorHAnsi" w:eastAsiaTheme="minorEastAsia" w:hAnsiTheme="minorHAnsi" w:cstheme="minorBidi"/>
          <w:noProof/>
          <w:szCs w:val="22"/>
        </w:rPr>
      </w:pPr>
      <w:hyperlink w:anchor="_Toc386717895" w:history="1">
        <w:r w:rsidR="000160E2" w:rsidRPr="00B356EC">
          <w:rPr>
            <w:rStyle w:val="Hyperlink"/>
            <w:noProof/>
          </w:rPr>
          <w:t>1.4.1 DEER Base Case and Measure Case Information</w:t>
        </w:r>
        <w:r w:rsidR="000160E2">
          <w:rPr>
            <w:noProof/>
            <w:webHidden/>
          </w:rPr>
          <w:tab/>
        </w:r>
        <w:r w:rsidR="000160E2">
          <w:rPr>
            <w:noProof/>
            <w:webHidden/>
          </w:rPr>
          <w:fldChar w:fldCharType="begin"/>
        </w:r>
        <w:r w:rsidR="000160E2">
          <w:rPr>
            <w:noProof/>
            <w:webHidden/>
          </w:rPr>
          <w:instrText xml:space="preserve"> PAGEREF _Toc386717895 \h </w:instrText>
        </w:r>
        <w:r w:rsidR="000160E2">
          <w:rPr>
            <w:noProof/>
            <w:webHidden/>
          </w:rPr>
        </w:r>
        <w:r w:rsidR="000160E2">
          <w:rPr>
            <w:noProof/>
            <w:webHidden/>
          </w:rPr>
          <w:fldChar w:fldCharType="separate"/>
        </w:r>
        <w:r w:rsidR="000160E2">
          <w:rPr>
            <w:noProof/>
            <w:webHidden/>
          </w:rPr>
          <w:t>4</w:t>
        </w:r>
        <w:r w:rsidR="000160E2">
          <w:rPr>
            <w:noProof/>
            <w:webHidden/>
          </w:rPr>
          <w:fldChar w:fldCharType="end"/>
        </w:r>
      </w:hyperlink>
    </w:p>
    <w:p w14:paraId="03802806" w14:textId="77777777" w:rsidR="000160E2" w:rsidRDefault="004E0860">
      <w:pPr>
        <w:pStyle w:val="TOC2"/>
        <w:tabs>
          <w:tab w:val="right" w:leader="dot" w:pos="9350"/>
        </w:tabs>
        <w:rPr>
          <w:rFonts w:asciiTheme="minorHAnsi" w:eastAsiaTheme="minorEastAsia" w:hAnsiTheme="minorHAnsi" w:cstheme="minorBidi"/>
          <w:noProof/>
          <w:szCs w:val="22"/>
        </w:rPr>
      </w:pPr>
      <w:hyperlink w:anchor="_Toc386717896" w:history="1">
        <w:r w:rsidR="000160E2" w:rsidRPr="00B356EC">
          <w:rPr>
            <w:rStyle w:val="Hyperlink"/>
            <w:noProof/>
          </w:rPr>
          <w:t>1.4.2 Codes &amp; Standards Requirements Base Case and Measure Information</w:t>
        </w:r>
        <w:r w:rsidR="000160E2">
          <w:rPr>
            <w:noProof/>
            <w:webHidden/>
          </w:rPr>
          <w:tab/>
        </w:r>
        <w:r w:rsidR="000160E2">
          <w:rPr>
            <w:noProof/>
            <w:webHidden/>
          </w:rPr>
          <w:fldChar w:fldCharType="begin"/>
        </w:r>
        <w:r w:rsidR="000160E2">
          <w:rPr>
            <w:noProof/>
            <w:webHidden/>
          </w:rPr>
          <w:instrText xml:space="preserve"> PAGEREF _Toc386717896 \h </w:instrText>
        </w:r>
        <w:r w:rsidR="000160E2">
          <w:rPr>
            <w:noProof/>
            <w:webHidden/>
          </w:rPr>
        </w:r>
        <w:r w:rsidR="000160E2">
          <w:rPr>
            <w:noProof/>
            <w:webHidden/>
          </w:rPr>
          <w:fldChar w:fldCharType="separate"/>
        </w:r>
        <w:r w:rsidR="000160E2">
          <w:rPr>
            <w:noProof/>
            <w:webHidden/>
          </w:rPr>
          <w:t>5</w:t>
        </w:r>
        <w:r w:rsidR="000160E2">
          <w:rPr>
            <w:noProof/>
            <w:webHidden/>
          </w:rPr>
          <w:fldChar w:fldCharType="end"/>
        </w:r>
      </w:hyperlink>
    </w:p>
    <w:p w14:paraId="668C14C4" w14:textId="77777777" w:rsidR="000160E2" w:rsidRDefault="004E0860">
      <w:pPr>
        <w:pStyle w:val="TOC2"/>
        <w:tabs>
          <w:tab w:val="right" w:leader="dot" w:pos="9350"/>
        </w:tabs>
        <w:rPr>
          <w:rFonts w:asciiTheme="minorHAnsi" w:eastAsiaTheme="minorEastAsia" w:hAnsiTheme="minorHAnsi" w:cstheme="minorBidi"/>
          <w:noProof/>
          <w:szCs w:val="22"/>
        </w:rPr>
      </w:pPr>
      <w:hyperlink w:anchor="_Toc386717897" w:history="1">
        <w:r w:rsidR="000160E2" w:rsidRPr="00B356EC">
          <w:rPr>
            <w:rStyle w:val="Hyperlink"/>
            <w:noProof/>
          </w:rPr>
          <w:t>1.4.3 EM&amp;V, Market Potential, and Other Studies – Base Case and Measure Case Information</w:t>
        </w:r>
        <w:r w:rsidR="000160E2">
          <w:rPr>
            <w:noProof/>
            <w:webHidden/>
          </w:rPr>
          <w:tab/>
        </w:r>
        <w:r w:rsidR="000160E2">
          <w:rPr>
            <w:noProof/>
            <w:webHidden/>
          </w:rPr>
          <w:fldChar w:fldCharType="begin"/>
        </w:r>
        <w:r w:rsidR="000160E2">
          <w:rPr>
            <w:noProof/>
            <w:webHidden/>
          </w:rPr>
          <w:instrText xml:space="preserve"> PAGEREF _Toc386717897 \h </w:instrText>
        </w:r>
        <w:r w:rsidR="000160E2">
          <w:rPr>
            <w:noProof/>
            <w:webHidden/>
          </w:rPr>
        </w:r>
        <w:r w:rsidR="000160E2">
          <w:rPr>
            <w:noProof/>
            <w:webHidden/>
          </w:rPr>
          <w:fldChar w:fldCharType="separate"/>
        </w:r>
        <w:r w:rsidR="000160E2">
          <w:rPr>
            <w:noProof/>
            <w:webHidden/>
          </w:rPr>
          <w:t>5</w:t>
        </w:r>
        <w:r w:rsidR="000160E2">
          <w:rPr>
            <w:noProof/>
            <w:webHidden/>
          </w:rPr>
          <w:fldChar w:fldCharType="end"/>
        </w:r>
      </w:hyperlink>
    </w:p>
    <w:p w14:paraId="270591F3" w14:textId="77777777" w:rsidR="000160E2" w:rsidRDefault="004E0860">
      <w:pPr>
        <w:pStyle w:val="TOC2"/>
        <w:tabs>
          <w:tab w:val="right" w:leader="dot" w:pos="9350"/>
        </w:tabs>
        <w:rPr>
          <w:rFonts w:asciiTheme="minorHAnsi" w:eastAsiaTheme="minorEastAsia" w:hAnsiTheme="minorHAnsi" w:cstheme="minorBidi"/>
          <w:noProof/>
          <w:szCs w:val="22"/>
        </w:rPr>
      </w:pPr>
      <w:hyperlink w:anchor="_Toc386717898" w:history="1">
        <w:r w:rsidR="000160E2" w:rsidRPr="00B356EC">
          <w:rPr>
            <w:rStyle w:val="Hyperlink"/>
            <w:noProof/>
          </w:rPr>
          <w:t>1.4.4 Assumptions and Calculations from other sources—Base and Measure Cases</w:t>
        </w:r>
        <w:r w:rsidR="000160E2">
          <w:rPr>
            <w:noProof/>
            <w:webHidden/>
          </w:rPr>
          <w:tab/>
        </w:r>
        <w:r w:rsidR="000160E2">
          <w:rPr>
            <w:noProof/>
            <w:webHidden/>
          </w:rPr>
          <w:fldChar w:fldCharType="begin"/>
        </w:r>
        <w:r w:rsidR="000160E2">
          <w:rPr>
            <w:noProof/>
            <w:webHidden/>
          </w:rPr>
          <w:instrText xml:space="preserve"> PAGEREF _Toc386717898 \h </w:instrText>
        </w:r>
        <w:r w:rsidR="000160E2">
          <w:rPr>
            <w:noProof/>
            <w:webHidden/>
          </w:rPr>
        </w:r>
        <w:r w:rsidR="000160E2">
          <w:rPr>
            <w:noProof/>
            <w:webHidden/>
          </w:rPr>
          <w:fldChar w:fldCharType="separate"/>
        </w:r>
        <w:r w:rsidR="000160E2">
          <w:rPr>
            <w:noProof/>
            <w:webHidden/>
          </w:rPr>
          <w:t>5</w:t>
        </w:r>
        <w:r w:rsidR="000160E2">
          <w:rPr>
            <w:noProof/>
            <w:webHidden/>
          </w:rPr>
          <w:fldChar w:fldCharType="end"/>
        </w:r>
      </w:hyperlink>
    </w:p>
    <w:p w14:paraId="1BBCDC97" w14:textId="77777777" w:rsidR="000160E2" w:rsidRDefault="004E0860">
      <w:pPr>
        <w:pStyle w:val="TOC1"/>
        <w:tabs>
          <w:tab w:val="right" w:leader="dot" w:pos="9350"/>
        </w:tabs>
        <w:rPr>
          <w:rFonts w:asciiTheme="minorHAnsi" w:eastAsiaTheme="minorEastAsia" w:hAnsiTheme="minorHAnsi" w:cstheme="minorBidi"/>
          <w:noProof/>
          <w:szCs w:val="22"/>
        </w:rPr>
      </w:pPr>
      <w:hyperlink w:anchor="_Toc386717899" w:history="1">
        <w:r w:rsidR="000160E2" w:rsidRPr="00B356EC">
          <w:rPr>
            <w:rStyle w:val="Hyperlink"/>
            <w:noProof/>
          </w:rPr>
          <w:t>Section 2. Calculation Methods</w:t>
        </w:r>
        <w:r w:rsidR="000160E2">
          <w:rPr>
            <w:noProof/>
            <w:webHidden/>
          </w:rPr>
          <w:tab/>
        </w:r>
        <w:r w:rsidR="000160E2">
          <w:rPr>
            <w:noProof/>
            <w:webHidden/>
          </w:rPr>
          <w:fldChar w:fldCharType="begin"/>
        </w:r>
        <w:r w:rsidR="000160E2">
          <w:rPr>
            <w:noProof/>
            <w:webHidden/>
          </w:rPr>
          <w:instrText xml:space="preserve"> PAGEREF _Toc386717899 \h </w:instrText>
        </w:r>
        <w:r w:rsidR="000160E2">
          <w:rPr>
            <w:noProof/>
            <w:webHidden/>
          </w:rPr>
        </w:r>
        <w:r w:rsidR="000160E2">
          <w:rPr>
            <w:noProof/>
            <w:webHidden/>
          </w:rPr>
          <w:fldChar w:fldCharType="separate"/>
        </w:r>
        <w:r w:rsidR="000160E2">
          <w:rPr>
            <w:noProof/>
            <w:webHidden/>
          </w:rPr>
          <w:t>7</w:t>
        </w:r>
        <w:r w:rsidR="000160E2">
          <w:rPr>
            <w:noProof/>
            <w:webHidden/>
          </w:rPr>
          <w:fldChar w:fldCharType="end"/>
        </w:r>
      </w:hyperlink>
    </w:p>
    <w:p w14:paraId="37674102" w14:textId="77777777" w:rsidR="000160E2" w:rsidRDefault="004E0860">
      <w:pPr>
        <w:pStyle w:val="TOC2"/>
        <w:tabs>
          <w:tab w:val="right" w:leader="dot" w:pos="9350"/>
        </w:tabs>
        <w:rPr>
          <w:rFonts w:asciiTheme="minorHAnsi" w:eastAsiaTheme="minorEastAsia" w:hAnsiTheme="minorHAnsi" w:cstheme="minorBidi"/>
          <w:noProof/>
          <w:szCs w:val="22"/>
        </w:rPr>
      </w:pPr>
      <w:hyperlink w:anchor="_Toc386717900" w:history="1">
        <w:r w:rsidR="000160E2" w:rsidRPr="00B356EC">
          <w:rPr>
            <w:rStyle w:val="Hyperlink"/>
            <w:noProof/>
          </w:rPr>
          <w:t>Measure Application Type</w:t>
        </w:r>
        <w:r w:rsidR="000160E2">
          <w:rPr>
            <w:noProof/>
            <w:webHidden/>
          </w:rPr>
          <w:tab/>
        </w:r>
        <w:r w:rsidR="000160E2">
          <w:rPr>
            <w:noProof/>
            <w:webHidden/>
          </w:rPr>
          <w:fldChar w:fldCharType="begin"/>
        </w:r>
        <w:r w:rsidR="000160E2">
          <w:rPr>
            <w:noProof/>
            <w:webHidden/>
          </w:rPr>
          <w:instrText xml:space="preserve"> PAGEREF _Toc386717900 \h </w:instrText>
        </w:r>
        <w:r w:rsidR="000160E2">
          <w:rPr>
            <w:noProof/>
            <w:webHidden/>
          </w:rPr>
        </w:r>
        <w:r w:rsidR="000160E2">
          <w:rPr>
            <w:noProof/>
            <w:webHidden/>
          </w:rPr>
          <w:fldChar w:fldCharType="separate"/>
        </w:r>
        <w:r w:rsidR="000160E2">
          <w:rPr>
            <w:noProof/>
            <w:webHidden/>
          </w:rPr>
          <w:t>7</w:t>
        </w:r>
        <w:r w:rsidR="000160E2">
          <w:rPr>
            <w:noProof/>
            <w:webHidden/>
          </w:rPr>
          <w:fldChar w:fldCharType="end"/>
        </w:r>
      </w:hyperlink>
    </w:p>
    <w:p w14:paraId="0F35AD64" w14:textId="77777777" w:rsidR="000160E2" w:rsidRDefault="004E0860">
      <w:pPr>
        <w:pStyle w:val="TOC2"/>
        <w:tabs>
          <w:tab w:val="right" w:leader="dot" w:pos="9350"/>
        </w:tabs>
        <w:rPr>
          <w:rFonts w:asciiTheme="minorHAnsi" w:eastAsiaTheme="minorEastAsia" w:hAnsiTheme="minorHAnsi" w:cstheme="minorBidi"/>
          <w:noProof/>
          <w:szCs w:val="22"/>
        </w:rPr>
      </w:pPr>
      <w:hyperlink w:anchor="_Toc386717901" w:history="1">
        <w:r w:rsidR="000160E2" w:rsidRPr="00B356EC">
          <w:rPr>
            <w:rStyle w:val="Hyperlink"/>
            <w:noProof/>
          </w:rPr>
          <w:t>Measure Life Basis</w:t>
        </w:r>
        <w:r w:rsidR="000160E2">
          <w:rPr>
            <w:noProof/>
            <w:webHidden/>
          </w:rPr>
          <w:tab/>
        </w:r>
        <w:r w:rsidR="000160E2">
          <w:rPr>
            <w:noProof/>
            <w:webHidden/>
          </w:rPr>
          <w:fldChar w:fldCharType="begin"/>
        </w:r>
        <w:r w:rsidR="000160E2">
          <w:rPr>
            <w:noProof/>
            <w:webHidden/>
          </w:rPr>
          <w:instrText xml:space="preserve"> PAGEREF _Toc386717901 \h </w:instrText>
        </w:r>
        <w:r w:rsidR="000160E2">
          <w:rPr>
            <w:noProof/>
            <w:webHidden/>
          </w:rPr>
        </w:r>
        <w:r w:rsidR="000160E2">
          <w:rPr>
            <w:noProof/>
            <w:webHidden/>
          </w:rPr>
          <w:fldChar w:fldCharType="separate"/>
        </w:r>
        <w:r w:rsidR="000160E2">
          <w:rPr>
            <w:noProof/>
            <w:webHidden/>
          </w:rPr>
          <w:t>7</w:t>
        </w:r>
        <w:r w:rsidR="000160E2">
          <w:rPr>
            <w:noProof/>
            <w:webHidden/>
          </w:rPr>
          <w:fldChar w:fldCharType="end"/>
        </w:r>
      </w:hyperlink>
    </w:p>
    <w:p w14:paraId="194989A1" w14:textId="77777777" w:rsidR="000160E2" w:rsidRDefault="004E0860">
      <w:pPr>
        <w:pStyle w:val="TOC2"/>
        <w:tabs>
          <w:tab w:val="right" w:leader="dot" w:pos="9350"/>
        </w:tabs>
        <w:rPr>
          <w:rFonts w:asciiTheme="minorHAnsi" w:eastAsiaTheme="minorEastAsia" w:hAnsiTheme="minorHAnsi" w:cstheme="minorBidi"/>
          <w:noProof/>
          <w:szCs w:val="22"/>
        </w:rPr>
      </w:pPr>
      <w:hyperlink w:anchor="_Toc386717902" w:history="1">
        <w:r w:rsidR="000160E2" w:rsidRPr="00B356EC">
          <w:rPr>
            <w:rStyle w:val="Hyperlink"/>
            <w:noProof/>
          </w:rPr>
          <w:t>First Baseline Period: Energy Savings Baseline</w:t>
        </w:r>
        <w:r w:rsidR="000160E2">
          <w:rPr>
            <w:noProof/>
            <w:webHidden/>
          </w:rPr>
          <w:tab/>
        </w:r>
        <w:r w:rsidR="000160E2">
          <w:rPr>
            <w:noProof/>
            <w:webHidden/>
          </w:rPr>
          <w:fldChar w:fldCharType="begin"/>
        </w:r>
        <w:r w:rsidR="000160E2">
          <w:rPr>
            <w:noProof/>
            <w:webHidden/>
          </w:rPr>
          <w:instrText xml:space="preserve"> PAGEREF _Toc386717902 \h </w:instrText>
        </w:r>
        <w:r w:rsidR="000160E2">
          <w:rPr>
            <w:noProof/>
            <w:webHidden/>
          </w:rPr>
        </w:r>
        <w:r w:rsidR="000160E2">
          <w:rPr>
            <w:noProof/>
            <w:webHidden/>
          </w:rPr>
          <w:fldChar w:fldCharType="separate"/>
        </w:r>
        <w:r w:rsidR="000160E2">
          <w:rPr>
            <w:noProof/>
            <w:webHidden/>
          </w:rPr>
          <w:t>7</w:t>
        </w:r>
        <w:r w:rsidR="000160E2">
          <w:rPr>
            <w:noProof/>
            <w:webHidden/>
          </w:rPr>
          <w:fldChar w:fldCharType="end"/>
        </w:r>
      </w:hyperlink>
    </w:p>
    <w:p w14:paraId="3531B716" w14:textId="77777777" w:rsidR="000160E2" w:rsidRDefault="004E0860">
      <w:pPr>
        <w:pStyle w:val="TOC2"/>
        <w:tabs>
          <w:tab w:val="right" w:leader="dot" w:pos="9350"/>
        </w:tabs>
        <w:rPr>
          <w:rFonts w:asciiTheme="minorHAnsi" w:eastAsiaTheme="minorEastAsia" w:hAnsiTheme="minorHAnsi" w:cstheme="minorBidi"/>
          <w:noProof/>
          <w:szCs w:val="22"/>
        </w:rPr>
      </w:pPr>
      <w:hyperlink w:anchor="_Toc386717903" w:history="1">
        <w:r w:rsidR="000160E2" w:rsidRPr="00B356EC">
          <w:rPr>
            <w:rStyle w:val="Hyperlink"/>
            <w:noProof/>
          </w:rPr>
          <w:t>Second Baseline Period: Energy Savings Baseline</w:t>
        </w:r>
        <w:r w:rsidR="000160E2">
          <w:rPr>
            <w:noProof/>
            <w:webHidden/>
          </w:rPr>
          <w:tab/>
        </w:r>
        <w:r w:rsidR="000160E2">
          <w:rPr>
            <w:noProof/>
            <w:webHidden/>
          </w:rPr>
          <w:fldChar w:fldCharType="begin"/>
        </w:r>
        <w:r w:rsidR="000160E2">
          <w:rPr>
            <w:noProof/>
            <w:webHidden/>
          </w:rPr>
          <w:instrText xml:space="preserve"> PAGEREF _Toc386717903 \h </w:instrText>
        </w:r>
        <w:r w:rsidR="000160E2">
          <w:rPr>
            <w:noProof/>
            <w:webHidden/>
          </w:rPr>
        </w:r>
        <w:r w:rsidR="000160E2">
          <w:rPr>
            <w:noProof/>
            <w:webHidden/>
          </w:rPr>
          <w:fldChar w:fldCharType="separate"/>
        </w:r>
        <w:r w:rsidR="000160E2">
          <w:rPr>
            <w:noProof/>
            <w:webHidden/>
          </w:rPr>
          <w:t>7</w:t>
        </w:r>
        <w:r w:rsidR="000160E2">
          <w:rPr>
            <w:noProof/>
            <w:webHidden/>
          </w:rPr>
          <w:fldChar w:fldCharType="end"/>
        </w:r>
      </w:hyperlink>
    </w:p>
    <w:p w14:paraId="4F49996A" w14:textId="77777777" w:rsidR="000160E2" w:rsidRDefault="004E0860">
      <w:pPr>
        <w:pStyle w:val="TOC2"/>
        <w:tabs>
          <w:tab w:val="right" w:leader="dot" w:pos="9350"/>
        </w:tabs>
        <w:rPr>
          <w:rFonts w:asciiTheme="minorHAnsi" w:eastAsiaTheme="minorEastAsia" w:hAnsiTheme="minorHAnsi" w:cstheme="minorBidi"/>
          <w:noProof/>
          <w:szCs w:val="22"/>
        </w:rPr>
      </w:pPr>
      <w:hyperlink w:anchor="_Toc386717904" w:history="1">
        <w:r w:rsidR="000160E2" w:rsidRPr="00B356EC">
          <w:rPr>
            <w:rStyle w:val="Hyperlink"/>
            <w:noProof/>
          </w:rPr>
          <w:t>2.1 Electric Energy Savings Estimation Methodologies</w:t>
        </w:r>
        <w:r w:rsidR="000160E2">
          <w:rPr>
            <w:noProof/>
            <w:webHidden/>
          </w:rPr>
          <w:tab/>
        </w:r>
        <w:r w:rsidR="000160E2">
          <w:rPr>
            <w:noProof/>
            <w:webHidden/>
          </w:rPr>
          <w:fldChar w:fldCharType="begin"/>
        </w:r>
        <w:r w:rsidR="000160E2">
          <w:rPr>
            <w:noProof/>
            <w:webHidden/>
          </w:rPr>
          <w:instrText xml:space="preserve"> PAGEREF _Toc386717904 \h </w:instrText>
        </w:r>
        <w:r w:rsidR="000160E2">
          <w:rPr>
            <w:noProof/>
            <w:webHidden/>
          </w:rPr>
        </w:r>
        <w:r w:rsidR="000160E2">
          <w:rPr>
            <w:noProof/>
            <w:webHidden/>
          </w:rPr>
          <w:fldChar w:fldCharType="separate"/>
        </w:r>
        <w:r w:rsidR="000160E2">
          <w:rPr>
            <w:noProof/>
            <w:webHidden/>
          </w:rPr>
          <w:t>8</w:t>
        </w:r>
        <w:r w:rsidR="000160E2">
          <w:rPr>
            <w:noProof/>
            <w:webHidden/>
          </w:rPr>
          <w:fldChar w:fldCharType="end"/>
        </w:r>
      </w:hyperlink>
    </w:p>
    <w:p w14:paraId="558F49DA" w14:textId="77777777" w:rsidR="000160E2" w:rsidRDefault="004E0860">
      <w:pPr>
        <w:pStyle w:val="TOC2"/>
        <w:tabs>
          <w:tab w:val="right" w:leader="dot" w:pos="9350"/>
        </w:tabs>
        <w:rPr>
          <w:rFonts w:asciiTheme="minorHAnsi" w:eastAsiaTheme="minorEastAsia" w:hAnsiTheme="minorHAnsi" w:cstheme="minorBidi"/>
          <w:noProof/>
          <w:szCs w:val="22"/>
        </w:rPr>
      </w:pPr>
      <w:hyperlink w:anchor="_Toc386717905" w:history="1">
        <w:r w:rsidR="000160E2" w:rsidRPr="00B356EC">
          <w:rPr>
            <w:rStyle w:val="Hyperlink"/>
            <w:noProof/>
          </w:rPr>
          <w:t>2.2. Demand Reduction Estimation Methodologies</w:t>
        </w:r>
        <w:r w:rsidR="000160E2">
          <w:rPr>
            <w:noProof/>
            <w:webHidden/>
          </w:rPr>
          <w:tab/>
        </w:r>
        <w:r w:rsidR="000160E2">
          <w:rPr>
            <w:noProof/>
            <w:webHidden/>
          </w:rPr>
          <w:fldChar w:fldCharType="begin"/>
        </w:r>
        <w:r w:rsidR="000160E2">
          <w:rPr>
            <w:noProof/>
            <w:webHidden/>
          </w:rPr>
          <w:instrText xml:space="preserve"> PAGEREF _Toc386717905 \h </w:instrText>
        </w:r>
        <w:r w:rsidR="000160E2">
          <w:rPr>
            <w:noProof/>
            <w:webHidden/>
          </w:rPr>
        </w:r>
        <w:r w:rsidR="000160E2">
          <w:rPr>
            <w:noProof/>
            <w:webHidden/>
          </w:rPr>
          <w:fldChar w:fldCharType="separate"/>
        </w:r>
        <w:r w:rsidR="000160E2">
          <w:rPr>
            <w:noProof/>
            <w:webHidden/>
          </w:rPr>
          <w:t>9</w:t>
        </w:r>
        <w:r w:rsidR="000160E2">
          <w:rPr>
            <w:noProof/>
            <w:webHidden/>
          </w:rPr>
          <w:fldChar w:fldCharType="end"/>
        </w:r>
      </w:hyperlink>
    </w:p>
    <w:p w14:paraId="751121EF" w14:textId="77777777" w:rsidR="000160E2" w:rsidRDefault="004E0860">
      <w:pPr>
        <w:pStyle w:val="TOC2"/>
        <w:tabs>
          <w:tab w:val="right" w:leader="dot" w:pos="9350"/>
        </w:tabs>
        <w:rPr>
          <w:rFonts w:asciiTheme="minorHAnsi" w:eastAsiaTheme="minorEastAsia" w:hAnsiTheme="minorHAnsi" w:cstheme="minorBidi"/>
          <w:noProof/>
          <w:szCs w:val="22"/>
        </w:rPr>
      </w:pPr>
      <w:hyperlink w:anchor="_Toc386717906" w:history="1">
        <w:r w:rsidR="000160E2" w:rsidRPr="00B356EC">
          <w:rPr>
            <w:rStyle w:val="Hyperlink"/>
            <w:noProof/>
          </w:rPr>
          <w:t>2.3. Gas Energy Savings Estimation Methodologies</w:t>
        </w:r>
        <w:r w:rsidR="000160E2">
          <w:rPr>
            <w:noProof/>
            <w:webHidden/>
          </w:rPr>
          <w:tab/>
        </w:r>
        <w:r w:rsidR="000160E2">
          <w:rPr>
            <w:noProof/>
            <w:webHidden/>
          </w:rPr>
          <w:fldChar w:fldCharType="begin"/>
        </w:r>
        <w:r w:rsidR="000160E2">
          <w:rPr>
            <w:noProof/>
            <w:webHidden/>
          </w:rPr>
          <w:instrText xml:space="preserve"> PAGEREF _Toc386717906 \h </w:instrText>
        </w:r>
        <w:r w:rsidR="000160E2">
          <w:rPr>
            <w:noProof/>
            <w:webHidden/>
          </w:rPr>
        </w:r>
        <w:r w:rsidR="000160E2">
          <w:rPr>
            <w:noProof/>
            <w:webHidden/>
          </w:rPr>
          <w:fldChar w:fldCharType="separate"/>
        </w:r>
        <w:r w:rsidR="000160E2">
          <w:rPr>
            <w:noProof/>
            <w:webHidden/>
          </w:rPr>
          <w:t>9</w:t>
        </w:r>
        <w:r w:rsidR="000160E2">
          <w:rPr>
            <w:noProof/>
            <w:webHidden/>
          </w:rPr>
          <w:fldChar w:fldCharType="end"/>
        </w:r>
      </w:hyperlink>
    </w:p>
    <w:p w14:paraId="2D4FC3B0" w14:textId="77777777" w:rsidR="000160E2" w:rsidRDefault="004E0860">
      <w:pPr>
        <w:pStyle w:val="TOC1"/>
        <w:tabs>
          <w:tab w:val="right" w:leader="dot" w:pos="9350"/>
        </w:tabs>
        <w:rPr>
          <w:rFonts w:asciiTheme="minorHAnsi" w:eastAsiaTheme="minorEastAsia" w:hAnsiTheme="minorHAnsi" w:cstheme="minorBidi"/>
          <w:noProof/>
          <w:szCs w:val="22"/>
        </w:rPr>
      </w:pPr>
      <w:hyperlink w:anchor="_Toc386717907" w:history="1">
        <w:r w:rsidR="000160E2" w:rsidRPr="00B356EC">
          <w:rPr>
            <w:rStyle w:val="Hyperlink"/>
            <w:i/>
            <w:noProof/>
          </w:rPr>
          <w:t>Section 3. Load Shapes</w:t>
        </w:r>
        <w:r w:rsidR="000160E2">
          <w:rPr>
            <w:noProof/>
            <w:webHidden/>
          </w:rPr>
          <w:tab/>
        </w:r>
        <w:r w:rsidR="000160E2">
          <w:rPr>
            <w:noProof/>
            <w:webHidden/>
          </w:rPr>
          <w:fldChar w:fldCharType="begin"/>
        </w:r>
        <w:r w:rsidR="000160E2">
          <w:rPr>
            <w:noProof/>
            <w:webHidden/>
          </w:rPr>
          <w:instrText xml:space="preserve"> PAGEREF _Toc386717907 \h </w:instrText>
        </w:r>
        <w:r w:rsidR="000160E2">
          <w:rPr>
            <w:noProof/>
            <w:webHidden/>
          </w:rPr>
        </w:r>
        <w:r w:rsidR="000160E2">
          <w:rPr>
            <w:noProof/>
            <w:webHidden/>
          </w:rPr>
          <w:fldChar w:fldCharType="separate"/>
        </w:r>
        <w:r w:rsidR="000160E2">
          <w:rPr>
            <w:noProof/>
            <w:webHidden/>
          </w:rPr>
          <w:t>11</w:t>
        </w:r>
        <w:r w:rsidR="000160E2">
          <w:rPr>
            <w:noProof/>
            <w:webHidden/>
          </w:rPr>
          <w:fldChar w:fldCharType="end"/>
        </w:r>
      </w:hyperlink>
    </w:p>
    <w:p w14:paraId="68130622" w14:textId="77777777" w:rsidR="000160E2" w:rsidRDefault="004E0860">
      <w:pPr>
        <w:pStyle w:val="TOC2"/>
        <w:tabs>
          <w:tab w:val="right" w:leader="dot" w:pos="9350"/>
        </w:tabs>
        <w:rPr>
          <w:rFonts w:asciiTheme="minorHAnsi" w:eastAsiaTheme="minorEastAsia" w:hAnsiTheme="minorHAnsi" w:cstheme="minorBidi"/>
          <w:noProof/>
          <w:szCs w:val="22"/>
        </w:rPr>
      </w:pPr>
      <w:hyperlink w:anchor="_Toc386717908" w:history="1">
        <w:r w:rsidR="000160E2" w:rsidRPr="00B356EC">
          <w:rPr>
            <w:rStyle w:val="Hyperlink"/>
            <w:noProof/>
          </w:rPr>
          <w:t>3.1 Base Case Load Shapes</w:t>
        </w:r>
        <w:r w:rsidR="000160E2">
          <w:rPr>
            <w:noProof/>
            <w:webHidden/>
          </w:rPr>
          <w:tab/>
        </w:r>
        <w:r w:rsidR="000160E2">
          <w:rPr>
            <w:noProof/>
            <w:webHidden/>
          </w:rPr>
          <w:fldChar w:fldCharType="begin"/>
        </w:r>
        <w:r w:rsidR="000160E2">
          <w:rPr>
            <w:noProof/>
            <w:webHidden/>
          </w:rPr>
          <w:instrText xml:space="preserve"> PAGEREF _Toc386717908 \h </w:instrText>
        </w:r>
        <w:r w:rsidR="000160E2">
          <w:rPr>
            <w:noProof/>
            <w:webHidden/>
          </w:rPr>
        </w:r>
        <w:r w:rsidR="000160E2">
          <w:rPr>
            <w:noProof/>
            <w:webHidden/>
          </w:rPr>
          <w:fldChar w:fldCharType="separate"/>
        </w:r>
        <w:r w:rsidR="000160E2">
          <w:rPr>
            <w:noProof/>
            <w:webHidden/>
          </w:rPr>
          <w:t>11</w:t>
        </w:r>
        <w:r w:rsidR="000160E2">
          <w:rPr>
            <w:noProof/>
            <w:webHidden/>
          </w:rPr>
          <w:fldChar w:fldCharType="end"/>
        </w:r>
      </w:hyperlink>
    </w:p>
    <w:p w14:paraId="3CDF4654" w14:textId="77777777" w:rsidR="000160E2" w:rsidRDefault="004E0860">
      <w:pPr>
        <w:pStyle w:val="TOC2"/>
        <w:tabs>
          <w:tab w:val="right" w:leader="dot" w:pos="9350"/>
        </w:tabs>
        <w:rPr>
          <w:rFonts w:asciiTheme="minorHAnsi" w:eastAsiaTheme="minorEastAsia" w:hAnsiTheme="minorHAnsi" w:cstheme="minorBidi"/>
          <w:noProof/>
          <w:szCs w:val="22"/>
        </w:rPr>
      </w:pPr>
      <w:hyperlink w:anchor="_Toc386717909" w:history="1">
        <w:r w:rsidR="000160E2" w:rsidRPr="00B356EC">
          <w:rPr>
            <w:rStyle w:val="Hyperlink"/>
            <w:noProof/>
          </w:rPr>
          <w:t>3.2 Measure Load Shapes</w:t>
        </w:r>
        <w:r w:rsidR="000160E2">
          <w:rPr>
            <w:noProof/>
            <w:webHidden/>
          </w:rPr>
          <w:tab/>
        </w:r>
        <w:r w:rsidR="000160E2">
          <w:rPr>
            <w:noProof/>
            <w:webHidden/>
          </w:rPr>
          <w:fldChar w:fldCharType="begin"/>
        </w:r>
        <w:r w:rsidR="000160E2">
          <w:rPr>
            <w:noProof/>
            <w:webHidden/>
          </w:rPr>
          <w:instrText xml:space="preserve"> PAGEREF _Toc386717909 \h </w:instrText>
        </w:r>
        <w:r w:rsidR="000160E2">
          <w:rPr>
            <w:noProof/>
            <w:webHidden/>
          </w:rPr>
        </w:r>
        <w:r w:rsidR="000160E2">
          <w:rPr>
            <w:noProof/>
            <w:webHidden/>
          </w:rPr>
          <w:fldChar w:fldCharType="separate"/>
        </w:r>
        <w:r w:rsidR="000160E2">
          <w:rPr>
            <w:noProof/>
            <w:webHidden/>
          </w:rPr>
          <w:t>11</w:t>
        </w:r>
        <w:r w:rsidR="000160E2">
          <w:rPr>
            <w:noProof/>
            <w:webHidden/>
          </w:rPr>
          <w:fldChar w:fldCharType="end"/>
        </w:r>
      </w:hyperlink>
    </w:p>
    <w:p w14:paraId="5C99E7A5" w14:textId="77777777" w:rsidR="000160E2" w:rsidRDefault="004E0860">
      <w:pPr>
        <w:pStyle w:val="TOC1"/>
        <w:tabs>
          <w:tab w:val="right" w:leader="dot" w:pos="9350"/>
        </w:tabs>
        <w:rPr>
          <w:rFonts w:asciiTheme="minorHAnsi" w:eastAsiaTheme="minorEastAsia" w:hAnsiTheme="minorHAnsi" w:cstheme="minorBidi"/>
          <w:noProof/>
          <w:szCs w:val="22"/>
        </w:rPr>
      </w:pPr>
      <w:hyperlink w:anchor="_Toc386717910" w:history="1">
        <w:r w:rsidR="000160E2" w:rsidRPr="00B356EC">
          <w:rPr>
            <w:rStyle w:val="Hyperlink"/>
            <w:noProof/>
          </w:rPr>
          <w:t>Section 4. Base Case &amp; Measure Costs</w:t>
        </w:r>
        <w:r w:rsidR="000160E2">
          <w:rPr>
            <w:noProof/>
            <w:webHidden/>
          </w:rPr>
          <w:tab/>
        </w:r>
        <w:r w:rsidR="000160E2">
          <w:rPr>
            <w:noProof/>
            <w:webHidden/>
          </w:rPr>
          <w:fldChar w:fldCharType="begin"/>
        </w:r>
        <w:r w:rsidR="000160E2">
          <w:rPr>
            <w:noProof/>
            <w:webHidden/>
          </w:rPr>
          <w:instrText xml:space="preserve"> PAGEREF _Toc386717910 \h </w:instrText>
        </w:r>
        <w:r w:rsidR="000160E2">
          <w:rPr>
            <w:noProof/>
            <w:webHidden/>
          </w:rPr>
        </w:r>
        <w:r w:rsidR="000160E2">
          <w:rPr>
            <w:noProof/>
            <w:webHidden/>
          </w:rPr>
          <w:fldChar w:fldCharType="separate"/>
        </w:r>
        <w:r w:rsidR="000160E2">
          <w:rPr>
            <w:noProof/>
            <w:webHidden/>
          </w:rPr>
          <w:t>12</w:t>
        </w:r>
        <w:r w:rsidR="000160E2">
          <w:rPr>
            <w:noProof/>
            <w:webHidden/>
          </w:rPr>
          <w:fldChar w:fldCharType="end"/>
        </w:r>
      </w:hyperlink>
    </w:p>
    <w:p w14:paraId="17588AB2" w14:textId="77777777" w:rsidR="000160E2" w:rsidRDefault="004E0860">
      <w:pPr>
        <w:pStyle w:val="TOC2"/>
        <w:tabs>
          <w:tab w:val="right" w:leader="dot" w:pos="9350"/>
        </w:tabs>
        <w:rPr>
          <w:rFonts w:asciiTheme="minorHAnsi" w:eastAsiaTheme="minorEastAsia" w:hAnsiTheme="minorHAnsi" w:cstheme="minorBidi"/>
          <w:noProof/>
          <w:szCs w:val="22"/>
        </w:rPr>
      </w:pPr>
      <w:hyperlink w:anchor="_Toc386717911" w:history="1">
        <w:r w:rsidR="000160E2" w:rsidRPr="00B356EC">
          <w:rPr>
            <w:rStyle w:val="Hyperlink"/>
            <w:noProof/>
          </w:rPr>
          <w:t>4.1 Base Case(s) Costs</w:t>
        </w:r>
        <w:r w:rsidR="000160E2">
          <w:rPr>
            <w:noProof/>
            <w:webHidden/>
          </w:rPr>
          <w:tab/>
        </w:r>
        <w:r w:rsidR="000160E2">
          <w:rPr>
            <w:noProof/>
            <w:webHidden/>
          </w:rPr>
          <w:fldChar w:fldCharType="begin"/>
        </w:r>
        <w:r w:rsidR="000160E2">
          <w:rPr>
            <w:noProof/>
            <w:webHidden/>
          </w:rPr>
          <w:instrText xml:space="preserve"> PAGEREF _Toc386717911 \h </w:instrText>
        </w:r>
        <w:r w:rsidR="000160E2">
          <w:rPr>
            <w:noProof/>
            <w:webHidden/>
          </w:rPr>
        </w:r>
        <w:r w:rsidR="000160E2">
          <w:rPr>
            <w:noProof/>
            <w:webHidden/>
          </w:rPr>
          <w:fldChar w:fldCharType="separate"/>
        </w:r>
        <w:r w:rsidR="000160E2">
          <w:rPr>
            <w:noProof/>
            <w:webHidden/>
          </w:rPr>
          <w:t>13</w:t>
        </w:r>
        <w:r w:rsidR="000160E2">
          <w:rPr>
            <w:noProof/>
            <w:webHidden/>
          </w:rPr>
          <w:fldChar w:fldCharType="end"/>
        </w:r>
      </w:hyperlink>
    </w:p>
    <w:p w14:paraId="3ACD9BC4" w14:textId="77777777" w:rsidR="000160E2" w:rsidRDefault="004E0860">
      <w:pPr>
        <w:pStyle w:val="TOC2"/>
        <w:tabs>
          <w:tab w:val="right" w:leader="dot" w:pos="9350"/>
        </w:tabs>
        <w:rPr>
          <w:rFonts w:asciiTheme="minorHAnsi" w:eastAsiaTheme="minorEastAsia" w:hAnsiTheme="minorHAnsi" w:cstheme="minorBidi"/>
          <w:noProof/>
          <w:szCs w:val="22"/>
        </w:rPr>
      </w:pPr>
      <w:hyperlink w:anchor="_Toc386717912" w:history="1">
        <w:r w:rsidR="000160E2" w:rsidRPr="00B356EC">
          <w:rPr>
            <w:rStyle w:val="Hyperlink"/>
            <w:noProof/>
          </w:rPr>
          <w:t>4.2 Measure Case Costs</w:t>
        </w:r>
        <w:r w:rsidR="000160E2">
          <w:rPr>
            <w:noProof/>
            <w:webHidden/>
          </w:rPr>
          <w:tab/>
        </w:r>
        <w:r w:rsidR="000160E2">
          <w:rPr>
            <w:noProof/>
            <w:webHidden/>
          </w:rPr>
          <w:fldChar w:fldCharType="begin"/>
        </w:r>
        <w:r w:rsidR="000160E2">
          <w:rPr>
            <w:noProof/>
            <w:webHidden/>
          </w:rPr>
          <w:instrText xml:space="preserve"> PAGEREF _Toc386717912 \h </w:instrText>
        </w:r>
        <w:r w:rsidR="000160E2">
          <w:rPr>
            <w:noProof/>
            <w:webHidden/>
          </w:rPr>
        </w:r>
        <w:r w:rsidR="000160E2">
          <w:rPr>
            <w:noProof/>
            <w:webHidden/>
          </w:rPr>
          <w:fldChar w:fldCharType="separate"/>
        </w:r>
        <w:r w:rsidR="000160E2">
          <w:rPr>
            <w:noProof/>
            <w:webHidden/>
          </w:rPr>
          <w:t>13</w:t>
        </w:r>
        <w:r w:rsidR="000160E2">
          <w:rPr>
            <w:noProof/>
            <w:webHidden/>
          </w:rPr>
          <w:fldChar w:fldCharType="end"/>
        </w:r>
      </w:hyperlink>
    </w:p>
    <w:p w14:paraId="7CDD8484" w14:textId="77777777" w:rsidR="000160E2" w:rsidRDefault="004E0860">
      <w:pPr>
        <w:pStyle w:val="TOC2"/>
        <w:tabs>
          <w:tab w:val="right" w:leader="dot" w:pos="9350"/>
        </w:tabs>
        <w:rPr>
          <w:rFonts w:asciiTheme="minorHAnsi" w:eastAsiaTheme="minorEastAsia" w:hAnsiTheme="minorHAnsi" w:cstheme="minorBidi"/>
          <w:noProof/>
          <w:szCs w:val="22"/>
        </w:rPr>
      </w:pPr>
      <w:hyperlink w:anchor="_Toc386717913" w:history="1">
        <w:r w:rsidR="000160E2" w:rsidRPr="00B356EC">
          <w:rPr>
            <w:rStyle w:val="Hyperlink"/>
            <w:noProof/>
          </w:rPr>
          <w:t>4.3 Incremental &amp; Full Measure Costs</w:t>
        </w:r>
        <w:r w:rsidR="000160E2">
          <w:rPr>
            <w:noProof/>
            <w:webHidden/>
          </w:rPr>
          <w:tab/>
        </w:r>
        <w:r w:rsidR="000160E2">
          <w:rPr>
            <w:noProof/>
            <w:webHidden/>
          </w:rPr>
          <w:fldChar w:fldCharType="begin"/>
        </w:r>
        <w:r w:rsidR="000160E2">
          <w:rPr>
            <w:noProof/>
            <w:webHidden/>
          </w:rPr>
          <w:instrText xml:space="preserve"> PAGEREF _Toc386717913 \h </w:instrText>
        </w:r>
        <w:r w:rsidR="000160E2">
          <w:rPr>
            <w:noProof/>
            <w:webHidden/>
          </w:rPr>
        </w:r>
        <w:r w:rsidR="000160E2">
          <w:rPr>
            <w:noProof/>
            <w:webHidden/>
          </w:rPr>
          <w:fldChar w:fldCharType="separate"/>
        </w:r>
        <w:r w:rsidR="000160E2">
          <w:rPr>
            <w:noProof/>
            <w:webHidden/>
          </w:rPr>
          <w:t>13</w:t>
        </w:r>
        <w:r w:rsidR="000160E2">
          <w:rPr>
            <w:noProof/>
            <w:webHidden/>
          </w:rPr>
          <w:fldChar w:fldCharType="end"/>
        </w:r>
      </w:hyperlink>
    </w:p>
    <w:p w14:paraId="5931C5BF" w14:textId="77777777" w:rsidR="000160E2" w:rsidRDefault="004E0860">
      <w:pPr>
        <w:pStyle w:val="TOC1"/>
        <w:tabs>
          <w:tab w:val="right" w:leader="dot" w:pos="9350"/>
        </w:tabs>
        <w:rPr>
          <w:rFonts w:asciiTheme="minorHAnsi" w:eastAsiaTheme="minorEastAsia" w:hAnsiTheme="minorHAnsi" w:cstheme="minorBidi"/>
          <w:noProof/>
          <w:szCs w:val="22"/>
        </w:rPr>
      </w:pPr>
      <w:hyperlink w:anchor="_Toc386717914" w:history="1">
        <w:r w:rsidR="000160E2" w:rsidRPr="00B356EC">
          <w:rPr>
            <w:rStyle w:val="Hyperlink"/>
            <w:i/>
            <w:noProof/>
          </w:rPr>
          <w:t>4.3.1 Full Measure Cost</w:t>
        </w:r>
        <w:r w:rsidR="000160E2">
          <w:rPr>
            <w:noProof/>
            <w:webHidden/>
          </w:rPr>
          <w:tab/>
        </w:r>
        <w:r w:rsidR="000160E2">
          <w:rPr>
            <w:noProof/>
            <w:webHidden/>
          </w:rPr>
          <w:fldChar w:fldCharType="begin"/>
        </w:r>
        <w:r w:rsidR="000160E2">
          <w:rPr>
            <w:noProof/>
            <w:webHidden/>
          </w:rPr>
          <w:instrText xml:space="preserve"> PAGEREF _Toc386717914 \h </w:instrText>
        </w:r>
        <w:r w:rsidR="000160E2">
          <w:rPr>
            <w:noProof/>
            <w:webHidden/>
          </w:rPr>
        </w:r>
        <w:r w:rsidR="000160E2">
          <w:rPr>
            <w:noProof/>
            <w:webHidden/>
          </w:rPr>
          <w:fldChar w:fldCharType="separate"/>
        </w:r>
        <w:r w:rsidR="000160E2">
          <w:rPr>
            <w:noProof/>
            <w:webHidden/>
          </w:rPr>
          <w:t>14</w:t>
        </w:r>
        <w:r w:rsidR="000160E2">
          <w:rPr>
            <w:noProof/>
            <w:webHidden/>
          </w:rPr>
          <w:fldChar w:fldCharType="end"/>
        </w:r>
      </w:hyperlink>
    </w:p>
    <w:p w14:paraId="657C0BB9" w14:textId="77777777" w:rsidR="000160E2" w:rsidRDefault="004E0860">
      <w:pPr>
        <w:pStyle w:val="TOC1"/>
        <w:tabs>
          <w:tab w:val="right" w:leader="dot" w:pos="9350"/>
        </w:tabs>
        <w:rPr>
          <w:rFonts w:asciiTheme="minorHAnsi" w:eastAsiaTheme="minorEastAsia" w:hAnsiTheme="minorHAnsi" w:cstheme="minorBidi"/>
          <w:noProof/>
          <w:szCs w:val="22"/>
        </w:rPr>
      </w:pPr>
      <w:hyperlink w:anchor="_Toc386717915" w:history="1">
        <w:r w:rsidR="000160E2" w:rsidRPr="00B356EC">
          <w:rPr>
            <w:rStyle w:val="Hyperlink"/>
            <w:i/>
            <w:noProof/>
          </w:rPr>
          <w:t>4.3.2 Incremental Measure Costs</w:t>
        </w:r>
        <w:r w:rsidR="000160E2">
          <w:rPr>
            <w:noProof/>
            <w:webHidden/>
          </w:rPr>
          <w:tab/>
        </w:r>
        <w:r w:rsidR="000160E2">
          <w:rPr>
            <w:noProof/>
            <w:webHidden/>
          </w:rPr>
          <w:fldChar w:fldCharType="begin"/>
        </w:r>
        <w:r w:rsidR="000160E2">
          <w:rPr>
            <w:noProof/>
            <w:webHidden/>
          </w:rPr>
          <w:instrText xml:space="preserve"> PAGEREF _Toc386717915 \h </w:instrText>
        </w:r>
        <w:r w:rsidR="000160E2">
          <w:rPr>
            <w:noProof/>
            <w:webHidden/>
          </w:rPr>
        </w:r>
        <w:r w:rsidR="000160E2">
          <w:rPr>
            <w:noProof/>
            <w:webHidden/>
          </w:rPr>
          <w:fldChar w:fldCharType="separate"/>
        </w:r>
        <w:r w:rsidR="000160E2">
          <w:rPr>
            <w:noProof/>
            <w:webHidden/>
          </w:rPr>
          <w:t>14</w:t>
        </w:r>
        <w:r w:rsidR="000160E2">
          <w:rPr>
            <w:noProof/>
            <w:webHidden/>
          </w:rPr>
          <w:fldChar w:fldCharType="end"/>
        </w:r>
      </w:hyperlink>
    </w:p>
    <w:p w14:paraId="62DAA227" w14:textId="77777777" w:rsidR="000160E2" w:rsidRDefault="004E0860">
      <w:pPr>
        <w:pStyle w:val="TOC1"/>
        <w:tabs>
          <w:tab w:val="right" w:leader="dot" w:pos="9350"/>
        </w:tabs>
        <w:rPr>
          <w:rFonts w:asciiTheme="minorHAnsi" w:eastAsiaTheme="minorEastAsia" w:hAnsiTheme="minorHAnsi" w:cstheme="minorBidi"/>
          <w:noProof/>
          <w:szCs w:val="22"/>
        </w:rPr>
      </w:pPr>
      <w:hyperlink w:anchor="_Toc386717916" w:history="1">
        <w:r w:rsidR="000160E2" w:rsidRPr="00B356EC">
          <w:rPr>
            <w:rStyle w:val="Hyperlink"/>
            <w:noProof/>
          </w:rPr>
          <w:t>Appendix</w:t>
        </w:r>
        <w:r w:rsidR="000160E2">
          <w:rPr>
            <w:noProof/>
            <w:webHidden/>
          </w:rPr>
          <w:tab/>
        </w:r>
        <w:r w:rsidR="000160E2">
          <w:rPr>
            <w:noProof/>
            <w:webHidden/>
          </w:rPr>
          <w:fldChar w:fldCharType="begin"/>
        </w:r>
        <w:r w:rsidR="000160E2">
          <w:rPr>
            <w:noProof/>
            <w:webHidden/>
          </w:rPr>
          <w:instrText xml:space="preserve"> PAGEREF _Toc386717916 \h </w:instrText>
        </w:r>
        <w:r w:rsidR="000160E2">
          <w:rPr>
            <w:noProof/>
            <w:webHidden/>
          </w:rPr>
        </w:r>
        <w:r w:rsidR="000160E2">
          <w:rPr>
            <w:noProof/>
            <w:webHidden/>
          </w:rPr>
          <w:fldChar w:fldCharType="separate"/>
        </w:r>
        <w:r w:rsidR="000160E2">
          <w:rPr>
            <w:noProof/>
            <w:webHidden/>
          </w:rPr>
          <w:t>15</w:t>
        </w:r>
        <w:r w:rsidR="000160E2">
          <w:rPr>
            <w:noProof/>
            <w:webHidden/>
          </w:rPr>
          <w:fldChar w:fldCharType="end"/>
        </w:r>
      </w:hyperlink>
    </w:p>
    <w:p w14:paraId="788BAC39" w14:textId="77777777" w:rsidR="000160E2" w:rsidRDefault="004E0860">
      <w:pPr>
        <w:pStyle w:val="TOC1"/>
        <w:tabs>
          <w:tab w:val="right" w:leader="dot" w:pos="9350"/>
        </w:tabs>
        <w:rPr>
          <w:rFonts w:asciiTheme="minorHAnsi" w:eastAsiaTheme="minorEastAsia" w:hAnsiTheme="minorHAnsi" w:cstheme="minorBidi"/>
          <w:noProof/>
          <w:szCs w:val="22"/>
        </w:rPr>
      </w:pPr>
      <w:hyperlink w:anchor="_Toc386717917" w:history="1">
        <w:r w:rsidR="000160E2" w:rsidRPr="00B356EC">
          <w:rPr>
            <w:rStyle w:val="Hyperlink"/>
            <w:noProof/>
          </w:rPr>
          <w:t>References</w:t>
        </w:r>
        <w:r w:rsidR="000160E2">
          <w:rPr>
            <w:noProof/>
            <w:webHidden/>
          </w:rPr>
          <w:tab/>
        </w:r>
        <w:r w:rsidR="000160E2">
          <w:rPr>
            <w:noProof/>
            <w:webHidden/>
          </w:rPr>
          <w:fldChar w:fldCharType="begin"/>
        </w:r>
        <w:r w:rsidR="000160E2">
          <w:rPr>
            <w:noProof/>
            <w:webHidden/>
          </w:rPr>
          <w:instrText xml:space="preserve"> PAGEREF _Toc386717917 \h </w:instrText>
        </w:r>
        <w:r w:rsidR="000160E2">
          <w:rPr>
            <w:noProof/>
            <w:webHidden/>
          </w:rPr>
        </w:r>
        <w:r w:rsidR="000160E2">
          <w:rPr>
            <w:noProof/>
            <w:webHidden/>
          </w:rPr>
          <w:fldChar w:fldCharType="separate"/>
        </w:r>
        <w:r w:rsidR="000160E2">
          <w:rPr>
            <w:noProof/>
            <w:webHidden/>
          </w:rPr>
          <w:t>18</w:t>
        </w:r>
        <w:r w:rsidR="000160E2">
          <w:rPr>
            <w:noProof/>
            <w:webHidden/>
          </w:rPr>
          <w:fldChar w:fldCharType="end"/>
        </w:r>
      </w:hyperlink>
    </w:p>
    <w:p w14:paraId="393A0A92" w14:textId="77777777" w:rsidR="001E4C31" w:rsidRPr="0005763B" w:rsidRDefault="001E4C31">
      <w:r w:rsidRPr="0005763B">
        <w:rPr>
          <w:b/>
          <w:bCs/>
          <w:noProof/>
        </w:rPr>
        <w:fldChar w:fldCharType="end"/>
      </w:r>
    </w:p>
    <w:p w14:paraId="393A0A93" w14:textId="77777777" w:rsidR="00ED21EE" w:rsidRPr="0005763B" w:rsidRDefault="006559C8" w:rsidP="00ED21EE">
      <w:pPr>
        <w:pStyle w:val="Heading1"/>
      </w:pPr>
      <w:r w:rsidRPr="0005763B">
        <w:br w:type="page"/>
      </w:r>
      <w:bookmarkStart w:id="18" w:name="_Toc172205729"/>
      <w:bookmarkStart w:id="19" w:name="_Toc304800199"/>
      <w:bookmarkStart w:id="20" w:name="_Toc324318335"/>
      <w:bookmarkStart w:id="21" w:name="_Toc324340479"/>
      <w:bookmarkStart w:id="22" w:name="_Toc386717888"/>
      <w:r w:rsidR="00ED21EE" w:rsidRPr="0005763B">
        <w:lastRenderedPageBreak/>
        <w:t>List of Tables</w:t>
      </w:r>
      <w:bookmarkEnd w:id="18"/>
      <w:bookmarkEnd w:id="19"/>
      <w:bookmarkEnd w:id="20"/>
      <w:bookmarkEnd w:id="21"/>
      <w:bookmarkEnd w:id="22"/>
    </w:p>
    <w:p w14:paraId="393A0A94" w14:textId="1A472839" w:rsidR="003B6B5B" w:rsidRPr="001D1316" w:rsidRDefault="00ED21EE">
      <w:pPr>
        <w:pStyle w:val="TableofFigures"/>
        <w:tabs>
          <w:tab w:val="right" w:leader="dot" w:pos="9350"/>
        </w:tabs>
        <w:rPr>
          <w:rFonts w:ascii="Calibri" w:hAnsi="Calibri"/>
          <w:noProof/>
          <w:szCs w:val="22"/>
        </w:rPr>
      </w:pPr>
      <w:r w:rsidRPr="0005763B">
        <w:fldChar w:fldCharType="begin"/>
      </w:r>
      <w:r w:rsidRPr="0005763B">
        <w:instrText xml:space="preserve"> TOC \h \z \c "Table" </w:instrText>
      </w:r>
      <w:r w:rsidRPr="0005763B">
        <w:fldChar w:fldCharType="separate"/>
      </w:r>
      <w:hyperlink w:anchor="_Toc324427642" w:history="1">
        <w:r w:rsidR="001D1316" w:rsidRPr="001D1316">
          <w:rPr>
            <w:rFonts w:cs="Arial"/>
            <w:bCs/>
          </w:rPr>
          <w:t>Table 1 Energy Efficiency Requirements for Commercial Steam Cookers</w:t>
        </w:r>
        <w:r w:rsidR="003B6B5B" w:rsidRPr="001D1316">
          <w:rPr>
            <w:noProof/>
            <w:webHidden/>
          </w:rPr>
          <w:tab/>
        </w:r>
        <w:r w:rsidR="001D1316" w:rsidRPr="001D1316">
          <w:rPr>
            <w:noProof/>
            <w:webHidden/>
          </w:rPr>
          <w:t>1</w:t>
        </w:r>
      </w:hyperlink>
    </w:p>
    <w:p w14:paraId="393A0A95" w14:textId="6CDAAAB4" w:rsidR="003B6B5B" w:rsidRPr="001D1316" w:rsidRDefault="004E0860">
      <w:pPr>
        <w:pStyle w:val="TableofFigures"/>
        <w:tabs>
          <w:tab w:val="right" w:leader="dot" w:pos="9350"/>
        </w:tabs>
        <w:rPr>
          <w:rFonts w:ascii="Calibri" w:hAnsi="Calibri"/>
          <w:noProof/>
          <w:szCs w:val="22"/>
        </w:rPr>
      </w:pPr>
      <w:hyperlink w:anchor="_Toc324427643" w:history="1">
        <w:r w:rsidR="001D1316" w:rsidRPr="001D1316">
          <w:t>Table 2</w:t>
        </w:r>
        <w:r w:rsidR="001D1316" w:rsidRPr="001D1316">
          <w:rPr>
            <w:rFonts w:ascii="Calibri" w:hAnsi="Calibri" w:cs="Calibri"/>
            <w:sz w:val="26"/>
            <w:szCs w:val="26"/>
          </w:rPr>
          <w:t xml:space="preserve"> </w:t>
        </w:r>
        <w:r w:rsidR="001D1316" w:rsidRPr="001D1316">
          <w:rPr>
            <w:rFonts w:cs="Arial"/>
          </w:rPr>
          <w:t>Measure Application Type</w:t>
        </w:r>
        <w:r w:rsidR="003B6B5B" w:rsidRPr="001D1316">
          <w:rPr>
            <w:noProof/>
            <w:webHidden/>
          </w:rPr>
          <w:tab/>
        </w:r>
        <w:r w:rsidR="001D1316" w:rsidRPr="001D1316">
          <w:rPr>
            <w:noProof/>
            <w:webHidden/>
          </w:rPr>
          <w:t>3</w:t>
        </w:r>
      </w:hyperlink>
    </w:p>
    <w:p w14:paraId="393A0A96" w14:textId="4ED34C40" w:rsidR="003B6B5B" w:rsidRPr="0005763B" w:rsidRDefault="004E0860">
      <w:pPr>
        <w:pStyle w:val="TableofFigures"/>
        <w:tabs>
          <w:tab w:val="right" w:leader="dot" w:pos="9350"/>
        </w:tabs>
        <w:rPr>
          <w:rFonts w:ascii="Calibri" w:hAnsi="Calibri"/>
          <w:noProof/>
          <w:szCs w:val="22"/>
        </w:rPr>
      </w:pPr>
      <w:hyperlink w:anchor="_Toc324427644" w:history="1">
        <w:r w:rsidR="001D1316" w:rsidRPr="001D1316">
          <w:rPr>
            <w:rFonts w:cs="Arial"/>
            <w:bCs/>
            <w:szCs w:val="22"/>
          </w:rPr>
          <w:t>Table 3 ASTM test results for Baseline Commercial Steam Cookers</w:t>
        </w:r>
        <w:r w:rsidR="003B6B5B" w:rsidRPr="001D1316">
          <w:rPr>
            <w:noProof/>
            <w:webHidden/>
          </w:rPr>
          <w:tab/>
        </w:r>
        <w:r w:rsidR="001D1316">
          <w:rPr>
            <w:noProof/>
            <w:webHidden/>
          </w:rPr>
          <w:t>3</w:t>
        </w:r>
      </w:hyperlink>
    </w:p>
    <w:p w14:paraId="393A0A97" w14:textId="25A551B1" w:rsidR="003B6B5B" w:rsidRPr="001D1316" w:rsidRDefault="004E0860">
      <w:pPr>
        <w:pStyle w:val="TableofFigures"/>
        <w:tabs>
          <w:tab w:val="right" w:leader="dot" w:pos="9350"/>
        </w:tabs>
        <w:rPr>
          <w:rFonts w:ascii="Calibri" w:hAnsi="Calibri"/>
          <w:noProof/>
          <w:szCs w:val="22"/>
        </w:rPr>
      </w:pPr>
      <w:hyperlink w:anchor="_Toc324427645" w:history="1">
        <w:r w:rsidR="001D1316" w:rsidRPr="001D1316">
          <w:rPr>
            <w:rFonts w:cs="Arial"/>
            <w:bCs/>
            <w:szCs w:val="22"/>
          </w:rPr>
          <w:t>Table 4 ASTM test results for Energy Efficient Commercial Steam Cookers</w:t>
        </w:r>
        <w:r w:rsidR="003B6B5B" w:rsidRPr="001D1316">
          <w:rPr>
            <w:noProof/>
            <w:webHidden/>
          </w:rPr>
          <w:tab/>
        </w:r>
        <w:r w:rsidR="001D1316">
          <w:rPr>
            <w:noProof/>
            <w:webHidden/>
          </w:rPr>
          <w:t>3</w:t>
        </w:r>
      </w:hyperlink>
    </w:p>
    <w:p w14:paraId="393A0A98" w14:textId="1795C68B" w:rsidR="003B6B5B" w:rsidRPr="0005763B" w:rsidRDefault="004E0860">
      <w:pPr>
        <w:pStyle w:val="TableofFigures"/>
        <w:tabs>
          <w:tab w:val="right" w:leader="dot" w:pos="9350"/>
        </w:tabs>
        <w:rPr>
          <w:rFonts w:ascii="Calibri" w:hAnsi="Calibri"/>
          <w:noProof/>
          <w:szCs w:val="22"/>
        </w:rPr>
      </w:pPr>
      <w:hyperlink w:anchor="_Toc324427646" w:history="1">
        <w:r w:rsidR="001D1316" w:rsidRPr="001D1316">
          <w:rPr>
            <w:rFonts w:cs="Arial"/>
            <w:bCs/>
          </w:rPr>
          <w:t xml:space="preserve">Table 5 </w:t>
        </w:r>
        <w:r w:rsidR="001D1316" w:rsidRPr="001D1316">
          <w:rPr>
            <w:rFonts w:cs="Arial"/>
            <w:bCs/>
            <w:szCs w:val="22"/>
          </w:rPr>
          <w:t>DEER Use and Technology Table</w:t>
        </w:r>
        <w:r w:rsidR="003B6B5B" w:rsidRPr="0005763B">
          <w:rPr>
            <w:noProof/>
            <w:webHidden/>
          </w:rPr>
          <w:tab/>
        </w:r>
        <w:r w:rsidR="001D1316">
          <w:rPr>
            <w:noProof/>
            <w:webHidden/>
          </w:rPr>
          <w:t>4</w:t>
        </w:r>
      </w:hyperlink>
    </w:p>
    <w:p w14:paraId="393A0A99" w14:textId="6CB65F5D" w:rsidR="003B6B5B" w:rsidRPr="0005763B" w:rsidRDefault="004E0860">
      <w:pPr>
        <w:pStyle w:val="TableofFigures"/>
        <w:tabs>
          <w:tab w:val="right" w:leader="dot" w:pos="9350"/>
        </w:tabs>
        <w:rPr>
          <w:rFonts w:ascii="Calibri" w:hAnsi="Calibri"/>
          <w:noProof/>
          <w:szCs w:val="22"/>
        </w:rPr>
      </w:pPr>
      <w:hyperlink w:anchor="_Toc324427647" w:history="1">
        <w:r w:rsidR="001D1316" w:rsidRPr="0005763B">
          <w:rPr>
            <w:rFonts w:cs="Arial"/>
          </w:rPr>
          <w:t>Table 6 DEER Net-to-Gross Ratios</w:t>
        </w:r>
        <w:r w:rsidR="003B6B5B" w:rsidRPr="0005763B">
          <w:rPr>
            <w:noProof/>
            <w:webHidden/>
          </w:rPr>
          <w:tab/>
        </w:r>
        <w:r w:rsidR="001D1316">
          <w:rPr>
            <w:noProof/>
            <w:webHidden/>
          </w:rPr>
          <w:t>4</w:t>
        </w:r>
      </w:hyperlink>
    </w:p>
    <w:p w14:paraId="393A0A9A" w14:textId="3A93DBA0" w:rsidR="003B6B5B" w:rsidRPr="0005763B" w:rsidRDefault="004E0860">
      <w:pPr>
        <w:pStyle w:val="TableofFigures"/>
        <w:tabs>
          <w:tab w:val="right" w:leader="dot" w:pos="9350"/>
        </w:tabs>
        <w:rPr>
          <w:rFonts w:ascii="Calibri" w:hAnsi="Calibri"/>
          <w:noProof/>
          <w:szCs w:val="22"/>
        </w:rPr>
      </w:pPr>
      <w:hyperlink w:anchor="_Toc324427648" w:history="1">
        <w:r w:rsidR="001D1316" w:rsidRPr="001D1316">
          <w:rPr>
            <w:rFonts w:cs="Arial"/>
            <w:szCs w:val="22"/>
          </w:rPr>
          <w:t>Table 7 DEER2014 Effective Useful Life</w:t>
        </w:r>
        <w:r w:rsidR="003B6B5B" w:rsidRPr="0005763B">
          <w:rPr>
            <w:noProof/>
            <w:webHidden/>
          </w:rPr>
          <w:tab/>
        </w:r>
        <w:r w:rsidR="001D1316">
          <w:rPr>
            <w:noProof/>
            <w:webHidden/>
          </w:rPr>
          <w:t>5</w:t>
        </w:r>
      </w:hyperlink>
    </w:p>
    <w:p w14:paraId="393A0A9B" w14:textId="17DB4957" w:rsidR="003B6B5B" w:rsidRPr="001D1316" w:rsidRDefault="004E0860">
      <w:pPr>
        <w:pStyle w:val="TableofFigures"/>
        <w:tabs>
          <w:tab w:val="right" w:leader="dot" w:pos="9350"/>
        </w:tabs>
        <w:rPr>
          <w:rFonts w:ascii="Calibri" w:hAnsi="Calibri"/>
          <w:noProof/>
          <w:szCs w:val="22"/>
        </w:rPr>
      </w:pPr>
      <w:hyperlink w:anchor="_Toc324427649" w:history="1">
        <w:r w:rsidR="001D1316" w:rsidRPr="001D1316">
          <w:rPr>
            <w:rFonts w:cs="Arial"/>
            <w:bCs/>
          </w:rPr>
          <w:t>Table 8 Field Monitoring Results Summary</w:t>
        </w:r>
        <w:r w:rsidR="003B6B5B" w:rsidRPr="001D1316">
          <w:rPr>
            <w:noProof/>
            <w:webHidden/>
          </w:rPr>
          <w:tab/>
        </w:r>
        <w:r w:rsidR="001D1316">
          <w:rPr>
            <w:noProof/>
            <w:webHidden/>
          </w:rPr>
          <w:t>5</w:t>
        </w:r>
      </w:hyperlink>
    </w:p>
    <w:p w14:paraId="393A0A9C" w14:textId="36C11C98" w:rsidR="003B6B5B" w:rsidRDefault="004E0860">
      <w:pPr>
        <w:pStyle w:val="TableofFigures"/>
        <w:tabs>
          <w:tab w:val="right" w:leader="dot" w:pos="9350"/>
        </w:tabs>
        <w:rPr>
          <w:noProof/>
        </w:rPr>
      </w:pPr>
      <w:hyperlink w:anchor="_Toc324427650" w:history="1">
        <w:r w:rsidR="003B6B5B" w:rsidRPr="0005763B">
          <w:rPr>
            <w:rStyle w:val="Hyperlink"/>
            <w:rFonts w:cs="Arial"/>
            <w:noProof/>
          </w:rPr>
          <w:t xml:space="preserve">Table 9 </w:t>
        </w:r>
        <w:r w:rsidR="00DF6CFE">
          <w:rPr>
            <w:rStyle w:val="Hyperlink"/>
            <w:rFonts w:cs="Arial"/>
            <w:noProof/>
          </w:rPr>
          <w:t>Hours of Operation</w:t>
        </w:r>
        <w:r w:rsidR="003B6B5B" w:rsidRPr="0005763B">
          <w:rPr>
            <w:noProof/>
            <w:webHidden/>
          </w:rPr>
          <w:tab/>
        </w:r>
        <w:r w:rsidR="00DF6CFE">
          <w:rPr>
            <w:noProof/>
            <w:webHidden/>
          </w:rPr>
          <w:t>6</w:t>
        </w:r>
      </w:hyperlink>
    </w:p>
    <w:p w14:paraId="62C3D125" w14:textId="08DC6D5D" w:rsidR="00DF6CFE" w:rsidRDefault="00DF6CFE" w:rsidP="00DF6CFE">
      <w:r>
        <w:t>Table 10 Base Case &amp; Measure Case Costs………………………………………………………….6</w:t>
      </w:r>
    </w:p>
    <w:p w14:paraId="2E478595" w14:textId="13BEB738" w:rsidR="00DF6CFE" w:rsidRDefault="00DF6CFE" w:rsidP="00DF6CFE">
      <w:r>
        <w:t>Table 11 Time of Use Adjustment Factor………………………………………………………………6</w:t>
      </w:r>
    </w:p>
    <w:p w14:paraId="43F471CE" w14:textId="553F7623" w:rsidR="00DF6CFE" w:rsidRDefault="00DF6CFE" w:rsidP="00DF6CFE">
      <w:r>
        <w:t>Table 12 Summary of Inputs for Savings Calculations……………………………………………….7</w:t>
      </w:r>
    </w:p>
    <w:p w14:paraId="456F2DDE" w14:textId="0E7704CF" w:rsidR="00DF6CFE" w:rsidRDefault="00DF6CFE" w:rsidP="00DF6CFE">
      <w:r>
        <w:t>Table 13 Baseline by Measure Application Type……………………………………………………..7</w:t>
      </w:r>
    </w:p>
    <w:p w14:paraId="58C1661B" w14:textId="6DF78733" w:rsidR="00DF6CFE" w:rsidRDefault="00DF6CFE" w:rsidP="00DF6CFE">
      <w:r>
        <w:t>Table 14 Commercial Electric Steam Cooker Cost Effectiveness Example……………………….8</w:t>
      </w:r>
    </w:p>
    <w:p w14:paraId="0CF6AA7F" w14:textId="28090552" w:rsidR="00DF6CFE" w:rsidRDefault="00DF6CFE" w:rsidP="00DF6CFE">
      <w:r>
        <w:t>Table 15 Commercial</w:t>
      </w:r>
      <w:r w:rsidR="000160E2">
        <w:t xml:space="preserve"> Gas Steam Cooker Cost Effectiveness Example………………………….10</w:t>
      </w:r>
    </w:p>
    <w:p w14:paraId="2D657367" w14:textId="74D8EA26" w:rsidR="000160E2" w:rsidRDefault="000160E2" w:rsidP="00DF6CFE">
      <w:r>
        <w:t>Table 16 Base Case Building Types and Load Shapes…………………………………………….11</w:t>
      </w:r>
    </w:p>
    <w:p w14:paraId="051E420F" w14:textId="39034FD7" w:rsidR="000160E2" w:rsidRDefault="000160E2" w:rsidP="00DF6CFE">
      <w:r>
        <w:t>Table 17 Measure Case Building Types and Load Shapes………………………………………..12</w:t>
      </w:r>
    </w:p>
    <w:p w14:paraId="6CF974D0" w14:textId="3F1FC19F" w:rsidR="000160E2" w:rsidRDefault="000160E2" w:rsidP="00DF6CFE">
      <w:r>
        <w:t>Table 18 Base Case &amp; Measure Case DEER 2014 References…………………………………..12</w:t>
      </w:r>
    </w:p>
    <w:p w14:paraId="0F8D69C7" w14:textId="7CE9087C" w:rsidR="000160E2" w:rsidRDefault="000160E2" w:rsidP="00DF6CFE">
      <w:r>
        <w:t>Table 19 Base Case Costs…………………………………………………………………………….13</w:t>
      </w:r>
    </w:p>
    <w:p w14:paraId="0F27976E" w14:textId="0CDA87E3" w:rsidR="000160E2" w:rsidRDefault="000160E2" w:rsidP="00DF6CFE">
      <w:r>
        <w:t>Table 20 Measure Case Costs………………………………………………………………………...13</w:t>
      </w:r>
    </w:p>
    <w:p w14:paraId="35D37920" w14:textId="0CA5343B" w:rsidR="000160E2" w:rsidRPr="00DF6CFE" w:rsidRDefault="000160E2" w:rsidP="00DF6CFE">
      <w:r>
        <w:t>Table 21 Summary Table for Section 4……………………………………………………………….14</w:t>
      </w:r>
    </w:p>
    <w:p w14:paraId="393A0A9D" w14:textId="77777777" w:rsidR="005A1F9D" w:rsidRPr="0005763B" w:rsidRDefault="00ED21EE" w:rsidP="005A1F9D">
      <w:r w:rsidRPr="0005763B">
        <w:fldChar w:fldCharType="end"/>
      </w:r>
      <w:r w:rsidR="005A1F9D" w:rsidRPr="0005763B">
        <w:t xml:space="preserve"> </w:t>
      </w:r>
    </w:p>
    <w:p w14:paraId="393A0A9E" w14:textId="77777777" w:rsidR="005A1F9D" w:rsidRPr="0005763B" w:rsidRDefault="005A1F9D" w:rsidP="005A1F9D">
      <w:pPr>
        <w:pStyle w:val="Heading1"/>
      </w:pPr>
      <w:bookmarkStart w:id="23" w:name="_Toc174179832"/>
      <w:bookmarkStart w:id="24" w:name="_Toc174181292"/>
      <w:bookmarkStart w:id="25" w:name="_Toc304800200"/>
      <w:bookmarkStart w:id="26" w:name="_Toc324318336"/>
      <w:bookmarkStart w:id="27" w:name="_Toc324340480"/>
      <w:bookmarkStart w:id="28" w:name="_Toc386717889"/>
      <w:r w:rsidRPr="0005763B">
        <w:t>List of Figures</w:t>
      </w:r>
      <w:bookmarkEnd w:id="23"/>
      <w:bookmarkEnd w:id="24"/>
      <w:bookmarkEnd w:id="25"/>
      <w:bookmarkEnd w:id="26"/>
      <w:bookmarkEnd w:id="27"/>
      <w:bookmarkEnd w:id="28"/>
    </w:p>
    <w:p w14:paraId="393A0A9F" w14:textId="77777777" w:rsidR="005A1F9D" w:rsidRPr="0005763B" w:rsidRDefault="004E0860" w:rsidP="005A1F9D">
      <w:r>
        <w:fldChar w:fldCharType="begin"/>
      </w:r>
      <w:r>
        <w:instrText xml:space="preserve"> TOC \h \z \c "Figure" </w:instrText>
      </w:r>
      <w:r>
        <w:fldChar w:fldCharType="separate"/>
      </w:r>
      <w:r w:rsidR="00056348" w:rsidRPr="0005763B">
        <w:rPr>
          <w:b/>
          <w:bCs/>
          <w:noProof/>
        </w:rPr>
        <w:t>No table of figures entries found.</w:t>
      </w:r>
      <w:r>
        <w:rPr>
          <w:b/>
          <w:bCs/>
          <w:noProof/>
        </w:rPr>
        <w:fldChar w:fldCharType="end"/>
      </w:r>
    </w:p>
    <w:p w14:paraId="393A0AA0" w14:textId="77777777" w:rsidR="00056348" w:rsidRPr="0005763B" w:rsidRDefault="00056348" w:rsidP="00ED21EE">
      <w:pPr>
        <w:pStyle w:val="Heading1"/>
        <w:sectPr w:rsidR="00056348" w:rsidRPr="0005763B" w:rsidSect="00481F63">
          <w:endnotePr>
            <w:numFmt w:val="decimal"/>
          </w:endnotePr>
          <w:pgSz w:w="12240" w:h="15840"/>
          <w:pgMar w:top="1440" w:right="1440" w:bottom="1440" w:left="1440" w:header="720" w:footer="720" w:gutter="0"/>
          <w:pgNumType w:fmt="lowerRoman"/>
          <w:cols w:space="720"/>
          <w:docGrid w:linePitch="360"/>
        </w:sectPr>
      </w:pPr>
      <w:bookmarkStart w:id="29" w:name="_Toc304800201"/>
      <w:bookmarkStart w:id="30" w:name="_Toc324318337"/>
      <w:bookmarkStart w:id="31" w:name="_Toc324340481"/>
      <w:bookmarkStart w:id="32" w:name="_Toc172205732"/>
    </w:p>
    <w:p w14:paraId="393A0AA1" w14:textId="77777777" w:rsidR="00ED21EE" w:rsidRPr="0005763B" w:rsidRDefault="00ED21EE" w:rsidP="00ED21EE">
      <w:pPr>
        <w:pStyle w:val="Heading1"/>
      </w:pPr>
      <w:bookmarkStart w:id="33" w:name="_Toc386717890"/>
      <w:r w:rsidRPr="0005763B">
        <w:lastRenderedPageBreak/>
        <w:t>Section 1. General Measure &amp; Baseline Data</w:t>
      </w:r>
      <w:bookmarkEnd w:id="29"/>
      <w:bookmarkEnd w:id="30"/>
      <w:bookmarkEnd w:id="31"/>
      <w:bookmarkEnd w:id="33"/>
    </w:p>
    <w:p w14:paraId="393A0AA2" w14:textId="77777777" w:rsidR="00E71EF1" w:rsidRPr="0005763B" w:rsidRDefault="001248A3" w:rsidP="001248A3">
      <w:pPr>
        <w:pStyle w:val="Heading2"/>
      </w:pPr>
      <w:bookmarkStart w:id="34" w:name="_Toc304800202"/>
      <w:bookmarkStart w:id="35" w:name="_Toc324318338"/>
      <w:bookmarkStart w:id="36" w:name="_Toc324340482"/>
      <w:bookmarkStart w:id="37" w:name="_Toc386717891"/>
      <w:bookmarkEnd w:id="32"/>
      <w:r w:rsidRPr="0005763B">
        <w:t xml:space="preserve">1.1 </w:t>
      </w:r>
      <w:r w:rsidR="008C6AD1" w:rsidRPr="0005763B">
        <w:t xml:space="preserve">Product </w:t>
      </w:r>
      <w:r w:rsidR="00E71EF1" w:rsidRPr="0005763B">
        <w:t>Measure Description &amp; Background</w:t>
      </w:r>
      <w:bookmarkEnd w:id="34"/>
      <w:bookmarkEnd w:id="35"/>
      <w:bookmarkEnd w:id="36"/>
      <w:bookmarkEnd w:id="37"/>
    </w:p>
    <w:p w14:paraId="3E63A331" w14:textId="77777777" w:rsidR="00572746" w:rsidRPr="0005763B" w:rsidRDefault="00572746" w:rsidP="00572746">
      <w:pPr>
        <w:rPr>
          <w:rFonts w:cs="Arial"/>
          <w:szCs w:val="22"/>
        </w:rPr>
      </w:pPr>
      <w:r w:rsidRPr="0005763B">
        <w:rPr>
          <w:rFonts w:cs="Arial"/>
          <w:szCs w:val="22"/>
        </w:rPr>
        <w:t xml:space="preserve">This work paper documents the rationale for the Energy Efficient Commercial Steam Cooker (Electric and Gas) measures as listed in the Commercial Food Service Catalog. The Commercial Food Service Catalog is part of Pacific Gas and Electric Company’s Customer Energy Efficiency Program. PG&amp;E offers incentives to non-residential customers for installing qualifying lighting, refrigeration, air-conditioning, food service, and agricultural equipment. </w:t>
      </w:r>
    </w:p>
    <w:p w14:paraId="4E2F1221" w14:textId="77777777" w:rsidR="00572746" w:rsidRPr="0005763B" w:rsidRDefault="00572746" w:rsidP="00872913">
      <w:pPr>
        <w:rPr>
          <w:rFonts w:cs="Arial"/>
          <w:b/>
          <w:i/>
        </w:rPr>
      </w:pPr>
    </w:p>
    <w:p w14:paraId="3FBFD8E1" w14:textId="77777777" w:rsidR="00572746" w:rsidRPr="0005763B" w:rsidRDefault="00572746" w:rsidP="00572746">
      <w:pPr>
        <w:rPr>
          <w:rFonts w:cs="Arial"/>
          <w:b/>
          <w:i/>
          <w:sz w:val="24"/>
        </w:rPr>
      </w:pPr>
      <w:r w:rsidRPr="0005763B">
        <w:rPr>
          <w:rFonts w:cs="Arial"/>
          <w:b/>
          <w:i/>
          <w:sz w:val="24"/>
        </w:rPr>
        <w:t xml:space="preserve">Catalog Description – </w:t>
      </w:r>
    </w:p>
    <w:p w14:paraId="3DEFFD11" w14:textId="77777777" w:rsidR="00572746" w:rsidRPr="0005763B" w:rsidRDefault="00572746" w:rsidP="00572746">
      <w:pPr>
        <w:rPr>
          <w:rFonts w:cs="Arial"/>
          <w:szCs w:val="22"/>
        </w:rPr>
      </w:pPr>
      <w:r w:rsidRPr="0005763B">
        <w:rPr>
          <w:rFonts w:cs="Arial"/>
          <w:b/>
          <w:bCs/>
          <w:szCs w:val="22"/>
        </w:rPr>
        <w:t>F108:</w:t>
      </w:r>
      <w:r w:rsidRPr="0005763B">
        <w:rPr>
          <w:rFonts w:cs="Arial"/>
          <w:szCs w:val="22"/>
        </w:rPr>
        <w:t xml:space="preserve"> The commercial steam cooker must meet ENERGY STAR® specifications for energy efficiency or must have a tested heavy load potato cooking energy efficiency of 50% utilizing ASTM Standard F1484</w:t>
      </w:r>
      <w:r w:rsidRPr="0005763B">
        <w:rPr>
          <w:rFonts w:cs="Arial"/>
          <w:szCs w:val="22"/>
          <w:vertAlign w:val="superscript"/>
        </w:rPr>
        <w:endnoteReference w:id="1"/>
      </w:r>
      <w:r w:rsidRPr="0005763B">
        <w:rPr>
          <w:rFonts w:cs="Arial"/>
          <w:szCs w:val="22"/>
        </w:rPr>
        <w:t xml:space="preserve">. </w:t>
      </w:r>
    </w:p>
    <w:p w14:paraId="3ACC3A09" w14:textId="77777777" w:rsidR="00572746" w:rsidRPr="0005763B" w:rsidRDefault="00572746" w:rsidP="00572746">
      <w:pPr>
        <w:tabs>
          <w:tab w:val="right" w:leader="dot" w:pos="9350"/>
        </w:tabs>
        <w:rPr>
          <w:rFonts w:cs="Arial"/>
          <w:b/>
          <w:noProof/>
          <w:szCs w:val="22"/>
        </w:rPr>
      </w:pPr>
    </w:p>
    <w:p w14:paraId="47DB4256" w14:textId="77777777" w:rsidR="00572746" w:rsidRPr="0005763B" w:rsidRDefault="00572746" w:rsidP="00572746">
      <w:pPr>
        <w:rPr>
          <w:rFonts w:ascii="Times New Roman" w:hAnsi="Times New Roman"/>
          <w:sz w:val="24"/>
        </w:rPr>
      </w:pPr>
      <w:r w:rsidRPr="0005763B">
        <w:rPr>
          <w:rFonts w:cs="Arial"/>
          <w:b/>
          <w:bCs/>
          <w:szCs w:val="22"/>
        </w:rPr>
        <w:t xml:space="preserve">F109: </w:t>
      </w:r>
      <w:r w:rsidRPr="0005763B">
        <w:rPr>
          <w:rFonts w:cs="Arial"/>
          <w:szCs w:val="22"/>
        </w:rPr>
        <w:t>The commercial steam cooker must meet ENERGY STAR® specifications for energy efficiency or must have a tested heavy load potato cooking energy efficiency of 38% utilizing ASTM Standard F1484.</w:t>
      </w:r>
      <w:r w:rsidRPr="0005763B">
        <w:rPr>
          <w:rFonts w:ascii="Times New Roman" w:hAnsi="Times New Roman"/>
          <w:sz w:val="24"/>
        </w:rPr>
        <w:t xml:space="preserve"> </w:t>
      </w:r>
    </w:p>
    <w:p w14:paraId="393A0AA6" w14:textId="1EFDD52D" w:rsidR="00521920" w:rsidRPr="0005763B" w:rsidRDefault="00521920" w:rsidP="00872913">
      <w:pPr>
        <w:rPr>
          <w:rFonts w:cs="Arial"/>
          <w:b/>
          <w:i/>
        </w:rPr>
      </w:pPr>
      <w:r w:rsidRPr="0005763B">
        <w:rPr>
          <w:rFonts w:cs="Arial"/>
          <w:b/>
          <w:i/>
        </w:rPr>
        <w:t>Program Restrictions and Guidelines</w:t>
      </w:r>
    </w:p>
    <w:p w14:paraId="504E6A53" w14:textId="77777777" w:rsidR="00A32AE2" w:rsidRPr="0005763B" w:rsidRDefault="00A32AE2" w:rsidP="00480BAD">
      <w:pPr>
        <w:ind w:left="360"/>
        <w:rPr>
          <w:rFonts w:cs="Arial"/>
          <w:b/>
          <w:i/>
          <w:sz w:val="20"/>
          <w:szCs w:val="20"/>
        </w:rPr>
      </w:pPr>
    </w:p>
    <w:p w14:paraId="7ABF2A6C" w14:textId="12E19525" w:rsidR="00572746" w:rsidRPr="0005763B" w:rsidRDefault="00521920" w:rsidP="00572746">
      <w:pPr>
        <w:rPr>
          <w:rFonts w:cs="Arial"/>
          <w:szCs w:val="22"/>
        </w:rPr>
      </w:pPr>
      <w:r w:rsidRPr="0005763B">
        <w:rPr>
          <w:rFonts w:cs="Arial"/>
          <w:b/>
          <w:i/>
          <w:szCs w:val="22"/>
        </w:rPr>
        <w:t>Terms and Conditions</w:t>
      </w:r>
      <w:r w:rsidR="003E7422" w:rsidRPr="0005763B">
        <w:rPr>
          <w:rFonts w:cs="Arial"/>
          <w:b/>
          <w:i/>
          <w:szCs w:val="22"/>
        </w:rPr>
        <w:t>:</w:t>
      </w:r>
      <w:r w:rsidR="004838E5" w:rsidRPr="0005763B">
        <w:rPr>
          <w:rFonts w:cs="Arial"/>
          <w:b/>
          <w:i/>
          <w:szCs w:val="22"/>
        </w:rPr>
        <w:t xml:space="preserve"> </w:t>
      </w:r>
      <w:r w:rsidR="004838E5" w:rsidRPr="0005763B">
        <w:rPr>
          <w:rFonts w:cs="Arial"/>
          <w:szCs w:val="22"/>
        </w:rPr>
        <w:t>Th</w:t>
      </w:r>
      <w:r w:rsidR="00572746" w:rsidRPr="0005763B">
        <w:rPr>
          <w:rFonts w:cs="Arial"/>
          <w:szCs w:val="22"/>
        </w:rPr>
        <w:t>is measure includes new commercial steam cookers that are ENERGY STAR®</w:t>
      </w:r>
      <w:r w:rsidR="00572746" w:rsidRPr="0005763B">
        <w:rPr>
          <w:rFonts w:cs="Arial"/>
          <w:szCs w:val="22"/>
          <w:vertAlign w:val="superscript"/>
        </w:rPr>
        <w:endnoteReference w:id="2"/>
      </w:r>
      <w:r w:rsidR="00572746" w:rsidRPr="0005763B">
        <w:rPr>
          <w:rFonts w:cs="Arial"/>
          <w:szCs w:val="22"/>
        </w:rPr>
        <w:t xml:space="preserve"> qualified or meet the qualifications listed in Table 1. ENERGY STAR® maintains an updated list of qualifying products and specifications at www.energystar.gov. Consult with the manufacturer or manufacturer’s representative to determine if a non-ENERGY STAR® qualified model meets the efficiency requirements in Table 1.</w:t>
      </w:r>
    </w:p>
    <w:p w14:paraId="0287205F" w14:textId="77777777" w:rsidR="00DB207C" w:rsidRPr="0005763B" w:rsidRDefault="00DB207C" w:rsidP="00DB207C">
      <w:pPr>
        <w:rPr>
          <w:rFonts w:cs="Arial"/>
          <w:szCs w:val="22"/>
        </w:rPr>
      </w:pPr>
    </w:p>
    <w:p w14:paraId="44AB812B" w14:textId="77777777" w:rsidR="00DB207C" w:rsidRPr="0005763B" w:rsidRDefault="00DB207C" w:rsidP="00DB207C">
      <w:pPr>
        <w:rPr>
          <w:rFonts w:cs="Arial"/>
          <w:szCs w:val="22"/>
        </w:rPr>
      </w:pPr>
      <w:r w:rsidRPr="0005763B">
        <w:rPr>
          <w:rFonts w:cs="Arial"/>
          <w:szCs w:val="22"/>
        </w:rPr>
        <w:t>The rebate for F108 and F109 is downstream, provided to the customer at the time of sale, upon receipt of application and invoice.  This is not a direct install program.</w:t>
      </w:r>
    </w:p>
    <w:p w14:paraId="44B8D288" w14:textId="77777777" w:rsidR="004838E5" w:rsidRPr="0005763B" w:rsidRDefault="004838E5" w:rsidP="00572746">
      <w:pPr>
        <w:rPr>
          <w:rFonts w:cs="Arial"/>
          <w:szCs w:val="22"/>
        </w:rPr>
      </w:pPr>
    </w:p>
    <w:p w14:paraId="3C38F424" w14:textId="77777777" w:rsidR="004838E5" w:rsidRPr="0005763B" w:rsidRDefault="004838E5" w:rsidP="004838E5">
      <w:pPr>
        <w:tabs>
          <w:tab w:val="center" w:pos="4320"/>
          <w:tab w:val="right" w:pos="8640"/>
        </w:tabs>
        <w:rPr>
          <w:rFonts w:cs="Arial"/>
          <w:b/>
          <w:bCs/>
        </w:rPr>
      </w:pPr>
      <w:bookmarkStart w:id="38" w:name="_Toc326595899"/>
      <w:r w:rsidRPr="0005763B">
        <w:rPr>
          <w:rFonts w:cs="Arial"/>
          <w:b/>
          <w:bCs/>
        </w:rPr>
        <w:t>Table 1 Energy Efficiency Requirements for Commercial Steam Cookers.</w:t>
      </w:r>
      <w:bookmarkEnd w:id="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2417"/>
        <w:gridCol w:w="4595"/>
      </w:tblGrid>
      <w:tr w:rsidR="004838E5" w:rsidRPr="0005763B" w14:paraId="1932C339" w14:textId="77777777" w:rsidTr="0005763B">
        <w:trPr>
          <w:trHeight w:val="432"/>
        </w:trPr>
        <w:tc>
          <w:tcPr>
            <w:tcW w:w="1339" w:type="pct"/>
            <w:vAlign w:val="center"/>
          </w:tcPr>
          <w:p w14:paraId="6FFAD19B" w14:textId="77777777" w:rsidR="004838E5" w:rsidRPr="0005763B" w:rsidRDefault="004838E5" w:rsidP="004838E5">
            <w:pPr>
              <w:rPr>
                <w:rFonts w:cs="Arial"/>
                <w:b/>
                <w:bCs/>
                <w:color w:val="000000"/>
                <w:sz w:val="20"/>
                <w:szCs w:val="20"/>
              </w:rPr>
            </w:pPr>
            <w:r w:rsidRPr="0005763B">
              <w:rPr>
                <w:rFonts w:cs="Arial"/>
                <w:b/>
                <w:bCs/>
                <w:color w:val="000000"/>
                <w:sz w:val="20"/>
                <w:szCs w:val="20"/>
              </w:rPr>
              <w:t>Measure Code</w:t>
            </w:r>
          </w:p>
        </w:tc>
        <w:tc>
          <w:tcPr>
            <w:tcW w:w="1262" w:type="pct"/>
            <w:vAlign w:val="center"/>
          </w:tcPr>
          <w:p w14:paraId="044820EC" w14:textId="77777777" w:rsidR="004838E5" w:rsidRPr="0005763B" w:rsidRDefault="004838E5" w:rsidP="004838E5">
            <w:pPr>
              <w:rPr>
                <w:rFonts w:cs="Arial"/>
                <w:b/>
                <w:bCs/>
                <w:color w:val="000000"/>
                <w:sz w:val="20"/>
                <w:szCs w:val="20"/>
              </w:rPr>
            </w:pPr>
            <w:r w:rsidRPr="0005763B">
              <w:rPr>
                <w:rFonts w:cs="Arial"/>
                <w:b/>
                <w:bCs/>
                <w:color w:val="000000"/>
                <w:sz w:val="20"/>
                <w:szCs w:val="20"/>
              </w:rPr>
              <w:t>Steam Cooker Type</w:t>
            </w:r>
          </w:p>
        </w:tc>
        <w:tc>
          <w:tcPr>
            <w:tcW w:w="2399" w:type="pct"/>
            <w:vAlign w:val="center"/>
          </w:tcPr>
          <w:p w14:paraId="5E23A9B7" w14:textId="77777777" w:rsidR="004838E5" w:rsidRPr="0005763B" w:rsidRDefault="004838E5" w:rsidP="004838E5">
            <w:pPr>
              <w:rPr>
                <w:rFonts w:cs="Arial"/>
                <w:b/>
                <w:bCs/>
                <w:color w:val="000000"/>
                <w:sz w:val="20"/>
                <w:szCs w:val="20"/>
              </w:rPr>
            </w:pPr>
            <w:r w:rsidRPr="0005763B">
              <w:rPr>
                <w:rFonts w:cs="Arial"/>
                <w:b/>
                <w:bCs/>
                <w:color w:val="000000"/>
                <w:sz w:val="20"/>
                <w:szCs w:val="20"/>
              </w:rPr>
              <w:t>Cooking-Energy Efficiency*</w:t>
            </w:r>
          </w:p>
        </w:tc>
      </w:tr>
      <w:tr w:rsidR="004838E5" w:rsidRPr="0005763B" w14:paraId="1B4C895B" w14:textId="77777777" w:rsidTr="0005763B">
        <w:trPr>
          <w:trHeight w:val="288"/>
        </w:trPr>
        <w:tc>
          <w:tcPr>
            <w:tcW w:w="1339" w:type="pct"/>
          </w:tcPr>
          <w:p w14:paraId="4B783135" w14:textId="77777777" w:rsidR="004838E5" w:rsidRPr="0005763B" w:rsidRDefault="004838E5" w:rsidP="004838E5">
            <w:pPr>
              <w:rPr>
                <w:rFonts w:cs="Arial"/>
                <w:color w:val="000000"/>
                <w:sz w:val="20"/>
                <w:szCs w:val="20"/>
              </w:rPr>
            </w:pPr>
            <w:r w:rsidRPr="0005763B">
              <w:rPr>
                <w:rFonts w:cs="Arial"/>
                <w:color w:val="000000"/>
                <w:sz w:val="20"/>
                <w:szCs w:val="20"/>
              </w:rPr>
              <w:t>F108</w:t>
            </w:r>
          </w:p>
        </w:tc>
        <w:tc>
          <w:tcPr>
            <w:tcW w:w="1262" w:type="pct"/>
            <w:vAlign w:val="center"/>
          </w:tcPr>
          <w:p w14:paraId="5D048D60" w14:textId="77777777" w:rsidR="004838E5" w:rsidRPr="0005763B" w:rsidRDefault="004838E5" w:rsidP="004838E5">
            <w:pPr>
              <w:rPr>
                <w:rFonts w:cs="Arial"/>
                <w:color w:val="000000"/>
                <w:sz w:val="20"/>
                <w:szCs w:val="20"/>
              </w:rPr>
            </w:pPr>
            <w:r w:rsidRPr="0005763B">
              <w:rPr>
                <w:rFonts w:cs="Arial"/>
                <w:color w:val="000000"/>
                <w:sz w:val="20"/>
                <w:szCs w:val="20"/>
              </w:rPr>
              <w:t>Electric Steam Cookers</w:t>
            </w:r>
          </w:p>
        </w:tc>
        <w:tc>
          <w:tcPr>
            <w:tcW w:w="2399" w:type="pct"/>
            <w:vAlign w:val="center"/>
          </w:tcPr>
          <w:p w14:paraId="12B094E3" w14:textId="77777777" w:rsidR="004838E5" w:rsidRPr="0005763B" w:rsidRDefault="004838E5" w:rsidP="004838E5">
            <w:pPr>
              <w:rPr>
                <w:rFonts w:cs="Arial"/>
                <w:color w:val="000000"/>
                <w:sz w:val="20"/>
                <w:szCs w:val="20"/>
              </w:rPr>
            </w:pPr>
            <w:r w:rsidRPr="0005763B">
              <w:rPr>
                <w:rFonts w:cs="Arial"/>
                <w:color w:val="000000"/>
                <w:sz w:val="20"/>
                <w:szCs w:val="20"/>
              </w:rPr>
              <w:t>≥ 50%</w:t>
            </w:r>
          </w:p>
        </w:tc>
      </w:tr>
      <w:tr w:rsidR="004838E5" w:rsidRPr="0005763B" w14:paraId="60BA0C80" w14:textId="77777777" w:rsidTr="0005763B">
        <w:trPr>
          <w:trHeight w:val="288"/>
        </w:trPr>
        <w:tc>
          <w:tcPr>
            <w:tcW w:w="1339" w:type="pct"/>
          </w:tcPr>
          <w:p w14:paraId="623E2712" w14:textId="77777777" w:rsidR="004838E5" w:rsidRPr="0005763B" w:rsidRDefault="004838E5" w:rsidP="004838E5">
            <w:pPr>
              <w:rPr>
                <w:rFonts w:cs="Arial"/>
                <w:color w:val="000000"/>
                <w:sz w:val="20"/>
                <w:szCs w:val="20"/>
              </w:rPr>
            </w:pPr>
            <w:r w:rsidRPr="0005763B">
              <w:rPr>
                <w:rFonts w:cs="Arial"/>
                <w:color w:val="000000"/>
                <w:sz w:val="20"/>
                <w:szCs w:val="20"/>
              </w:rPr>
              <w:t>F109</w:t>
            </w:r>
          </w:p>
        </w:tc>
        <w:tc>
          <w:tcPr>
            <w:tcW w:w="1262" w:type="pct"/>
            <w:vAlign w:val="center"/>
          </w:tcPr>
          <w:p w14:paraId="056DD487" w14:textId="77777777" w:rsidR="004838E5" w:rsidRPr="0005763B" w:rsidRDefault="004838E5" w:rsidP="004838E5">
            <w:pPr>
              <w:rPr>
                <w:rFonts w:cs="Arial"/>
                <w:color w:val="000000"/>
                <w:sz w:val="20"/>
                <w:szCs w:val="20"/>
              </w:rPr>
            </w:pPr>
            <w:r w:rsidRPr="0005763B">
              <w:rPr>
                <w:rFonts w:cs="Arial"/>
                <w:color w:val="000000"/>
                <w:sz w:val="20"/>
                <w:szCs w:val="20"/>
              </w:rPr>
              <w:t>Gas Steam Cooker</w:t>
            </w:r>
          </w:p>
        </w:tc>
        <w:tc>
          <w:tcPr>
            <w:tcW w:w="2399" w:type="pct"/>
            <w:vAlign w:val="center"/>
          </w:tcPr>
          <w:p w14:paraId="617F039A" w14:textId="77777777" w:rsidR="004838E5" w:rsidRPr="0005763B" w:rsidRDefault="004838E5" w:rsidP="004838E5">
            <w:pPr>
              <w:tabs>
                <w:tab w:val="center" w:pos="4320"/>
                <w:tab w:val="right" w:pos="8640"/>
              </w:tabs>
              <w:rPr>
                <w:rFonts w:cs="Arial"/>
                <w:color w:val="000000"/>
                <w:sz w:val="20"/>
                <w:szCs w:val="20"/>
              </w:rPr>
            </w:pPr>
            <w:r w:rsidRPr="0005763B">
              <w:rPr>
                <w:rFonts w:cs="Arial"/>
                <w:color w:val="000000"/>
                <w:sz w:val="20"/>
                <w:szCs w:val="20"/>
              </w:rPr>
              <w:t>≥ 38%</w:t>
            </w:r>
          </w:p>
        </w:tc>
      </w:tr>
    </w:tbl>
    <w:p w14:paraId="5C7E775F" w14:textId="77777777" w:rsidR="004838E5" w:rsidRPr="0005763B" w:rsidRDefault="004838E5" w:rsidP="004838E5">
      <w:pPr>
        <w:rPr>
          <w:rFonts w:ascii="Times New Roman" w:hAnsi="Times New Roman"/>
          <w:sz w:val="18"/>
        </w:rPr>
      </w:pPr>
      <w:r w:rsidRPr="0005763B">
        <w:rPr>
          <w:rFonts w:ascii="Times New Roman" w:hAnsi="Times New Roman"/>
          <w:sz w:val="18"/>
        </w:rPr>
        <w:t>*Based on the heavy-load potato test in ASTM F1484.</w:t>
      </w:r>
      <w:r w:rsidRPr="0005763B" w:rsidDel="001146AE">
        <w:rPr>
          <w:rFonts w:ascii="Times New Roman" w:hAnsi="Times New Roman"/>
          <w:sz w:val="18"/>
          <w:szCs w:val="18"/>
        </w:rPr>
        <w:t xml:space="preserve"> </w:t>
      </w:r>
    </w:p>
    <w:p w14:paraId="7AB64E6D" w14:textId="77777777" w:rsidR="004838E5" w:rsidRPr="0005763B" w:rsidRDefault="004838E5" w:rsidP="004838E5">
      <w:pPr>
        <w:rPr>
          <w:rFonts w:ascii="Times New Roman" w:hAnsi="Times New Roman"/>
          <w:sz w:val="18"/>
          <w:szCs w:val="18"/>
        </w:rPr>
      </w:pPr>
    </w:p>
    <w:p w14:paraId="393A0AA8" w14:textId="77777777" w:rsidR="003E7422" w:rsidRPr="0005763B" w:rsidRDefault="003E7422" w:rsidP="00480BAD">
      <w:pPr>
        <w:ind w:left="360"/>
        <w:rPr>
          <w:rFonts w:cs="Arial"/>
          <w:b/>
          <w:i/>
          <w:sz w:val="20"/>
          <w:szCs w:val="20"/>
        </w:rPr>
      </w:pPr>
    </w:p>
    <w:p w14:paraId="393A0AA9" w14:textId="503C1B73" w:rsidR="00DB207C" w:rsidRPr="0005763B" w:rsidRDefault="00521920" w:rsidP="00DB207C">
      <w:pPr>
        <w:rPr>
          <w:rFonts w:cs="Arial"/>
          <w:b/>
          <w:i/>
          <w:sz w:val="20"/>
          <w:szCs w:val="20"/>
        </w:rPr>
      </w:pPr>
      <w:r w:rsidRPr="0005763B">
        <w:rPr>
          <w:rFonts w:cs="Arial"/>
          <w:b/>
          <w:i/>
          <w:szCs w:val="22"/>
        </w:rPr>
        <w:t>Market Applicability</w:t>
      </w:r>
      <w:r w:rsidR="003E7422" w:rsidRPr="0005763B">
        <w:rPr>
          <w:rFonts w:cs="Arial"/>
          <w:b/>
          <w:i/>
          <w:szCs w:val="22"/>
        </w:rPr>
        <w:t>:</w:t>
      </w:r>
      <w:r w:rsidRPr="0005763B">
        <w:rPr>
          <w:rFonts w:cs="Arial"/>
          <w:b/>
          <w:i/>
          <w:szCs w:val="22"/>
        </w:rPr>
        <w:t xml:space="preserve"> </w:t>
      </w:r>
      <w:r w:rsidR="00DB207C" w:rsidRPr="0005763B">
        <w:rPr>
          <w:rFonts w:cs="Arial"/>
          <w:szCs w:val="22"/>
        </w:rPr>
        <w:t>This measure is applicable to any commercial cooking application, including (but not limited to) casual dining and quick service restaurants, hotels, motels, schools, colleges and recreational facilities The rebate is available to all customers throughout the PG&amp;E territory and other statewide IOU’s as well.  It is open to all building types and vintages. The measure is offered on a Replace on Burnout or New Construction, as nearly all equipment is only replaced when it is no longer working.</w:t>
      </w:r>
    </w:p>
    <w:p w14:paraId="33497175" w14:textId="6E9C9C54" w:rsidR="00503A6A" w:rsidRPr="0005763B" w:rsidRDefault="00503A6A" w:rsidP="00503A6A">
      <w:pPr>
        <w:spacing w:after="200" w:line="276" w:lineRule="auto"/>
        <w:rPr>
          <w:rFonts w:asciiTheme="minorHAnsi" w:eastAsiaTheme="minorHAnsi" w:hAnsiTheme="minorHAnsi" w:cstheme="minorBidi"/>
          <w:sz w:val="20"/>
          <w:szCs w:val="20"/>
        </w:rPr>
      </w:pPr>
    </w:p>
    <w:p w14:paraId="357E9E5F" w14:textId="77777777" w:rsidR="00503A6A" w:rsidRPr="0005763B" w:rsidRDefault="00503A6A" w:rsidP="00A32AE2">
      <w:pPr>
        <w:ind w:left="360"/>
        <w:rPr>
          <w:rFonts w:cs="Arial"/>
          <w:b/>
          <w:i/>
          <w:sz w:val="20"/>
          <w:szCs w:val="20"/>
        </w:rPr>
      </w:pPr>
    </w:p>
    <w:p w14:paraId="393A0AAA" w14:textId="77777777" w:rsidR="00197A23" w:rsidRPr="0005763B" w:rsidRDefault="00197A23" w:rsidP="00480BAD">
      <w:pPr>
        <w:ind w:left="360"/>
        <w:rPr>
          <w:rFonts w:cs="Arial"/>
          <w:b/>
          <w:i/>
          <w:sz w:val="20"/>
          <w:szCs w:val="20"/>
        </w:rPr>
      </w:pPr>
      <w:r w:rsidRPr="0005763B">
        <w:rPr>
          <w:rFonts w:cs="Arial"/>
          <w:b/>
          <w:i/>
          <w:sz w:val="20"/>
          <w:szCs w:val="20"/>
        </w:rPr>
        <w:t xml:space="preserve"> </w:t>
      </w:r>
    </w:p>
    <w:p w14:paraId="393A0AAB" w14:textId="77777777" w:rsidR="00197A23" w:rsidRPr="0005763B" w:rsidRDefault="00197A23" w:rsidP="00872913">
      <w:pPr>
        <w:rPr>
          <w:rFonts w:cs="Arial"/>
          <w:b/>
          <w:i/>
        </w:rPr>
      </w:pPr>
    </w:p>
    <w:p w14:paraId="393A0AAC" w14:textId="77777777" w:rsidR="00521920" w:rsidRPr="0005763B" w:rsidRDefault="00806070" w:rsidP="004B3924">
      <w:pPr>
        <w:pStyle w:val="Heading2"/>
      </w:pPr>
      <w:bookmarkStart w:id="39" w:name="_Toc386717892"/>
      <w:r w:rsidRPr="0005763B">
        <w:lastRenderedPageBreak/>
        <w:t xml:space="preserve">1.2 Product </w:t>
      </w:r>
      <w:r w:rsidR="00521920" w:rsidRPr="0005763B">
        <w:t>Technical Description</w:t>
      </w:r>
      <w:bookmarkEnd w:id="39"/>
    </w:p>
    <w:p w14:paraId="2CD56159" w14:textId="77777777" w:rsidR="000D0B1F" w:rsidRPr="0005763B" w:rsidRDefault="000D0B1F" w:rsidP="000D0B1F">
      <w:pPr>
        <w:rPr>
          <w:rFonts w:cs="Arial"/>
          <w:b/>
          <w:i/>
          <w:sz w:val="28"/>
          <w:szCs w:val="28"/>
        </w:rPr>
      </w:pPr>
    </w:p>
    <w:p w14:paraId="11046C80" w14:textId="77777777" w:rsidR="000D0B1F" w:rsidRPr="0005763B" w:rsidRDefault="000D0B1F" w:rsidP="000D0B1F">
      <w:pPr>
        <w:rPr>
          <w:rFonts w:cs="Arial"/>
          <w:szCs w:val="22"/>
        </w:rPr>
      </w:pPr>
      <w:r w:rsidRPr="0005763B">
        <w:rPr>
          <w:rFonts w:cs="Arial"/>
          <w:szCs w:val="22"/>
        </w:rPr>
        <w:t xml:space="preserve">Steam cookers (steamers) provide a fast cooking option for preparing large quantities of food, while retaining vital nutrients in the cooked product. In addition, steamers can be used to gently heat food products. Steamers come in a variety of configurations, including countertop models, wall mounted models and floor models mounted on a stand, pedestal or cabinet style base. A steamer may consist of one to four stacked cavities, though two compartment steamers are the most prevalent in the industry. The cavity is usually designed to accommodate a standard 12" x 20" hotel pan. </w:t>
      </w:r>
    </w:p>
    <w:p w14:paraId="71C323D1" w14:textId="77777777" w:rsidR="000D0B1F" w:rsidRPr="0005763B" w:rsidRDefault="000D0B1F" w:rsidP="000D0B1F">
      <w:pPr>
        <w:rPr>
          <w:rFonts w:cs="Arial"/>
          <w:szCs w:val="22"/>
        </w:rPr>
      </w:pPr>
    </w:p>
    <w:p w14:paraId="66420767" w14:textId="77777777" w:rsidR="000D0B1F" w:rsidRPr="0005763B" w:rsidRDefault="000D0B1F" w:rsidP="000D0B1F">
      <w:pPr>
        <w:rPr>
          <w:rFonts w:cs="Arial"/>
          <w:szCs w:val="22"/>
        </w:rPr>
      </w:pPr>
      <w:r w:rsidRPr="0005763B">
        <w:rPr>
          <w:rFonts w:cs="Arial"/>
          <w:szCs w:val="22"/>
        </w:rPr>
        <w:t xml:space="preserve">The steam itself can be produced several ways. Many compartment steamers have an external (with respect to the cooking compartment) gas, electric, or service steam powered boiler that produces potable steam under pressure. This pressurized steam is delivered to the cooking compartment as demanded by the control settings. However, in the case of a pressureless steamer, the compartment is openly connected to a condensate drain and the steam environment within the compartment cannot sustain a pressure above atmospheric (both raw steam and condensate exit the cooking cavity through this drain). </w:t>
      </w:r>
    </w:p>
    <w:p w14:paraId="0E22EBA3" w14:textId="77777777" w:rsidR="000D0B1F" w:rsidRPr="0005763B" w:rsidRDefault="000D0B1F" w:rsidP="000D0B1F">
      <w:pPr>
        <w:rPr>
          <w:rFonts w:cs="Arial"/>
          <w:szCs w:val="22"/>
        </w:rPr>
      </w:pPr>
    </w:p>
    <w:p w14:paraId="6CB6914C" w14:textId="77777777" w:rsidR="000D0B1F" w:rsidRPr="0005763B" w:rsidRDefault="000D0B1F" w:rsidP="000D0B1F">
      <w:pPr>
        <w:rPr>
          <w:rFonts w:cs="Arial"/>
          <w:szCs w:val="22"/>
        </w:rPr>
      </w:pPr>
      <w:r w:rsidRPr="0005763B">
        <w:rPr>
          <w:rFonts w:cs="Arial"/>
          <w:szCs w:val="22"/>
        </w:rPr>
        <w:t>Steam also may be produced by a steam generator located within (or directly connected to) the cooking cavity. This method differs from the boiler based steamers in that the steam is produced at (or slightly above) the compartment operating pressure (i.e., atmospheric pressure). This strategy is not used for pressure steamers. A steamer may produce steam by boiling water poured directly into the cooking compartment prior to operation (this is the simplest form of an internal steam generator, typically referred to as a “connectionless” steamer). The electric or gas heaters are typically located directly beneath the compartment’s floor.</w:t>
      </w:r>
    </w:p>
    <w:p w14:paraId="32F0FC95" w14:textId="77777777" w:rsidR="000D0B1F" w:rsidRPr="0005763B" w:rsidRDefault="000D0B1F" w:rsidP="000D0B1F">
      <w:pPr>
        <w:rPr>
          <w:rFonts w:cs="Arial"/>
          <w:szCs w:val="22"/>
        </w:rPr>
      </w:pPr>
    </w:p>
    <w:p w14:paraId="6216B03A" w14:textId="77777777" w:rsidR="000D0B1F" w:rsidRPr="0005763B" w:rsidRDefault="000D0B1F" w:rsidP="000D0B1F">
      <w:pPr>
        <w:rPr>
          <w:rFonts w:ascii="Times New Roman" w:hAnsi="Times New Roman"/>
          <w:sz w:val="24"/>
        </w:rPr>
      </w:pPr>
      <w:r w:rsidRPr="0005763B">
        <w:rPr>
          <w:rFonts w:cs="Arial"/>
          <w:szCs w:val="22"/>
        </w:rPr>
        <w:t xml:space="preserve">With the availability of ENERGY STAR® rated models of steam cookers, it is fairly straightforward to differentiate between high efficiency and standard efficiency models. Steamer performance is determined by applying the ASTM Standard Test Method for the Performance of Steam Cookers (F1484). The ASTM standard test method is considered to be the industry standard for quantifying the efficiency and performance of steamers. </w:t>
      </w:r>
    </w:p>
    <w:p w14:paraId="393A0AAD" w14:textId="1D8906C4" w:rsidR="00872913" w:rsidRPr="0005763B" w:rsidRDefault="00872913" w:rsidP="00872913">
      <w:pPr>
        <w:rPr>
          <w:rFonts w:cs="Arial"/>
          <w:b/>
          <w:i/>
          <w:sz w:val="20"/>
          <w:szCs w:val="20"/>
        </w:rPr>
      </w:pPr>
    </w:p>
    <w:p w14:paraId="393A0AAE" w14:textId="77777777" w:rsidR="009C5CA7" w:rsidRPr="0005763B" w:rsidRDefault="009C5CA7" w:rsidP="009C5CA7">
      <w:pPr>
        <w:pStyle w:val="Heading2"/>
        <w:keepNext w:val="0"/>
      </w:pPr>
      <w:bookmarkStart w:id="40" w:name="_Toc304800203"/>
      <w:bookmarkStart w:id="41" w:name="_Toc324318339"/>
      <w:bookmarkStart w:id="42" w:name="_Toc324340483"/>
      <w:bookmarkStart w:id="43" w:name="_Toc386717893"/>
      <w:r w:rsidRPr="0005763B">
        <w:t>1.</w:t>
      </w:r>
      <w:r w:rsidR="00806070" w:rsidRPr="0005763B">
        <w:t>3</w:t>
      </w:r>
      <w:r w:rsidRPr="0005763B">
        <w:t xml:space="preserve"> </w:t>
      </w:r>
      <w:r w:rsidR="002E6162" w:rsidRPr="0005763B">
        <w:t xml:space="preserve">Measure Application </w:t>
      </w:r>
      <w:bookmarkEnd w:id="40"/>
      <w:r w:rsidR="002E6162" w:rsidRPr="0005763B">
        <w:t>Type</w:t>
      </w:r>
      <w:bookmarkEnd w:id="41"/>
      <w:bookmarkEnd w:id="42"/>
      <w:bookmarkEnd w:id="43"/>
      <w:r w:rsidR="00FA595F" w:rsidRPr="0005763B">
        <w:t xml:space="preserve"> </w:t>
      </w:r>
    </w:p>
    <w:p w14:paraId="27CE558E" w14:textId="77777777" w:rsidR="000D0B1F" w:rsidRPr="0005763B" w:rsidRDefault="000D0B1F" w:rsidP="000D0B1F">
      <w:pPr>
        <w:rPr>
          <w:rFonts w:cs="Arial"/>
          <w:szCs w:val="22"/>
        </w:rPr>
      </w:pPr>
      <w:r w:rsidRPr="0005763B">
        <w:rPr>
          <w:rFonts w:cs="Arial"/>
          <w:szCs w:val="22"/>
        </w:rPr>
        <w:t>The DEER Measure Cost Data Users Guide</w:t>
      </w:r>
      <w:r w:rsidRPr="0005763B">
        <w:rPr>
          <w:rFonts w:cs="Arial"/>
          <w:szCs w:val="22"/>
        </w:rPr>
        <w:fldChar w:fldCharType="begin"/>
      </w:r>
      <w:r w:rsidRPr="0005763B">
        <w:rPr>
          <w:rFonts w:cs="Arial"/>
          <w:szCs w:val="22"/>
        </w:rPr>
        <w:instrText xml:space="preserve"> XE "DEER Measure Cost Data Users Guide" </w:instrText>
      </w:r>
      <w:r w:rsidRPr="0005763B">
        <w:rPr>
          <w:rFonts w:cs="Arial"/>
          <w:szCs w:val="22"/>
        </w:rPr>
        <w:fldChar w:fldCharType="end"/>
      </w:r>
      <w:r w:rsidRPr="0005763B">
        <w:rPr>
          <w:rFonts w:cs="Arial"/>
          <w:szCs w:val="22"/>
        </w:rPr>
        <w:t>, version 2.01</w:t>
      </w:r>
      <w:r w:rsidRPr="0005763B">
        <w:rPr>
          <w:rFonts w:cs="Arial"/>
          <w:szCs w:val="22"/>
          <w:vertAlign w:val="superscript"/>
        </w:rPr>
        <w:endnoteReference w:id="3"/>
      </w:r>
      <w:r w:rsidRPr="0005763B">
        <w:rPr>
          <w:rFonts w:cs="Arial"/>
          <w:szCs w:val="22"/>
        </w:rPr>
        <w:t>, defines the terms as follows:</w:t>
      </w:r>
    </w:p>
    <w:p w14:paraId="31B4EAF9" w14:textId="77777777" w:rsidR="000D0B1F" w:rsidRPr="0005763B" w:rsidRDefault="000D0B1F" w:rsidP="000D0B1F">
      <w:pPr>
        <w:numPr>
          <w:ilvl w:val="0"/>
          <w:numId w:val="9"/>
        </w:numPr>
        <w:rPr>
          <w:rFonts w:cs="Arial"/>
          <w:i/>
          <w:szCs w:val="22"/>
        </w:rPr>
      </w:pPr>
      <w:r w:rsidRPr="0005763B">
        <w:rPr>
          <w:rFonts w:cs="Arial"/>
          <w:szCs w:val="22"/>
        </w:rPr>
        <w:t xml:space="preserve">Early Retirement (ER) – replacing a working technology prior to failure. </w:t>
      </w:r>
      <w:r w:rsidRPr="0005763B">
        <w:rPr>
          <w:rFonts w:cs="Arial"/>
          <w:i/>
          <w:szCs w:val="22"/>
        </w:rPr>
        <w:t>Previously known as RET.</w:t>
      </w:r>
    </w:p>
    <w:p w14:paraId="04A729C1" w14:textId="77777777" w:rsidR="000D0B1F" w:rsidRPr="0005763B" w:rsidRDefault="000D0B1F" w:rsidP="000D0B1F">
      <w:pPr>
        <w:numPr>
          <w:ilvl w:val="0"/>
          <w:numId w:val="9"/>
        </w:numPr>
        <w:rPr>
          <w:rFonts w:cs="Arial"/>
          <w:szCs w:val="22"/>
        </w:rPr>
      </w:pPr>
      <w:r w:rsidRPr="0005763B">
        <w:rPr>
          <w:rFonts w:cs="Arial"/>
          <w:szCs w:val="22"/>
        </w:rPr>
        <w:t>Replace on Burnout</w:t>
      </w:r>
      <w:r w:rsidRPr="0005763B">
        <w:rPr>
          <w:rFonts w:cs="Arial"/>
          <w:szCs w:val="22"/>
        </w:rPr>
        <w:fldChar w:fldCharType="begin"/>
      </w:r>
      <w:r w:rsidRPr="0005763B">
        <w:rPr>
          <w:rFonts w:cs="Arial"/>
          <w:szCs w:val="22"/>
        </w:rPr>
        <w:instrText xml:space="preserve"> XE "Replace on Burnout" </w:instrText>
      </w:r>
      <w:r w:rsidRPr="0005763B">
        <w:rPr>
          <w:rFonts w:cs="Arial"/>
          <w:szCs w:val="22"/>
        </w:rPr>
        <w:fldChar w:fldCharType="end"/>
      </w:r>
      <w:r w:rsidRPr="0005763B">
        <w:rPr>
          <w:rFonts w:cs="Arial"/>
          <w:szCs w:val="22"/>
        </w:rPr>
        <w:t xml:space="preserve"> (ROB) – replacing a technology at the end of its useful life.</w:t>
      </w:r>
    </w:p>
    <w:p w14:paraId="1BF975AE" w14:textId="77777777" w:rsidR="000D0B1F" w:rsidRPr="0005763B" w:rsidRDefault="000D0B1F" w:rsidP="000D0B1F">
      <w:pPr>
        <w:numPr>
          <w:ilvl w:val="0"/>
          <w:numId w:val="9"/>
        </w:numPr>
        <w:rPr>
          <w:rFonts w:cs="Arial"/>
          <w:szCs w:val="22"/>
        </w:rPr>
      </w:pPr>
      <w:r w:rsidRPr="0005763B">
        <w:rPr>
          <w:rFonts w:cs="Arial"/>
          <w:szCs w:val="22"/>
        </w:rPr>
        <w:t>New Construction</w:t>
      </w:r>
      <w:r w:rsidRPr="0005763B">
        <w:rPr>
          <w:rFonts w:cs="Arial"/>
          <w:szCs w:val="22"/>
        </w:rPr>
        <w:fldChar w:fldCharType="begin"/>
      </w:r>
      <w:r w:rsidRPr="0005763B">
        <w:rPr>
          <w:rFonts w:cs="Arial"/>
          <w:szCs w:val="22"/>
        </w:rPr>
        <w:instrText xml:space="preserve"> XE "New Construction" </w:instrText>
      </w:r>
      <w:r w:rsidRPr="0005763B">
        <w:rPr>
          <w:rFonts w:cs="Arial"/>
          <w:szCs w:val="22"/>
        </w:rPr>
        <w:fldChar w:fldCharType="end"/>
      </w:r>
      <w:r w:rsidRPr="0005763B">
        <w:rPr>
          <w:rFonts w:cs="Arial"/>
          <w:szCs w:val="22"/>
        </w:rPr>
        <w:t xml:space="preserve"> (NC) – installing a technology in a new construction or major renovation project.</w:t>
      </w:r>
    </w:p>
    <w:p w14:paraId="4C246043" w14:textId="77777777" w:rsidR="000D0B1F" w:rsidRPr="0005763B" w:rsidRDefault="000D0B1F" w:rsidP="000D0B1F">
      <w:pPr>
        <w:ind w:left="720"/>
        <w:rPr>
          <w:rFonts w:cs="Arial"/>
          <w:szCs w:val="22"/>
        </w:rPr>
      </w:pPr>
    </w:p>
    <w:p w14:paraId="2A8DD231" w14:textId="77777777" w:rsidR="000D0B1F" w:rsidRPr="0005763B" w:rsidRDefault="000D0B1F" w:rsidP="000D0B1F">
      <w:pPr>
        <w:rPr>
          <w:rFonts w:cs="Arial"/>
          <w:szCs w:val="22"/>
        </w:rPr>
      </w:pPr>
      <w:r w:rsidRPr="0005763B">
        <w:rPr>
          <w:rFonts w:cs="Arial"/>
          <w:szCs w:val="22"/>
        </w:rPr>
        <w:t xml:space="preserve">Since there are no EM&amp;V studies on the useful life of steamers and it is standard practice in the commercial foodservice industry to purchase equipment only when it is needed (e.g. replacement or additional capacity), this measure is focused on ROB and NC applications only. </w:t>
      </w:r>
    </w:p>
    <w:p w14:paraId="393A0AB0" w14:textId="77777777" w:rsidR="00784500" w:rsidRPr="0005763B" w:rsidRDefault="00784500" w:rsidP="009C5CA7">
      <w:pPr>
        <w:rPr>
          <w:rFonts w:cs="Arial"/>
          <w:szCs w:val="22"/>
        </w:rPr>
      </w:pPr>
    </w:p>
    <w:p w14:paraId="393A0AB1" w14:textId="7AD5D2A9" w:rsidR="009C5CA7" w:rsidRPr="0005763B" w:rsidRDefault="009C5CA7" w:rsidP="009C5CA7">
      <w:pPr>
        <w:rPr>
          <w:rFonts w:cs="Arial"/>
          <w:sz w:val="20"/>
          <w:szCs w:val="20"/>
        </w:rPr>
      </w:pPr>
      <w:r w:rsidRPr="0005763B">
        <w:rPr>
          <w:rFonts w:cs="Arial"/>
          <w:sz w:val="20"/>
          <w:szCs w:val="20"/>
        </w:rPr>
        <w:t>The DEER Measure Cost Data Users Guide</w:t>
      </w:r>
      <w:r w:rsidR="00AF1807" w:rsidRPr="0005763B">
        <w:rPr>
          <w:rFonts w:cs="Arial"/>
          <w:sz w:val="20"/>
          <w:szCs w:val="20"/>
        </w:rPr>
        <w:t xml:space="preserve"> </w:t>
      </w:r>
      <w:r w:rsidR="007B2E26" w:rsidRPr="0005763B">
        <w:rPr>
          <w:rFonts w:cs="Arial"/>
          <w:sz w:val="20"/>
          <w:szCs w:val="20"/>
        </w:rPr>
        <w:t xml:space="preserve">found on </w:t>
      </w:r>
      <w:hyperlink r:id="rId25" w:history="1">
        <w:r w:rsidR="007B2E26" w:rsidRPr="0005763B">
          <w:rPr>
            <w:rStyle w:val="Hyperlink"/>
            <w:rFonts w:cs="Arial"/>
            <w:sz w:val="20"/>
            <w:szCs w:val="20"/>
          </w:rPr>
          <w:t>www.deeresources.com</w:t>
        </w:r>
      </w:hyperlink>
      <w:r w:rsidR="007B2E26" w:rsidRPr="0005763B">
        <w:rPr>
          <w:rFonts w:cs="Arial"/>
          <w:sz w:val="20"/>
          <w:szCs w:val="20"/>
        </w:rPr>
        <w:t xml:space="preserve"> under</w:t>
      </w:r>
      <w:r w:rsidR="003541A6" w:rsidRPr="0005763B">
        <w:rPr>
          <w:rFonts w:cs="Arial"/>
          <w:sz w:val="20"/>
          <w:szCs w:val="20"/>
        </w:rPr>
        <w:t xml:space="preserve"> </w:t>
      </w:r>
      <w:r w:rsidR="007B2E26" w:rsidRPr="0005763B">
        <w:rPr>
          <w:rFonts w:cs="Arial"/>
          <w:i/>
          <w:sz w:val="20"/>
          <w:szCs w:val="20"/>
        </w:rPr>
        <w:t>DEER201</w:t>
      </w:r>
      <w:r w:rsidR="000D0B1F" w:rsidRPr="0005763B">
        <w:rPr>
          <w:rFonts w:cs="Arial"/>
          <w:i/>
          <w:sz w:val="20"/>
          <w:szCs w:val="20"/>
        </w:rPr>
        <w:t>4</w:t>
      </w:r>
      <w:r w:rsidR="007B2E26" w:rsidRPr="0005763B">
        <w:rPr>
          <w:rFonts w:cs="Arial"/>
          <w:i/>
          <w:sz w:val="20"/>
          <w:szCs w:val="20"/>
        </w:rPr>
        <w:t>Database Format</w:t>
      </w:r>
      <w:r w:rsidR="007B2E26" w:rsidRPr="0005763B">
        <w:rPr>
          <w:rFonts w:cs="Arial"/>
          <w:sz w:val="20"/>
          <w:szCs w:val="20"/>
        </w:rPr>
        <w:t xml:space="preserve"> hyperlink, </w:t>
      </w:r>
      <w:r w:rsidR="007B2E26" w:rsidRPr="0005763B">
        <w:rPr>
          <w:rStyle w:val="breadcrumbs"/>
          <w:rFonts w:cs="Arial"/>
          <w:color w:val="333333"/>
          <w:sz w:val="19"/>
          <w:szCs w:val="19"/>
          <w:lang w:val="en-GB"/>
        </w:rPr>
        <w:t>DEER</w:t>
      </w:r>
      <w:r w:rsidR="000D0B1F" w:rsidRPr="0005763B">
        <w:rPr>
          <w:rStyle w:val="breadcrumbs"/>
          <w:rFonts w:cs="Arial"/>
          <w:color w:val="333333"/>
          <w:sz w:val="19"/>
          <w:szCs w:val="19"/>
          <w:lang w:val="en-GB"/>
        </w:rPr>
        <w:t>20</w:t>
      </w:r>
      <w:r w:rsidR="007B2E26" w:rsidRPr="0005763B">
        <w:rPr>
          <w:rStyle w:val="breadcrumbs"/>
          <w:rFonts w:cs="Arial"/>
          <w:color w:val="333333"/>
          <w:sz w:val="19"/>
          <w:szCs w:val="19"/>
          <w:lang w:val="en-GB"/>
        </w:rPr>
        <w:t>14</w:t>
      </w:r>
      <w:r w:rsidR="003541A6" w:rsidRPr="0005763B">
        <w:rPr>
          <w:rFonts w:cs="Arial"/>
          <w:color w:val="333333"/>
          <w:sz w:val="19"/>
          <w:szCs w:val="19"/>
          <w:lang w:val="en-GB"/>
        </w:rPr>
        <w:t>,</w:t>
      </w:r>
      <w:r w:rsidRPr="0005763B">
        <w:rPr>
          <w:rFonts w:cs="Arial"/>
          <w:sz w:val="20"/>
          <w:szCs w:val="20"/>
        </w:rPr>
        <w:t xml:space="preserve"> </w:t>
      </w:r>
      <w:r w:rsidR="007B2E26" w:rsidRPr="0005763B">
        <w:rPr>
          <w:rFonts w:cs="Arial"/>
          <w:sz w:val="20"/>
          <w:szCs w:val="20"/>
        </w:rPr>
        <w:t xml:space="preserve">spreadsheet </w:t>
      </w:r>
      <w:r w:rsidR="007B2E26" w:rsidRPr="0005763B">
        <w:rPr>
          <w:rFonts w:cs="Arial"/>
          <w:i/>
          <w:sz w:val="20"/>
          <w:szCs w:val="20"/>
        </w:rPr>
        <w:t>SPTdata_format-V0.97.xls</w:t>
      </w:r>
      <w:r w:rsidRPr="0005763B">
        <w:rPr>
          <w:rFonts w:cs="Arial"/>
          <w:sz w:val="20"/>
          <w:szCs w:val="20"/>
        </w:rPr>
        <w:t>, defines the terms as follows:</w:t>
      </w:r>
    </w:p>
    <w:p w14:paraId="393A0AB2" w14:textId="77777777" w:rsidR="009C5CA7" w:rsidRPr="0005763B" w:rsidRDefault="009C5CA7" w:rsidP="009C5CA7">
      <w:pPr>
        <w:rPr>
          <w:i/>
        </w:rPr>
      </w:pPr>
    </w:p>
    <w:p w14:paraId="393A0AB3" w14:textId="5C7850A2" w:rsidR="00BD02D0" w:rsidRPr="0005763B" w:rsidRDefault="00BD02D0" w:rsidP="00BD02D0">
      <w:pPr>
        <w:pStyle w:val="Caption"/>
        <w:keepNext/>
        <w:rPr>
          <w:rFonts w:ascii="Calibri" w:hAnsi="Calibri" w:cs="Calibri"/>
          <w:sz w:val="26"/>
          <w:szCs w:val="26"/>
        </w:rPr>
      </w:pPr>
      <w:bookmarkStart w:id="44" w:name="_Toc324427642"/>
      <w:r w:rsidRPr="0005763B">
        <w:lastRenderedPageBreak/>
        <w:t xml:space="preserve">Table </w:t>
      </w:r>
      <w:bookmarkStart w:id="45" w:name="RANGE!B222"/>
      <w:r w:rsidR="000D0B1F" w:rsidRPr="0005763B">
        <w:t>2</w:t>
      </w:r>
      <w:r w:rsidRPr="0005763B">
        <w:rPr>
          <w:rFonts w:ascii="Calibri" w:hAnsi="Calibri" w:cs="Calibri"/>
          <w:sz w:val="26"/>
          <w:szCs w:val="26"/>
        </w:rPr>
        <w:t xml:space="preserve"> </w:t>
      </w:r>
      <w:r w:rsidRPr="0005763B">
        <w:rPr>
          <w:rFonts w:cs="Arial"/>
        </w:rPr>
        <w:t>Measure</w:t>
      </w:r>
      <w:r w:rsidR="003541A6" w:rsidRPr="0005763B">
        <w:rPr>
          <w:rFonts w:cs="Arial"/>
        </w:rPr>
        <w:t xml:space="preserve"> </w:t>
      </w:r>
      <w:r w:rsidRPr="0005763B">
        <w:rPr>
          <w:rFonts w:cs="Arial"/>
        </w:rPr>
        <w:t>Application</w:t>
      </w:r>
      <w:r w:rsidR="003541A6" w:rsidRPr="0005763B">
        <w:rPr>
          <w:rFonts w:cs="Arial"/>
        </w:rPr>
        <w:t xml:space="preserve"> </w:t>
      </w:r>
      <w:r w:rsidRPr="0005763B">
        <w:rPr>
          <w:rFonts w:cs="Arial"/>
        </w:rPr>
        <w:t>Type</w:t>
      </w:r>
      <w:bookmarkEnd w:id="44"/>
      <w:bookmarkEnd w:id="45"/>
      <w:r w:rsidR="00C87539" w:rsidRPr="0005763B">
        <w:rPr>
          <w:rStyle w:val="EndnoteReference"/>
          <w:rFonts w:cs="Arial"/>
        </w:rPr>
        <w:endnoteReference w:id="4"/>
      </w:r>
    </w:p>
    <w:p w14:paraId="393A0AB4" w14:textId="35FB4B39" w:rsidR="00BD02D0" w:rsidRPr="0005763B" w:rsidRDefault="00BD02D0" w:rsidP="00BD02D0">
      <w:pPr>
        <w:keepNext/>
      </w:pPr>
      <w:r w:rsidRPr="0005763B">
        <w:rPr>
          <w:rFonts w:ascii="Calibri" w:hAnsi="Calibri" w:cs="Calibri"/>
          <w:i/>
          <w:iCs/>
          <w:szCs w:val="22"/>
        </w:rPr>
        <w:t>Identifies the measure application type in the Measure Implemenation table</w:t>
      </w:r>
      <w:r w:rsidR="003541A6" w:rsidRPr="0005763B">
        <w:rPr>
          <w:rFonts w:ascii="Calibri" w:hAnsi="Calibri" w:cs="Calibri"/>
          <w:i/>
          <w:iCs/>
          <w:szCs w:val="22"/>
        </w:rPr>
        <w:t xml:space="preserve"> in DEER201</w:t>
      </w:r>
      <w:r w:rsidR="000D0B1F" w:rsidRPr="0005763B">
        <w:rPr>
          <w:rFonts w:ascii="Calibri" w:hAnsi="Calibri" w:cs="Calibri"/>
          <w:i/>
          <w:iCs/>
          <w:szCs w:val="22"/>
        </w:rPr>
        <w:t>4</w:t>
      </w:r>
    </w:p>
    <w:tbl>
      <w:tblPr>
        <w:tblW w:w="9090" w:type="dxa"/>
        <w:tblInd w:w="108" w:type="dxa"/>
        <w:tblLook w:val="04A0" w:firstRow="1" w:lastRow="0" w:firstColumn="1" w:lastColumn="0" w:noHBand="0" w:noVBand="1"/>
      </w:tblPr>
      <w:tblGrid>
        <w:gridCol w:w="900"/>
        <w:gridCol w:w="2610"/>
        <w:gridCol w:w="5580"/>
      </w:tblGrid>
      <w:tr w:rsidR="004E0860" w:rsidRPr="00BD02D0" w14:paraId="2AF7921A" w14:textId="77777777" w:rsidTr="004F2EE8">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14:paraId="7E55A37B" w14:textId="77777777" w:rsidR="004E0860" w:rsidRPr="00453CE7" w:rsidRDefault="004E0860" w:rsidP="004F2EE8">
            <w:pPr>
              <w:keepNext/>
              <w:rPr>
                <w:rFonts w:ascii="Calibri" w:hAnsi="Calibri" w:cs="Calibri"/>
                <w:b/>
                <w:color w:val="000000"/>
                <w:szCs w:val="22"/>
              </w:rPr>
            </w:pPr>
            <w:r w:rsidRPr="00453CE7">
              <w:rPr>
                <w:rFonts w:ascii="Calibri" w:hAnsi="Calibri" w:cs="Calibri"/>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14:paraId="366DA67C" w14:textId="77777777" w:rsidR="004E0860" w:rsidRPr="00453CE7" w:rsidRDefault="004E0860" w:rsidP="004F2EE8">
            <w:pPr>
              <w:keepNext/>
              <w:rPr>
                <w:rFonts w:ascii="Calibri" w:hAnsi="Calibri" w:cs="Calibri"/>
                <w:b/>
                <w:color w:val="000000"/>
                <w:szCs w:val="22"/>
              </w:rPr>
            </w:pPr>
            <w:r w:rsidRPr="00453CE7">
              <w:rPr>
                <w:rFonts w:ascii="Calibri" w:hAnsi="Calibri" w:cs="Calibri"/>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14:paraId="2798C62E" w14:textId="77777777" w:rsidR="004E0860" w:rsidRPr="00453CE7" w:rsidRDefault="004E0860" w:rsidP="004F2EE8">
            <w:pPr>
              <w:keepNext/>
              <w:rPr>
                <w:rFonts w:ascii="Calibri" w:hAnsi="Calibri" w:cs="Calibri"/>
                <w:b/>
                <w:color w:val="000000"/>
                <w:szCs w:val="22"/>
              </w:rPr>
            </w:pPr>
            <w:r w:rsidRPr="00453CE7">
              <w:rPr>
                <w:rFonts w:ascii="Calibri" w:hAnsi="Calibri" w:cs="Calibri"/>
                <w:b/>
                <w:color w:val="000000"/>
                <w:szCs w:val="22"/>
              </w:rPr>
              <w:t>Comment</w:t>
            </w:r>
          </w:p>
        </w:tc>
      </w:tr>
      <w:tr w:rsidR="004E0860" w:rsidRPr="00BD02D0" w14:paraId="474BEF8E" w14:textId="77777777" w:rsidTr="004F2EE8">
        <w:trPr>
          <w:trHeight w:val="600"/>
        </w:trPr>
        <w:tc>
          <w:tcPr>
            <w:tcW w:w="900" w:type="dxa"/>
            <w:tcBorders>
              <w:top w:val="nil"/>
              <w:left w:val="single" w:sz="4" w:space="0" w:color="auto"/>
              <w:bottom w:val="nil"/>
              <w:right w:val="nil"/>
            </w:tcBorders>
            <w:shd w:val="clear" w:color="auto" w:fill="auto"/>
            <w:noWrap/>
            <w:vAlign w:val="center"/>
            <w:hideMark/>
          </w:tcPr>
          <w:p w14:paraId="76ACBC8B" w14:textId="77777777" w:rsidR="004E0860" w:rsidRPr="00071448" w:rsidRDefault="004E0860" w:rsidP="004F2EE8">
            <w:pPr>
              <w:keepNext/>
              <w:rPr>
                <w:rFonts w:ascii="Calibri" w:hAnsi="Calibri" w:cs="Calibri"/>
                <w:szCs w:val="22"/>
              </w:rPr>
            </w:pPr>
            <w:r w:rsidRPr="00071448">
              <w:rPr>
                <w:rFonts w:ascii="Calibri" w:hAnsi="Calibri" w:cs="Calibri"/>
                <w:szCs w:val="22"/>
              </w:rPr>
              <w:t>ER</w:t>
            </w:r>
          </w:p>
        </w:tc>
        <w:tc>
          <w:tcPr>
            <w:tcW w:w="2610" w:type="dxa"/>
            <w:tcBorders>
              <w:top w:val="nil"/>
              <w:left w:val="nil"/>
              <w:bottom w:val="nil"/>
              <w:right w:val="nil"/>
            </w:tcBorders>
            <w:shd w:val="clear" w:color="auto" w:fill="auto"/>
            <w:noWrap/>
            <w:vAlign w:val="center"/>
            <w:hideMark/>
          </w:tcPr>
          <w:p w14:paraId="5BCA1D2D" w14:textId="77777777" w:rsidR="004E0860" w:rsidRPr="00071448" w:rsidRDefault="004E0860" w:rsidP="004F2EE8">
            <w:pPr>
              <w:keepNext/>
              <w:rPr>
                <w:rFonts w:ascii="Calibri" w:hAnsi="Calibri" w:cs="Calibri"/>
                <w:szCs w:val="22"/>
              </w:rPr>
            </w:pPr>
            <w:r w:rsidRPr="00071448">
              <w:rPr>
                <w:rFonts w:ascii="Calibri" w:hAnsi="Calibri" w:cs="Calibri"/>
                <w:szCs w:val="22"/>
              </w:rPr>
              <w:t>Early retirement</w:t>
            </w:r>
          </w:p>
        </w:tc>
        <w:tc>
          <w:tcPr>
            <w:tcW w:w="5580" w:type="dxa"/>
            <w:tcBorders>
              <w:top w:val="nil"/>
              <w:left w:val="nil"/>
              <w:bottom w:val="nil"/>
              <w:right w:val="single" w:sz="4" w:space="0" w:color="auto"/>
            </w:tcBorders>
            <w:shd w:val="clear" w:color="auto" w:fill="auto"/>
            <w:vAlign w:val="center"/>
            <w:hideMark/>
          </w:tcPr>
          <w:p w14:paraId="73CE2AC6" w14:textId="77777777" w:rsidR="004E0860" w:rsidRPr="00071448" w:rsidRDefault="004E0860" w:rsidP="004F2EE8">
            <w:pPr>
              <w:keepNext/>
              <w:rPr>
                <w:rFonts w:ascii="Calibri" w:hAnsi="Calibri" w:cs="Calibri"/>
                <w:i/>
                <w:iCs/>
                <w:szCs w:val="22"/>
              </w:rPr>
            </w:pPr>
            <w:r w:rsidRPr="00B73E72">
              <w:rPr>
                <w:rFonts w:ascii="Calibri" w:hAnsi="Calibri" w:cs="Calibri"/>
                <w:i/>
                <w:iCs/>
                <w:szCs w:val="22"/>
              </w:rPr>
              <w:t>Measure is more efficient than code/std; Dual baseline, full measure costs required</w:t>
            </w:r>
          </w:p>
        </w:tc>
      </w:tr>
      <w:tr w:rsidR="004E0860" w:rsidRPr="00BD02D0" w14:paraId="65516277" w14:textId="77777777" w:rsidTr="004F2EE8">
        <w:trPr>
          <w:trHeight w:val="600"/>
        </w:trPr>
        <w:tc>
          <w:tcPr>
            <w:tcW w:w="900" w:type="dxa"/>
            <w:tcBorders>
              <w:top w:val="nil"/>
              <w:left w:val="single" w:sz="4" w:space="0" w:color="auto"/>
              <w:bottom w:val="nil"/>
              <w:right w:val="nil"/>
            </w:tcBorders>
            <w:shd w:val="clear" w:color="auto" w:fill="auto"/>
            <w:noWrap/>
            <w:vAlign w:val="center"/>
            <w:hideMark/>
          </w:tcPr>
          <w:p w14:paraId="4731FD91" w14:textId="77777777" w:rsidR="004E0860" w:rsidRPr="00071448" w:rsidRDefault="004E0860" w:rsidP="004F2EE8">
            <w:pPr>
              <w:keepNext/>
              <w:rPr>
                <w:rFonts w:ascii="Calibri" w:hAnsi="Calibri" w:cs="Calibri"/>
                <w:szCs w:val="22"/>
              </w:rPr>
            </w:pPr>
            <w:r w:rsidRPr="00071448">
              <w:rPr>
                <w:rFonts w:ascii="Calibri" w:hAnsi="Calibri" w:cs="Calibri"/>
                <w:szCs w:val="22"/>
              </w:rPr>
              <w:t>ROB</w:t>
            </w:r>
          </w:p>
        </w:tc>
        <w:tc>
          <w:tcPr>
            <w:tcW w:w="2610" w:type="dxa"/>
            <w:tcBorders>
              <w:top w:val="nil"/>
              <w:left w:val="nil"/>
              <w:bottom w:val="nil"/>
              <w:right w:val="nil"/>
            </w:tcBorders>
            <w:shd w:val="clear" w:color="auto" w:fill="auto"/>
            <w:noWrap/>
            <w:vAlign w:val="center"/>
            <w:hideMark/>
          </w:tcPr>
          <w:p w14:paraId="63D97B7D" w14:textId="77777777" w:rsidR="004E0860" w:rsidRPr="00071448" w:rsidRDefault="004E0860" w:rsidP="004F2EE8">
            <w:pPr>
              <w:keepNext/>
              <w:rPr>
                <w:rFonts w:ascii="Calibri" w:hAnsi="Calibri" w:cs="Calibri"/>
                <w:szCs w:val="22"/>
              </w:rPr>
            </w:pPr>
            <w:r w:rsidRPr="00071448">
              <w:rPr>
                <w:rFonts w:ascii="Calibri" w:hAnsi="Calibri" w:cs="Calibri"/>
                <w:szCs w:val="22"/>
              </w:rPr>
              <w:t>Replace on Burnout</w:t>
            </w:r>
          </w:p>
        </w:tc>
        <w:tc>
          <w:tcPr>
            <w:tcW w:w="5580" w:type="dxa"/>
            <w:tcBorders>
              <w:top w:val="nil"/>
              <w:left w:val="nil"/>
              <w:bottom w:val="nil"/>
              <w:right w:val="single" w:sz="4" w:space="0" w:color="auto"/>
            </w:tcBorders>
            <w:shd w:val="clear" w:color="auto" w:fill="auto"/>
            <w:vAlign w:val="center"/>
            <w:hideMark/>
          </w:tcPr>
          <w:p w14:paraId="2963661E" w14:textId="77777777" w:rsidR="004E0860" w:rsidRPr="00071448" w:rsidRDefault="004E0860" w:rsidP="004F2EE8">
            <w:pPr>
              <w:keepNext/>
              <w:rPr>
                <w:rFonts w:ascii="Calibri" w:hAnsi="Calibri" w:cs="Calibri"/>
                <w:i/>
                <w:iCs/>
                <w:szCs w:val="22"/>
              </w:rPr>
            </w:pPr>
            <w:r w:rsidRPr="00B73E72">
              <w:rPr>
                <w:rFonts w:ascii="Calibri" w:hAnsi="Calibri" w:cs="Calibri"/>
                <w:i/>
                <w:iCs/>
                <w:szCs w:val="22"/>
              </w:rPr>
              <w:t>Single baseline (above code), incremental or full costs</w:t>
            </w:r>
          </w:p>
        </w:tc>
      </w:tr>
      <w:tr w:rsidR="004E0860" w:rsidRPr="00BD02D0" w14:paraId="23DBF850" w14:textId="77777777" w:rsidTr="004F2EE8">
        <w:trPr>
          <w:trHeight w:val="600"/>
        </w:trPr>
        <w:tc>
          <w:tcPr>
            <w:tcW w:w="900" w:type="dxa"/>
            <w:tcBorders>
              <w:top w:val="nil"/>
              <w:left w:val="single" w:sz="4" w:space="0" w:color="auto"/>
              <w:bottom w:val="nil"/>
              <w:right w:val="nil"/>
            </w:tcBorders>
            <w:shd w:val="clear" w:color="auto" w:fill="auto"/>
            <w:noWrap/>
            <w:vAlign w:val="center"/>
          </w:tcPr>
          <w:p w14:paraId="7E3B59B3" w14:textId="77777777" w:rsidR="004E0860" w:rsidRPr="00071448" w:rsidRDefault="004E0860" w:rsidP="004F2EE8">
            <w:pPr>
              <w:rPr>
                <w:rFonts w:ascii="Calibri" w:hAnsi="Calibri" w:cs="Calibri"/>
                <w:szCs w:val="22"/>
              </w:rPr>
            </w:pPr>
            <w:r w:rsidRPr="00071448">
              <w:rPr>
                <w:rFonts w:ascii="Calibri" w:hAnsi="Calibri" w:cs="Calibri"/>
                <w:szCs w:val="22"/>
              </w:rPr>
              <w:t>NC</w:t>
            </w:r>
          </w:p>
        </w:tc>
        <w:tc>
          <w:tcPr>
            <w:tcW w:w="2610" w:type="dxa"/>
            <w:tcBorders>
              <w:top w:val="nil"/>
              <w:left w:val="nil"/>
              <w:bottom w:val="nil"/>
              <w:right w:val="nil"/>
            </w:tcBorders>
            <w:shd w:val="clear" w:color="auto" w:fill="auto"/>
            <w:noWrap/>
            <w:vAlign w:val="center"/>
          </w:tcPr>
          <w:p w14:paraId="45ED2C80" w14:textId="77777777" w:rsidR="004E0860" w:rsidRPr="00071448" w:rsidRDefault="004E0860" w:rsidP="004F2EE8">
            <w:pPr>
              <w:rPr>
                <w:rFonts w:ascii="Calibri" w:hAnsi="Calibri" w:cs="Calibri"/>
                <w:szCs w:val="22"/>
              </w:rPr>
            </w:pPr>
            <w:r w:rsidRPr="00071448">
              <w:rPr>
                <w:rFonts w:ascii="Calibri" w:hAnsi="Calibri" w:cs="Calibri"/>
                <w:szCs w:val="22"/>
              </w:rPr>
              <w:t>New Construction</w:t>
            </w:r>
          </w:p>
        </w:tc>
        <w:tc>
          <w:tcPr>
            <w:tcW w:w="5580" w:type="dxa"/>
            <w:tcBorders>
              <w:top w:val="nil"/>
              <w:left w:val="nil"/>
              <w:bottom w:val="nil"/>
              <w:right w:val="single" w:sz="4" w:space="0" w:color="auto"/>
            </w:tcBorders>
            <w:shd w:val="clear" w:color="auto" w:fill="auto"/>
            <w:vAlign w:val="center"/>
            <w:hideMark/>
          </w:tcPr>
          <w:p w14:paraId="36D109BC" w14:textId="77777777" w:rsidR="004E0860" w:rsidRPr="00071448" w:rsidRDefault="004E0860" w:rsidP="004F2EE8">
            <w:pPr>
              <w:rPr>
                <w:rFonts w:ascii="Calibri" w:hAnsi="Calibri" w:cs="Calibri"/>
                <w:i/>
                <w:iCs/>
                <w:szCs w:val="22"/>
              </w:rPr>
            </w:pPr>
          </w:p>
          <w:p w14:paraId="0C6F45F8" w14:textId="77777777" w:rsidR="004E0860" w:rsidRPr="00071448" w:rsidRDefault="004E0860" w:rsidP="004F2EE8">
            <w:pPr>
              <w:rPr>
                <w:rFonts w:ascii="Calibri" w:hAnsi="Calibri" w:cs="Calibri"/>
                <w:i/>
                <w:iCs/>
                <w:szCs w:val="22"/>
              </w:rPr>
            </w:pPr>
            <w:r w:rsidRPr="00B73E72">
              <w:rPr>
                <w:rFonts w:ascii="Calibri" w:hAnsi="Calibri" w:cs="Calibri"/>
                <w:i/>
                <w:iCs/>
                <w:szCs w:val="22"/>
              </w:rPr>
              <w:t>Single baseline (above code), incremental or full costs</w:t>
            </w:r>
          </w:p>
        </w:tc>
      </w:tr>
      <w:tr w:rsidR="004E0860" w:rsidRPr="00BD02D0" w14:paraId="0CCC2FDE" w14:textId="77777777" w:rsidTr="004F2EE8">
        <w:trPr>
          <w:trHeight w:val="600"/>
        </w:trPr>
        <w:tc>
          <w:tcPr>
            <w:tcW w:w="900" w:type="dxa"/>
            <w:tcBorders>
              <w:top w:val="nil"/>
              <w:left w:val="single" w:sz="4" w:space="0" w:color="auto"/>
              <w:bottom w:val="single" w:sz="4" w:space="0" w:color="auto"/>
              <w:right w:val="nil"/>
            </w:tcBorders>
            <w:shd w:val="clear" w:color="auto" w:fill="auto"/>
            <w:noWrap/>
            <w:vAlign w:val="center"/>
          </w:tcPr>
          <w:p w14:paraId="48D1D7E6" w14:textId="77777777" w:rsidR="004E0860" w:rsidRPr="00071448" w:rsidRDefault="004E0860" w:rsidP="004F2EE8">
            <w:pPr>
              <w:rPr>
                <w:rFonts w:ascii="Calibri" w:hAnsi="Calibri" w:cs="Calibri"/>
                <w:szCs w:val="22"/>
              </w:rPr>
            </w:pPr>
            <w:r w:rsidRPr="00071448">
              <w:rPr>
                <w:rFonts w:ascii="Calibri" w:hAnsi="Calibri" w:cs="Calibri"/>
                <w:szCs w:val="22"/>
              </w:rPr>
              <w:t>REA</w:t>
            </w:r>
          </w:p>
        </w:tc>
        <w:tc>
          <w:tcPr>
            <w:tcW w:w="2610" w:type="dxa"/>
            <w:tcBorders>
              <w:top w:val="nil"/>
              <w:left w:val="nil"/>
              <w:bottom w:val="single" w:sz="4" w:space="0" w:color="auto"/>
              <w:right w:val="nil"/>
            </w:tcBorders>
            <w:shd w:val="clear" w:color="auto" w:fill="auto"/>
            <w:noWrap/>
            <w:vAlign w:val="center"/>
          </w:tcPr>
          <w:p w14:paraId="35546D4B" w14:textId="77777777" w:rsidR="004E0860" w:rsidRPr="00071448" w:rsidRDefault="004E0860" w:rsidP="004F2EE8">
            <w:pPr>
              <w:rPr>
                <w:rFonts w:ascii="Calibri" w:hAnsi="Calibri" w:cs="Calibri"/>
                <w:szCs w:val="22"/>
              </w:rPr>
            </w:pPr>
            <w:r w:rsidRPr="00071448">
              <w:rPr>
                <w:rFonts w:ascii="Calibri" w:hAnsi="Calibri" w:cs="Calibri"/>
                <w:szCs w:val="22"/>
              </w:rPr>
              <w:t>Retrofit Add On</w:t>
            </w:r>
          </w:p>
        </w:tc>
        <w:tc>
          <w:tcPr>
            <w:tcW w:w="5580" w:type="dxa"/>
            <w:tcBorders>
              <w:top w:val="nil"/>
              <w:left w:val="nil"/>
              <w:bottom w:val="single" w:sz="4" w:space="0" w:color="auto"/>
              <w:right w:val="single" w:sz="4" w:space="0" w:color="auto"/>
            </w:tcBorders>
            <w:shd w:val="clear" w:color="auto" w:fill="auto"/>
            <w:vAlign w:val="center"/>
          </w:tcPr>
          <w:p w14:paraId="02F1AED1" w14:textId="77777777" w:rsidR="004E0860" w:rsidRPr="00071448" w:rsidRDefault="004E0860" w:rsidP="004F2EE8">
            <w:pPr>
              <w:rPr>
                <w:rFonts w:ascii="Calibri" w:hAnsi="Calibri" w:cs="Calibri"/>
                <w:i/>
                <w:iCs/>
                <w:szCs w:val="22"/>
              </w:rPr>
            </w:pPr>
            <w:r w:rsidRPr="00B73E72">
              <w:rPr>
                <w:rFonts w:ascii="Calibri" w:hAnsi="Calibri" w:cs="Calibri"/>
                <w:i/>
                <w:iCs/>
                <w:szCs w:val="22"/>
              </w:rPr>
              <w:t>Single baseline (above pre-existing), full measure costs required</w:t>
            </w:r>
          </w:p>
        </w:tc>
      </w:tr>
    </w:tbl>
    <w:p w14:paraId="393A0AC5" w14:textId="77FF8CF6" w:rsidR="009C5CA7" w:rsidRPr="0005763B" w:rsidRDefault="009C5CA7" w:rsidP="009C5CA7">
      <w:pPr>
        <w:rPr>
          <w:rFonts w:cs="Arial"/>
          <w:i/>
          <w:sz w:val="20"/>
          <w:szCs w:val="20"/>
        </w:rPr>
      </w:pPr>
    </w:p>
    <w:p w14:paraId="393A0AC7" w14:textId="77777777" w:rsidR="00806070" w:rsidRPr="0005763B" w:rsidRDefault="00806070" w:rsidP="001248A3">
      <w:pPr>
        <w:pStyle w:val="Heading2"/>
      </w:pPr>
      <w:bookmarkStart w:id="46" w:name="_Toc304800204"/>
      <w:bookmarkStart w:id="47" w:name="_Toc324318340"/>
      <w:bookmarkStart w:id="48" w:name="_Toc324340484"/>
      <w:bookmarkStart w:id="49" w:name="_Toc386717894"/>
      <w:bookmarkStart w:id="50" w:name="_GoBack"/>
      <w:bookmarkEnd w:id="50"/>
      <w:r w:rsidRPr="0005763B">
        <w:t>1.4 Product Base Case and Measure Case Data</w:t>
      </w:r>
      <w:bookmarkEnd w:id="46"/>
      <w:bookmarkEnd w:id="47"/>
      <w:bookmarkEnd w:id="48"/>
      <w:bookmarkEnd w:id="49"/>
    </w:p>
    <w:p w14:paraId="34DFFC59" w14:textId="235B75BA" w:rsidR="005B7AF4" w:rsidRPr="0005763B" w:rsidRDefault="005B7AF4" w:rsidP="005B7AF4">
      <w:pPr>
        <w:rPr>
          <w:rFonts w:cs="Arial"/>
          <w:szCs w:val="22"/>
        </w:rPr>
      </w:pPr>
      <w:r w:rsidRPr="0005763B">
        <w:rPr>
          <w:rFonts w:cs="Arial"/>
          <w:szCs w:val="22"/>
        </w:rPr>
        <w:t>This workpaper was developed using actual test data for this measure rather than using DEER data. The DEER calculations use a linear savings estimate based on the average production kW and Btu/h inputs of a standard and energy efficient steamers over a 12-hour day, 365 days per year as the bases of their savings calculations. This Work Paper is based on the calculation methods in ASTM Standard Test Method for the</w:t>
      </w:r>
      <w:r w:rsidRPr="0005763B">
        <w:rPr>
          <w:rFonts w:cs="Arial"/>
          <w:i/>
          <w:iCs/>
          <w:szCs w:val="22"/>
        </w:rPr>
        <w:t xml:space="preserve"> </w:t>
      </w:r>
      <w:r w:rsidRPr="0005763B">
        <w:rPr>
          <w:rFonts w:cs="Arial"/>
          <w:szCs w:val="22"/>
        </w:rPr>
        <w:t>Performance of Steam Cookers (F1484), which uses measured data under preheat, idle, and heavy-load cooking conditions. Savings calculations using this test method is detailed in section 1.4.4 of this work paper.</w:t>
      </w:r>
    </w:p>
    <w:p w14:paraId="35685677" w14:textId="77777777" w:rsidR="005B7AF4" w:rsidRPr="0005763B" w:rsidRDefault="005B7AF4" w:rsidP="000D0B1F">
      <w:pPr>
        <w:rPr>
          <w:rFonts w:cs="Arial"/>
          <w:szCs w:val="22"/>
        </w:rPr>
      </w:pPr>
    </w:p>
    <w:p w14:paraId="7EC9E8B8" w14:textId="77777777" w:rsidR="005B7AF4" w:rsidRPr="0005763B" w:rsidRDefault="005B7AF4" w:rsidP="000D0B1F">
      <w:pPr>
        <w:rPr>
          <w:rFonts w:cs="Arial"/>
          <w:szCs w:val="22"/>
        </w:rPr>
      </w:pPr>
    </w:p>
    <w:p w14:paraId="269F6F62" w14:textId="77777777" w:rsidR="000D0B1F" w:rsidRPr="0005763B" w:rsidRDefault="000D0B1F" w:rsidP="000D0B1F">
      <w:pPr>
        <w:rPr>
          <w:rFonts w:cs="Arial"/>
          <w:szCs w:val="22"/>
        </w:rPr>
      </w:pPr>
      <w:r w:rsidRPr="0005763B">
        <w:rPr>
          <w:rFonts w:cs="Arial"/>
          <w:szCs w:val="22"/>
        </w:rPr>
        <w:t>This Work Paper uses ASTM Standard Test Method for the</w:t>
      </w:r>
      <w:r w:rsidRPr="0005763B">
        <w:rPr>
          <w:rFonts w:cs="Arial"/>
          <w:i/>
          <w:iCs/>
          <w:szCs w:val="22"/>
        </w:rPr>
        <w:t xml:space="preserve"> </w:t>
      </w:r>
      <w:r w:rsidRPr="0005763B">
        <w:rPr>
          <w:rFonts w:cs="Arial"/>
          <w:szCs w:val="22"/>
        </w:rPr>
        <w:t xml:space="preserve">Performance of Steam Cookers (F1484) for calculation of energy use and demand, based on testing in an approved and qualified laboratory. In the absence of mandatory regulations for testing commercial steamer, there is little incentive on the part of equipment manufacturers to have their baseline equipment tested. Therefore, the ASTM performance parameters for baseline equipment were drawn from a sample of economy grade equipment tested by the Food Service Technology Center and is summarized in Table 3.  </w:t>
      </w:r>
    </w:p>
    <w:p w14:paraId="4D80BC39" w14:textId="77777777" w:rsidR="000D0B1F" w:rsidRPr="0005763B" w:rsidRDefault="000D0B1F" w:rsidP="000D0B1F">
      <w:pPr>
        <w:rPr>
          <w:rFonts w:cs="Arial"/>
          <w:szCs w:val="22"/>
        </w:rPr>
      </w:pPr>
    </w:p>
    <w:p w14:paraId="5EC1A455" w14:textId="77777777" w:rsidR="000D0B1F" w:rsidRPr="0005763B" w:rsidRDefault="000D0B1F" w:rsidP="000D0B1F">
      <w:pPr>
        <w:tabs>
          <w:tab w:val="center" w:pos="4320"/>
          <w:tab w:val="right" w:pos="8640"/>
        </w:tabs>
        <w:rPr>
          <w:rFonts w:cs="Arial"/>
          <w:b/>
          <w:bCs/>
          <w:szCs w:val="22"/>
        </w:rPr>
      </w:pPr>
      <w:bookmarkStart w:id="51" w:name="_Toc326595901"/>
      <w:r w:rsidRPr="0005763B">
        <w:rPr>
          <w:rFonts w:cs="Arial"/>
          <w:b/>
          <w:bCs/>
          <w:szCs w:val="22"/>
        </w:rPr>
        <w:t>Table 3 ASTM test results for Baseline Commercial Steam Cookers.</w:t>
      </w:r>
      <w:bookmarkEnd w:id="51"/>
    </w:p>
    <w:tbl>
      <w:tblPr>
        <w:tblW w:w="26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3098"/>
      </w:tblGrid>
      <w:tr w:rsidR="000D0B1F" w:rsidRPr="0005763B" w14:paraId="7BAFFD48" w14:textId="77777777" w:rsidTr="0005763B">
        <w:trPr>
          <w:trHeight w:val="432"/>
        </w:trPr>
        <w:tc>
          <w:tcPr>
            <w:tcW w:w="1906" w:type="pct"/>
            <w:vAlign w:val="center"/>
          </w:tcPr>
          <w:p w14:paraId="45CA319C" w14:textId="77777777" w:rsidR="000D0B1F" w:rsidRPr="0005763B" w:rsidRDefault="000D0B1F" w:rsidP="000D0B1F">
            <w:pPr>
              <w:jc w:val="center"/>
              <w:rPr>
                <w:rFonts w:cs="Arial"/>
                <w:b/>
                <w:bCs/>
                <w:color w:val="000000"/>
                <w:szCs w:val="22"/>
              </w:rPr>
            </w:pPr>
            <w:r w:rsidRPr="0005763B">
              <w:rPr>
                <w:rFonts w:cs="Arial"/>
                <w:b/>
                <w:bCs/>
                <w:color w:val="000000"/>
                <w:szCs w:val="22"/>
              </w:rPr>
              <w:t>Steamer Type</w:t>
            </w:r>
          </w:p>
        </w:tc>
        <w:tc>
          <w:tcPr>
            <w:tcW w:w="3094" w:type="pct"/>
            <w:vAlign w:val="center"/>
          </w:tcPr>
          <w:p w14:paraId="78DE1A9D" w14:textId="77777777" w:rsidR="000D0B1F" w:rsidRPr="0005763B" w:rsidRDefault="000D0B1F" w:rsidP="000D0B1F">
            <w:pPr>
              <w:jc w:val="center"/>
              <w:rPr>
                <w:rFonts w:cs="Arial"/>
                <w:b/>
                <w:bCs/>
                <w:color w:val="000000"/>
                <w:szCs w:val="22"/>
              </w:rPr>
            </w:pPr>
            <w:r w:rsidRPr="0005763B">
              <w:rPr>
                <w:rFonts w:cs="Arial"/>
                <w:b/>
                <w:bCs/>
                <w:color w:val="000000"/>
                <w:szCs w:val="22"/>
              </w:rPr>
              <w:t>Cooking-Energy Efficiency*</w:t>
            </w:r>
          </w:p>
        </w:tc>
      </w:tr>
      <w:tr w:rsidR="000D0B1F" w:rsidRPr="0005763B" w14:paraId="24FDF681" w14:textId="77777777" w:rsidTr="0005763B">
        <w:trPr>
          <w:trHeight w:val="288"/>
        </w:trPr>
        <w:tc>
          <w:tcPr>
            <w:tcW w:w="1906" w:type="pct"/>
            <w:vAlign w:val="center"/>
          </w:tcPr>
          <w:p w14:paraId="2994A3ED" w14:textId="77777777" w:rsidR="000D0B1F" w:rsidRPr="0005763B" w:rsidRDefault="000D0B1F" w:rsidP="000D0B1F">
            <w:pPr>
              <w:jc w:val="center"/>
              <w:rPr>
                <w:rFonts w:cs="Arial"/>
                <w:color w:val="000000"/>
                <w:szCs w:val="22"/>
              </w:rPr>
            </w:pPr>
            <w:r w:rsidRPr="0005763B">
              <w:rPr>
                <w:rFonts w:cs="Arial"/>
                <w:color w:val="000000"/>
                <w:szCs w:val="22"/>
              </w:rPr>
              <w:t>Electric Steamers</w:t>
            </w:r>
          </w:p>
        </w:tc>
        <w:tc>
          <w:tcPr>
            <w:tcW w:w="3094" w:type="pct"/>
            <w:vAlign w:val="center"/>
          </w:tcPr>
          <w:p w14:paraId="46617CCF" w14:textId="77777777" w:rsidR="000D0B1F" w:rsidRPr="0005763B" w:rsidRDefault="000D0B1F" w:rsidP="000D0B1F">
            <w:pPr>
              <w:jc w:val="center"/>
              <w:rPr>
                <w:rFonts w:cs="Arial"/>
                <w:color w:val="000000"/>
                <w:szCs w:val="22"/>
              </w:rPr>
            </w:pPr>
            <w:r w:rsidRPr="0005763B">
              <w:rPr>
                <w:rFonts w:cs="Arial"/>
                <w:color w:val="000000"/>
                <w:szCs w:val="22"/>
              </w:rPr>
              <w:t>26%</w:t>
            </w:r>
          </w:p>
        </w:tc>
      </w:tr>
      <w:tr w:rsidR="000D0B1F" w:rsidRPr="0005763B" w14:paraId="189C91D2" w14:textId="77777777" w:rsidTr="0005763B">
        <w:trPr>
          <w:trHeight w:val="288"/>
        </w:trPr>
        <w:tc>
          <w:tcPr>
            <w:tcW w:w="1906" w:type="pct"/>
            <w:vAlign w:val="center"/>
          </w:tcPr>
          <w:p w14:paraId="3DE67C85" w14:textId="77777777" w:rsidR="000D0B1F" w:rsidRPr="0005763B" w:rsidRDefault="000D0B1F" w:rsidP="000D0B1F">
            <w:pPr>
              <w:jc w:val="center"/>
              <w:rPr>
                <w:rFonts w:cs="Arial"/>
                <w:color w:val="000000"/>
                <w:szCs w:val="22"/>
              </w:rPr>
            </w:pPr>
            <w:r w:rsidRPr="0005763B">
              <w:rPr>
                <w:rFonts w:cs="Arial"/>
                <w:color w:val="000000"/>
                <w:szCs w:val="22"/>
              </w:rPr>
              <w:t>Gas Steamers</w:t>
            </w:r>
          </w:p>
        </w:tc>
        <w:tc>
          <w:tcPr>
            <w:tcW w:w="3094" w:type="pct"/>
            <w:vAlign w:val="center"/>
          </w:tcPr>
          <w:p w14:paraId="4E43C2FF" w14:textId="77777777" w:rsidR="000D0B1F" w:rsidRPr="0005763B" w:rsidRDefault="000D0B1F" w:rsidP="000D0B1F">
            <w:pPr>
              <w:jc w:val="center"/>
              <w:rPr>
                <w:rFonts w:cs="Arial"/>
                <w:color w:val="000000"/>
                <w:szCs w:val="22"/>
              </w:rPr>
            </w:pPr>
            <w:r w:rsidRPr="0005763B">
              <w:rPr>
                <w:rFonts w:cs="Arial"/>
                <w:color w:val="000000"/>
                <w:szCs w:val="22"/>
              </w:rPr>
              <w:t>38%</w:t>
            </w:r>
          </w:p>
        </w:tc>
      </w:tr>
    </w:tbl>
    <w:p w14:paraId="4992EF51" w14:textId="77777777" w:rsidR="000D0B1F" w:rsidRPr="0005763B" w:rsidRDefault="000D0B1F" w:rsidP="000D0B1F">
      <w:pPr>
        <w:rPr>
          <w:rFonts w:cs="Arial"/>
          <w:szCs w:val="22"/>
        </w:rPr>
      </w:pPr>
      <w:r w:rsidRPr="0005763B">
        <w:rPr>
          <w:rFonts w:cs="Arial"/>
          <w:szCs w:val="22"/>
        </w:rPr>
        <w:t xml:space="preserve">*Based on the heavy-load potato test in ASTM F1484. </w:t>
      </w:r>
    </w:p>
    <w:p w14:paraId="24F3E1F3" w14:textId="77777777" w:rsidR="000D0B1F" w:rsidRPr="0005763B" w:rsidRDefault="000D0B1F" w:rsidP="000D0B1F">
      <w:pPr>
        <w:rPr>
          <w:rFonts w:cs="Arial"/>
          <w:szCs w:val="22"/>
        </w:rPr>
      </w:pPr>
    </w:p>
    <w:p w14:paraId="3B2FF3DB" w14:textId="77777777" w:rsidR="000D0B1F" w:rsidRPr="0005763B" w:rsidRDefault="000D0B1F" w:rsidP="000D0B1F">
      <w:pPr>
        <w:rPr>
          <w:rFonts w:cs="Arial"/>
          <w:szCs w:val="22"/>
        </w:rPr>
      </w:pPr>
      <w:r w:rsidRPr="0005763B">
        <w:rPr>
          <w:rFonts w:cs="Arial"/>
          <w:szCs w:val="22"/>
        </w:rPr>
        <w:t>The measure case data was drawn from the list of commercial steamers that have been tested by IOU testing laboratories as of April 20, 2012. The complete list is in Appendix A and the averages are summarized in Table 4.</w:t>
      </w:r>
    </w:p>
    <w:p w14:paraId="39AAE476" w14:textId="77777777" w:rsidR="000D0B1F" w:rsidRPr="0005763B" w:rsidRDefault="000D0B1F" w:rsidP="000D0B1F">
      <w:pPr>
        <w:rPr>
          <w:rFonts w:cs="Arial"/>
          <w:szCs w:val="22"/>
        </w:rPr>
      </w:pPr>
    </w:p>
    <w:p w14:paraId="6C0B5CC7" w14:textId="77777777" w:rsidR="000D0B1F" w:rsidRPr="0005763B" w:rsidRDefault="000D0B1F" w:rsidP="000D0B1F">
      <w:pPr>
        <w:tabs>
          <w:tab w:val="center" w:pos="4320"/>
          <w:tab w:val="right" w:pos="8640"/>
        </w:tabs>
        <w:rPr>
          <w:rFonts w:cs="Arial"/>
          <w:b/>
          <w:bCs/>
          <w:szCs w:val="22"/>
        </w:rPr>
      </w:pPr>
      <w:bookmarkStart w:id="52" w:name="_Toc326595902"/>
      <w:r w:rsidRPr="0005763B">
        <w:rPr>
          <w:rFonts w:cs="Arial"/>
          <w:b/>
          <w:bCs/>
          <w:szCs w:val="22"/>
        </w:rPr>
        <w:t>Table 4 ASTM test results for Energy Efficient Commercial Steam Cookers.</w:t>
      </w:r>
      <w:bookmarkEnd w:id="52"/>
    </w:p>
    <w:tbl>
      <w:tblPr>
        <w:tblW w:w="26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3098"/>
      </w:tblGrid>
      <w:tr w:rsidR="000D0B1F" w:rsidRPr="0005763B" w14:paraId="3B51A336" w14:textId="77777777" w:rsidTr="0005763B">
        <w:trPr>
          <w:trHeight w:val="432"/>
        </w:trPr>
        <w:tc>
          <w:tcPr>
            <w:tcW w:w="1906" w:type="pct"/>
            <w:vAlign w:val="center"/>
          </w:tcPr>
          <w:p w14:paraId="0AF33D4D" w14:textId="77777777" w:rsidR="000D0B1F" w:rsidRPr="0005763B" w:rsidRDefault="000D0B1F" w:rsidP="000D0B1F">
            <w:pPr>
              <w:jc w:val="center"/>
              <w:rPr>
                <w:rFonts w:cs="Arial"/>
                <w:b/>
                <w:bCs/>
                <w:color w:val="000000"/>
                <w:szCs w:val="22"/>
              </w:rPr>
            </w:pPr>
            <w:r w:rsidRPr="0005763B">
              <w:rPr>
                <w:rFonts w:cs="Arial"/>
                <w:b/>
                <w:bCs/>
                <w:color w:val="000000"/>
                <w:szCs w:val="22"/>
              </w:rPr>
              <w:t>Steamer Type</w:t>
            </w:r>
          </w:p>
        </w:tc>
        <w:tc>
          <w:tcPr>
            <w:tcW w:w="3094" w:type="pct"/>
            <w:vAlign w:val="center"/>
          </w:tcPr>
          <w:p w14:paraId="308361F4" w14:textId="77777777" w:rsidR="000D0B1F" w:rsidRPr="0005763B" w:rsidRDefault="000D0B1F" w:rsidP="000D0B1F">
            <w:pPr>
              <w:jc w:val="center"/>
              <w:rPr>
                <w:rFonts w:cs="Arial"/>
                <w:b/>
                <w:bCs/>
                <w:color w:val="000000"/>
                <w:szCs w:val="22"/>
              </w:rPr>
            </w:pPr>
            <w:r w:rsidRPr="0005763B">
              <w:rPr>
                <w:rFonts w:cs="Arial"/>
                <w:b/>
                <w:bCs/>
                <w:color w:val="000000"/>
                <w:szCs w:val="22"/>
              </w:rPr>
              <w:t>Cooking-Energy Efficiency*</w:t>
            </w:r>
          </w:p>
        </w:tc>
      </w:tr>
      <w:tr w:rsidR="000D0B1F" w:rsidRPr="0005763B" w14:paraId="5C00BD72" w14:textId="77777777" w:rsidTr="0005763B">
        <w:trPr>
          <w:trHeight w:val="288"/>
        </w:trPr>
        <w:tc>
          <w:tcPr>
            <w:tcW w:w="1906" w:type="pct"/>
            <w:vAlign w:val="center"/>
          </w:tcPr>
          <w:p w14:paraId="45EF12BA" w14:textId="77777777" w:rsidR="000D0B1F" w:rsidRPr="0005763B" w:rsidRDefault="000D0B1F" w:rsidP="000D0B1F">
            <w:pPr>
              <w:jc w:val="center"/>
              <w:rPr>
                <w:rFonts w:cs="Arial"/>
                <w:color w:val="000000"/>
                <w:szCs w:val="22"/>
              </w:rPr>
            </w:pPr>
            <w:r w:rsidRPr="0005763B">
              <w:rPr>
                <w:rFonts w:cs="Arial"/>
                <w:color w:val="000000"/>
                <w:szCs w:val="22"/>
              </w:rPr>
              <w:t>Electric Steamers</w:t>
            </w:r>
          </w:p>
        </w:tc>
        <w:tc>
          <w:tcPr>
            <w:tcW w:w="3094" w:type="pct"/>
            <w:vAlign w:val="center"/>
          </w:tcPr>
          <w:p w14:paraId="7FAE47AD" w14:textId="77777777" w:rsidR="000D0B1F" w:rsidRPr="0005763B" w:rsidRDefault="000D0B1F" w:rsidP="000D0B1F">
            <w:pPr>
              <w:jc w:val="center"/>
              <w:rPr>
                <w:rFonts w:cs="Arial"/>
                <w:color w:val="000000"/>
                <w:szCs w:val="22"/>
              </w:rPr>
            </w:pPr>
            <w:r w:rsidRPr="0005763B">
              <w:rPr>
                <w:rFonts w:cs="Arial"/>
                <w:color w:val="000000"/>
                <w:szCs w:val="22"/>
              </w:rPr>
              <w:t>68%</w:t>
            </w:r>
          </w:p>
        </w:tc>
      </w:tr>
      <w:tr w:rsidR="000D0B1F" w:rsidRPr="0005763B" w14:paraId="5C6EF458" w14:textId="77777777" w:rsidTr="0005763B">
        <w:trPr>
          <w:trHeight w:val="288"/>
        </w:trPr>
        <w:tc>
          <w:tcPr>
            <w:tcW w:w="1906" w:type="pct"/>
            <w:vAlign w:val="center"/>
          </w:tcPr>
          <w:p w14:paraId="23709329" w14:textId="77777777" w:rsidR="000D0B1F" w:rsidRPr="0005763B" w:rsidRDefault="000D0B1F" w:rsidP="000D0B1F">
            <w:pPr>
              <w:jc w:val="center"/>
              <w:rPr>
                <w:rFonts w:cs="Arial"/>
                <w:color w:val="000000"/>
                <w:szCs w:val="22"/>
              </w:rPr>
            </w:pPr>
            <w:r w:rsidRPr="0005763B">
              <w:rPr>
                <w:rFonts w:cs="Arial"/>
                <w:color w:val="000000"/>
                <w:szCs w:val="22"/>
              </w:rPr>
              <w:lastRenderedPageBreak/>
              <w:t>Gas Steamers</w:t>
            </w:r>
          </w:p>
        </w:tc>
        <w:tc>
          <w:tcPr>
            <w:tcW w:w="3094" w:type="pct"/>
            <w:vAlign w:val="center"/>
          </w:tcPr>
          <w:p w14:paraId="30CA5015" w14:textId="77777777" w:rsidR="000D0B1F" w:rsidRPr="0005763B" w:rsidRDefault="000D0B1F" w:rsidP="000D0B1F">
            <w:pPr>
              <w:jc w:val="center"/>
              <w:rPr>
                <w:rFonts w:cs="Arial"/>
                <w:color w:val="000000"/>
                <w:szCs w:val="22"/>
              </w:rPr>
            </w:pPr>
            <w:r w:rsidRPr="0005763B">
              <w:rPr>
                <w:rFonts w:cs="Arial"/>
                <w:color w:val="000000"/>
                <w:szCs w:val="22"/>
              </w:rPr>
              <w:t>45%</w:t>
            </w:r>
          </w:p>
        </w:tc>
      </w:tr>
    </w:tbl>
    <w:p w14:paraId="27A0AF15" w14:textId="77777777" w:rsidR="000D0B1F" w:rsidRPr="0005763B" w:rsidRDefault="000D0B1F" w:rsidP="000D0B1F">
      <w:pPr>
        <w:rPr>
          <w:rFonts w:cs="Arial"/>
          <w:szCs w:val="22"/>
        </w:rPr>
      </w:pPr>
      <w:r w:rsidRPr="0005763B">
        <w:rPr>
          <w:rFonts w:cs="Arial"/>
          <w:szCs w:val="22"/>
        </w:rPr>
        <w:t xml:space="preserve">*Based on the heavy-load potato test in ASTM F1484. </w:t>
      </w:r>
    </w:p>
    <w:p w14:paraId="393A0AC8" w14:textId="06F60160" w:rsidR="009003FE" w:rsidRPr="0005763B" w:rsidRDefault="009003FE" w:rsidP="009003FE">
      <w:pPr>
        <w:rPr>
          <w:rFonts w:cs="Arial"/>
          <w:b/>
          <w:i/>
          <w:color w:val="FF0000"/>
        </w:rPr>
      </w:pPr>
    </w:p>
    <w:p w14:paraId="393A0AC9" w14:textId="77777777" w:rsidR="00E71EF1" w:rsidRPr="0005763B" w:rsidRDefault="001248A3" w:rsidP="001248A3">
      <w:pPr>
        <w:pStyle w:val="Heading2"/>
      </w:pPr>
      <w:bookmarkStart w:id="53" w:name="_Toc304800205"/>
      <w:bookmarkStart w:id="54" w:name="_Toc324318341"/>
      <w:bookmarkStart w:id="55" w:name="_Toc324340485"/>
      <w:bookmarkStart w:id="56" w:name="_Toc386717895"/>
      <w:r w:rsidRPr="0005763B">
        <w:t>1.</w:t>
      </w:r>
      <w:r w:rsidR="00806070" w:rsidRPr="0005763B">
        <w:t>4.1</w:t>
      </w:r>
      <w:r w:rsidR="00FA595F" w:rsidRPr="0005763B">
        <w:t xml:space="preserve"> </w:t>
      </w:r>
      <w:r w:rsidR="00C069A2" w:rsidRPr="0005763B">
        <w:t xml:space="preserve">DEER </w:t>
      </w:r>
      <w:r w:rsidR="008C6AD1" w:rsidRPr="0005763B">
        <w:t>Base Case and Measure Case Information</w:t>
      </w:r>
      <w:bookmarkEnd w:id="53"/>
      <w:bookmarkEnd w:id="54"/>
      <w:bookmarkEnd w:id="55"/>
      <w:bookmarkEnd w:id="56"/>
      <w:r w:rsidR="008C6AD1" w:rsidRPr="0005763B">
        <w:t xml:space="preserve"> </w:t>
      </w:r>
    </w:p>
    <w:p w14:paraId="3A83AED5" w14:textId="4457842A" w:rsidR="000D0B1F" w:rsidRPr="0005763B" w:rsidRDefault="000D0B1F" w:rsidP="00DB207C">
      <w:pPr>
        <w:tabs>
          <w:tab w:val="center" w:pos="4320"/>
          <w:tab w:val="right" w:pos="8640"/>
        </w:tabs>
        <w:rPr>
          <w:rFonts w:cs="Arial"/>
          <w:bCs/>
        </w:rPr>
      </w:pPr>
      <w:bookmarkStart w:id="57" w:name="_Toc326595900"/>
      <w:r w:rsidRPr="0005763B">
        <w:rPr>
          <w:rFonts w:cs="Arial"/>
          <w:bCs/>
        </w:rPr>
        <w:t>The DEER2014 database does not contain information on energy use or savings or equipment costs for an energy efficient electric or gas steam cooker measure. The only reference in DEER2014 is for Effective Useful Life (EUL).  DEER data was used for the DEER Use and Technology Table.</w:t>
      </w:r>
    </w:p>
    <w:p w14:paraId="3D801264" w14:textId="77777777" w:rsidR="000D0B1F" w:rsidRPr="0005763B" w:rsidRDefault="000D0B1F" w:rsidP="00DB207C">
      <w:pPr>
        <w:tabs>
          <w:tab w:val="center" w:pos="4320"/>
          <w:tab w:val="right" w:pos="8640"/>
        </w:tabs>
        <w:rPr>
          <w:rFonts w:cs="Arial"/>
          <w:b/>
          <w:bCs/>
        </w:rPr>
      </w:pPr>
    </w:p>
    <w:p w14:paraId="2DA74BC3" w14:textId="1A6205AA" w:rsidR="00DB207C" w:rsidRPr="0005763B" w:rsidRDefault="00DB207C" w:rsidP="00DB207C">
      <w:pPr>
        <w:tabs>
          <w:tab w:val="center" w:pos="4320"/>
          <w:tab w:val="right" w:pos="8640"/>
        </w:tabs>
        <w:rPr>
          <w:rFonts w:cs="Arial"/>
          <w:b/>
          <w:bCs/>
        </w:rPr>
      </w:pPr>
      <w:r w:rsidRPr="0005763B">
        <w:rPr>
          <w:rFonts w:cs="Arial"/>
          <w:b/>
          <w:bCs/>
        </w:rPr>
        <w:t xml:space="preserve">Table </w:t>
      </w:r>
      <w:r w:rsidR="000D0B1F" w:rsidRPr="0005763B">
        <w:rPr>
          <w:rFonts w:cs="Arial"/>
          <w:b/>
          <w:bCs/>
        </w:rPr>
        <w:t>5</w:t>
      </w:r>
      <w:r w:rsidRPr="0005763B">
        <w:rPr>
          <w:rFonts w:cs="Arial"/>
          <w:b/>
          <w:bCs/>
        </w:rPr>
        <w:t xml:space="preserve"> </w:t>
      </w:r>
      <w:r w:rsidRPr="0005763B">
        <w:rPr>
          <w:rFonts w:cs="Arial"/>
          <w:b/>
          <w:bCs/>
          <w:szCs w:val="22"/>
        </w:rPr>
        <w:t>DEER Use and Technology Table</w:t>
      </w:r>
      <w:r w:rsidRPr="0005763B">
        <w:rPr>
          <w:rFonts w:cs="Arial"/>
          <w:b/>
          <w:bCs/>
        </w:rPr>
        <w:t>.</w:t>
      </w:r>
      <w:bookmarkEnd w:id="57"/>
    </w:p>
    <w:p w14:paraId="0612514F" w14:textId="55F8A177" w:rsidR="00DB207C" w:rsidRPr="0005763B" w:rsidRDefault="00DB207C" w:rsidP="00DB207C">
      <w:pPr>
        <w:rPr>
          <w:rFonts w:cs="Arial"/>
          <w:b/>
          <w:i/>
          <w:sz w:val="28"/>
          <w:szCs w:val="28"/>
        </w:rPr>
      </w:pPr>
      <w:r w:rsidRPr="0005763B">
        <w:rPr>
          <w:rFonts w:ascii="Times New Roman" w:hAnsi="Times New Roman"/>
          <w:noProof/>
          <w:sz w:val="24"/>
        </w:rPr>
        <w:drawing>
          <wp:inline distT="0" distB="0" distL="0" distR="0" wp14:anchorId="0F9DA3F3" wp14:editId="38920C8F">
            <wp:extent cx="5930900" cy="8128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30900" cy="812800"/>
                    </a:xfrm>
                    <a:prstGeom prst="rect">
                      <a:avLst/>
                    </a:prstGeom>
                    <a:noFill/>
                    <a:ln>
                      <a:noFill/>
                    </a:ln>
                  </pic:spPr>
                </pic:pic>
              </a:graphicData>
            </a:graphic>
          </wp:inline>
        </w:drawing>
      </w:r>
    </w:p>
    <w:p w14:paraId="07C5F288" w14:textId="77777777" w:rsidR="00DB207C" w:rsidRPr="0005763B" w:rsidRDefault="00DB207C" w:rsidP="00DB207C">
      <w:pPr>
        <w:rPr>
          <w:rFonts w:cs="Arial"/>
          <w:b/>
          <w:i/>
          <w:sz w:val="28"/>
          <w:szCs w:val="28"/>
        </w:rPr>
      </w:pPr>
    </w:p>
    <w:p w14:paraId="5E92CC8D" w14:textId="3E573210" w:rsidR="00853B76" w:rsidRPr="0005763B" w:rsidRDefault="00853B76" w:rsidP="00853B76"/>
    <w:p w14:paraId="393A0ACD" w14:textId="77777777" w:rsidR="00AF5B52" w:rsidRPr="0005763B" w:rsidRDefault="00AF5B52" w:rsidP="009C5CA7"/>
    <w:p w14:paraId="393A0BD4" w14:textId="1CE2813F" w:rsidR="007931BC" w:rsidRPr="0005763B" w:rsidRDefault="00175673" w:rsidP="000D0B1F">
      <w:pPr>
        <w:rPr>
          <w:rFonts w:cs="Arial"/>
          <w:szCs w:val="22"/>
        </w:rPr>
      </w:pPr>
      <w:r w:rsidRPr="0005763B">
        <w:rPr>
          <w:b/>
        </w:rPr>
        <w:t>Hours of Operation</w:t>
      </w:r>
      <w:r w:rsidRPr="0005763B">
        <w:t>:</w:t>
      </w:r>
      <w:r w:rsidR="000D0B1F" w:rsidRPr="0005763B">
        <w:t xml:space="preserve"> </w:t>
      </w:r>
      <w:r w:rsidR="00990446" w:rsidRPr="0005763B">
        <w:t xml:space="preserve"> </w:t>
      </w:r>
      <w:r w:rsidR="000D0B1F" w:rsidRPr="0005763B">
        <w:rPr>
          <w:rFonts w:cs="Arial"/>
          <w:szCs w:val="22"/>
        </w:rPr>
        <w:t>DEER 2014 does not include hours of operation for this measure type.</w:t>
      </w:r>
      <w:r w:rsidR="000D0B1F" w:rsidRPr="0005763B">
        <w:rPr>
          <w:szCs w:val="22"/>
        </w:rPr>
        <w:t xml:space="preserve"> Work papers were developed using actual test data for this measure rather than using DEER data. The DEER calculations use a linear savings estimate based on the average production kW and Btu/h inputs of a standard and energy efficient steamers over a 12-hour day, 365 days per year as the bases of their savings calculations.</w:t>
      </w:r>
    </w:p>
    <w:p w14:paraId="1E0AA3BB" w14:textId="77777777" w:rsidR="00990446" w:rsidRPr="0005763B" w:rsidRDefault="00990446" w:rsidP="009C5CA7">
      <w:pPr>
        <w:rPr>
          <w:rFonts w:cs="Arial"/>
          <w:b/>
          <w:sz w:val="20"/>
          <w:szCs w:val="20"/>
        </w:rPr>
      </w:pPr>
    </w:p>
    <w:p w14:paraId="393A0BD5" w14:textId="7002C461" w:rsidR="007931BC" w:rsidRPr="0005763B" w:rsidRDefault="000E132D" w:rsidP="009C5CA7">
      <w:pPr>
        <w:rPr>
          <w:rFonts w:cs="Arial"/>
          <w:szCs w:val="22"/>
        </w:rPr>
      </w:pPr>
      <w:r w:rsidRPr="0005763B">
        <w:rPr>
          <w:rFonts w:cs="Arial"/>
          <w:b/>
          <w:szCs w:val="22"/>
        </w:rPr>
        <w:t>Base Case Costs and Measure Case Costs</w:t>
      </w:r>
      <w:r w:rsidR="00990446" w:rsidRPr="0005763B">
        <w:rPr>
          <w:rFonts w:cs="Arial"/>
          <w:b/>
          <w:szCs w:val="22"/>
        </w:rPr>
        <w:t xml:space="preserve">:  </w:t>
      </w:r>
      <w:r w:rsidR="009C7C2D">
        <w:rPr>
          <w:rFonts w:cs="Arial"/>
          <w:szCs w:val="22"/>
        </w:rPr>
        <w:t>DEER2014 does not contain</w:t>
      </w:r>
      <w:r w:rsidR="00990446" w:rsidRPr="0005763B">
        <w:rPr>
          <w:rFonts w:cs="Arial"/>
          <w:szCs w:val="22"/>
        </w:rPr>
        <w:t xml:space="preserve"> cost data for Electric or Gas Steam Cookers.</w:t>
      </w:r>
    </w:p>
    <w:p w14:paraId="393A0BD6" w14:textId="77777777" w:rsidR="000E132D" w:rsidRPr="0005763B" w:rsidRDefault="000E132D" w:rsidP="009C5CA7">
      <w:pPr>
        <w:rPr>
          <w:rFonts w:cs="Arial"/>
          <w:b/>
          <w:szCs w:val="22"/>
        </w:rPr>
      </w:pPr>
    </w:p>
    <w:p w14:paraId="393A0C11" w14:textId="77777777" w:rsidR="000E132D" w:rsidRPr="0005763B" w:rsidRDefault="000E132D" w:rsidP="009C5CA7">
      <w:pPr>
        <w:rPr>
          <w:rFonts w:cs="Arial"/>
          <w:b/>
          <w:szCs w:val="22"/>
        </w:rPr>
      </w:pPr>
    </w:p>
    <w:p w14:paraId="41018827" w14:textId="61F0B801" w:rsidR="006B3774" w:rsidRPr="0005763B" w:rsidRDefault="009C5CA7" w:rsidP="006B3774">
      <w:pPr>
        <w:rPr>
          <w:rFonts w:cs="Arial"/>
          <w:i/>
          <w:sz w:val="20"/>
          <w:szCs w:val="20"/>
        </w:rPr>
      </w:pPr>
      <w:bookmarkStart w:id="58" w:name="Net_to_Gross"/>
      <w:r w:rsidRPr="0005763B">
        <w:rPr>
          <w:rFonts w:cs="Arial"/>
          <w:b/>
          <w:szCs w:val="22"/>
        </w:rPr>
        <w:t>Net-to-Gross</w:t>
      </w:r>
      <w:bookmarkEnd w:id="58"/>
      <w:r w:rsidRPr="0005763B">
        <w:rPr>
          <w:rFonts w:cs="Arial"/>
          <w:b/>
          <w:szCs w:val="22"/>
        </w:rPr>
        <w:t xml:space="preserve"> Assumption:</w:t>
      </w:r>
      <w:r w:rsidR="00437BE1" w:rsidRPr="0005763B">
        <w:rPr>
          <w:rFonts w:cs="Arial"/>
          <w:szCs w:val="22"/>
        </w:rPr>
        <w:t xml:space="preserve"> </w:t>
      </w:r>
      <w:r w:rsidR="00990446" w:rsidRPr="0005763B">
        <w:rPr>
          <w:rFonts w:cs="Arial"/>
          <w:szCs w:val="22"/>
        </w:rPr>
        <w:t xml:space="preserve"> The DEER2014 database does not specifically list food service appliances, therefore the default for commercial measures offered more than 2 years is used. The rebate for F108 and F109 is downstream, provided to the customer at the time of sale, upon receipt of application and invoice.  This is not a direct install program.</w:t>
      </w:r>
    </w:p>
    <w:p w14:paraId="393A0C13" w14:textId="297678B5" w:rsidR="009C5CA7" w:rsidRPr="0005763B" w:rsidRDefault="009C5CA7" w:rsidP="009C5CA7">
      <w:pPr>
        <w:rPr>
          <w:rFonts w:cs="Arial"/>
          <w:sz w:val="20"/>
          <w:szCs w:val="20"/>
        </w:rPr>
      </w:pPr>
      <w:r w:rsidRPr="0005763B">
        <w:rPr>
          <w:rFonts w:cs="Arial"/>
          <w:i/>
          <w:sz w:val="20"/>
          <w:szCs w:val="20"/>
        </w:rPr>
        <w:t xml:space="preserve"> </w:t>
      </w:r>
    </w:p>
    <w:p w14:paraId="393A0C14" w14:textId="68707C52" w:rsidR="00D719E9" w:rsidRPr="0005763B" w:rsidRDefault="00D719E9" w:rsidP="00D719E9">
      <w:pPr>
        <w:rPr>
          <w:rFonts w:cs="Arial"/>
          <w:szCs w:val="22"/>
        </w:rPr>
      </w:pPr>
      <w:r w:rsidRPr="0005763B">
        <w:rPr>
          <w:rFonts w:cs="Arial"/>
          <w:szCs w:val="22"/>
        </w:rPr>
        <w:t xml:space="preserve">Table </w:t>
      </w:r>
      <w:r w:rsidR="00990446" w:rsidRPr="0005763B">
        <w:rPr>
          <w:rFonts w:cs="Arial"/>
          <w:szCs w:val="22"/>
        </w:rPr>
        <w:t>6</w:t>
      </w:r>
      <w:r w:rsidR="008F48E1" w:rsidRPr="0005763B">
        <w:rPr>
          <w:rFonts w:cs="Arial"/>
          <w:szCs w:val="22"/>
        </w:rPr>
        <w:t xml:space="preserve"> </w:t>
      </w:r>
      <w:r w:rsidRPr="0005763B">
        <w:rPr>
          <w:rFonts w:cs="Arial"/>
          <w:szCs w:val="22"/>
        </w:rPr>
        <w:t>below summarizes all applicable DEER based Net-to-Gross ratios for programs that may be used by this measure.</w:t>
      </w:r>
    </w:p>
    <w:p w14:paraId="393A0C15" w14:textId="77777777" w:rsidR="008F48E1" w:rsidRPr="0005763B" w:rsidRDefault="008F48E1" w:rsidP="00D719E9">
      <w:pPr>
        <w:pStyle w:val="Caption"/>
        <w:keepNext/>
        <w:jc w:val="center"/>
        <w:rPr>
          <w:rFonts w:cs="Arial"/>
        </w:rPr>
      </w:pPr>
    </w:p>
    <w:p w14:paraId="393A0C16" w14:textId="3075AB30" w:rsidR="00D719E9" w:rsidRPr="0005763B" w:rsidRDefault="00D719E9" w:rsidP="00990446">
      <w:pPr>
        <w:pStyle w:val="Caption"/>
        <w:keepNext/>
        <w:rPr>
          <w:rFonts w:cs="Arial"/>
        </w:rPr>
      </w:pPr>
      <w:bookmarkStart w:id="59" w:name="_Toc324427643"/>
      <w:r w:rsidRPr="0005763B">
        <w:rPr>
          <w:rFonts w:cs="Arial"/>
        </w:rPr>
        <w:t xml:space="preserve">Table </w:t>
      </w:r>
      <w:r w:rsidR="00990446" w:rsidRPr="0005763B">
        <w:rPr>
          <w:rFonts w:cs="Arial"/>
        </w:rPr>
        <w:t>6</w:t>
      </w:r>
      <w:r w:rsidR="00437BE1" w:rsidRPr="0005763B">
        <w:rPr>
          <w:rFonts w:cs="Arial"/>
        </w:rPr>
        <w:t xml:space="preserve"> </w:t>
      </w:r>
      <w:r w:rsidR="00B74917" w:rsidRPr="0005763B">
        <w:rPr>
          <w:rFonts w:cs="Arial"/>
        </w:rPr>
        <w:t xml:space="preserve">DEER </w:t>
      </w:r>
      <w:r w:rsidRPr="0005763B">
        <w:rPr>
          <w:rFonts w:cs="Arial"/>
        </w:rPr>
        <w:t>Net-to-Gross Ratios</w:t>
      </w:r>
      <w:bookmarkEnd w:id="59"/>
    </w:p>
    <w:tbl>
      <w:tblPr>
        <w:tblW w:w="245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3168"/>
        <w:gridCol w:w="1530"/>
      </w:tblGrid>
      <w:tr w:rsidR="00990446" w:rsidRPr="0005763B" w14:paraId="393A0C1A" w14:textId="77777777" w:rsidTr="00990446">
        <w:tc>
          <w:tcPr>
            <w:tcW w:w="3372" w:type="pct"/>
            <w:shd w:val="clear" w:color="auto" w:fill="262626"/>
            <w:vAlign w:val="bottom"/>
          </w:tcPr>
          <w:p w14:paraId="393A0C17" w14:textId="77777777" w:rsidR="00990446" w:rsidRPr="0005763B" w:rsidRDefault="00990446" w:rsidP="00587DDD">
            <w:pPr>
              <w:keepNext/>
              <w:keepLines/>
              <w:jc w:val="center"/>
              <w:rPr>
                <w:rFonts w:cs="Arial"/>
                <w:b/>
                <w:bCs/>
                <w:color w:val="F2F2F2"/>
                <w:sz w:val="20"/>
                <w:szCs w:val="20"/>
              </w:rPr>
            </w:pPr>
          </w:p>
        </w:tc>
        <w:tc>
          <w:tcPr>
            <w:tcW w:w="1628" w:type="pct"/>
            <w:shd w:val="clear" w:color="auto" w:fill="262626"/>
            <w:vAlign w:val="bottom"/>
          </w:tcPr>
          <w:p w14:paraId="393A0C18" w14:textId="77777777" w:rsidR="00990446" w:rsidRPr="0005763B" w:rsidRDefault="00990446" w:rsidP="00587DDD">
            <w:pPr>
              <w:keepNext/>
              <w:keepLines/>
              <w:jc w:val="center"/>
              <w:rPr>
                <w:rFonts w:cs="Arial"/>
                <w:b/>
                <w:bCs/>
                <w:color w:val="F2F2F2"/>
                <w:sz w:val="20"/>
                <w:szCs w:val="20"/>
              </w:rPr>
            </w:pPr>
          </w:p>
        </w:tc>
      </w:tr>
      <w:tr w:rsidR="00990446" w:rsidRPr="0005763B" w14:paraId="393A0C1F" w14:textId="77777777" w:rsidTr="00990446">
        <w:tc>
          <w:tcPr>
            <w:tcW w:w="3372" w:type="pct"/>
            <w:shd w:val="pct5" w:color="000000" w:fill="FFFFFF"/>
            <w:vAlign w:val="bottom"/>
          </w:tcPr>
          <w:p w14:paraId="393A0C1B" w14:textId="77777777" w:rsidR="00990446" w:rsidRPr="0005763B" w:rsidRDefault="00990446" w:rsidP="00587DDD">
            <w:pPr>
              <w:keepNext/>
              <w:jc w:val="center"/>
              <w:rPr>
                <w:rFonts w:cs="Arial"/>
                <w:sz w:val="20"/>
                <w:szCs w:val="20"/>
              </w:rPr>
            </w:pPr>
            <w:r w:rsidRPr="0005763B">
              <w:rPr>
                <w:rFonts w:cs="Arial"/>
                <w:sz w:val="20"/>
                <w:szCs w:val="20"/>
              </w:rPr>
              <w:t>Program Approach</w:t>
            </w:r>
          </w:p>
        </w:tc>
        <w:tc>
          <w:tcPr>
            <w:tcW w:w="1628" w:type="pct"/>
            <w:shd w:val="pct5" w:color="000000" w:fill="FFFFFF"/>
            <w:vAlign w:val="bottom"/>
          </w:tcPr>
          <w:p w14:paraId="393A0C1C" w14:textId="77777777" w:rsidR="00990446" w:rsidRPr="0005763B" w:rsidRDefault="00990446" w:rsidP="00587DDD">
            <w:pPr>
              <w:keepNext/>
              <w:jc w:val="center"/>
              <w:rPr>
                <w:rFonts w:cs="Arial"/>
                <w:sz w:val="20"/>
                <w:szCs w:val="20"/>
              </w:rPr>
            </w:pPr>
            <w:r w:rsidRPr="0005763B">
              <w:rPr>
                <w:rFonts w:cs="Arial"/>
                <w:sz w:val="20"/>
                <w:szCs w:val="20"/>
              </w:rPr>
              <w:t>NTG</w:t>
            </w:r>
          </w:p>
        </w:tc>
      </w:tr>
      <w:tr w:rsidR="00990446" w:rsidRPr="0005763B" w14:paraId="393A0C24" w14:textId="77777777" w:rsidTr="00990446">
        <w:tc>
          <w:tcPr>
            <w:tcW w:w="3372" w:type="pct"/>
            <w:shd w:val="pct20" w:color="000000" w:fill="FFFFFF"/>
            <w:vAlign w:val="bottom"/>
          </w:tcPr>
          <w:p w14:paraId="393A0C20" w14:textId="604CDBCC" w:rsidR="00990446" w:rsidRPr="0005763B" w:rsidRDefault="00990446" w:rsidP="001E4C31">
            <w:pPr>
              <w:jc w:val="center"/>
              <w:rPr>
                <w:rFonts w:cs="Arial"/>
                <w:sz w:val="20"/>
                <w:szCs w:val="20"/>
              </w:rPr>
            </w:pPr>
            <w:r w:rsidRPr="0005763B">
              <w:rPr>
                <w:rFonts w:cs="Arial"/>
                <w:sz w:val="20"/>
                <w:szCs w:val="20"/>
              </w:rPr>
              <w:t>Com Default &gt; 2yrs</w:t>
            </w:r>
          </w:p>
        </w:tc>
        <w:tc>
          <w:tcPr>
            <w:tcW w:w="1628" w:type="pct"/>
            <w:shd w:val="pct20" w:color="000000" w:fill="FFFFFF"/>
            <w:vAlign w:val="bottom"/>
          </w:tcPr>
          <w:p w14:paraId="393A0C21" w14:textId="7F98FC25" w:rsidR="00990446" w:rsidRPr="0005763B" w:rsidRDefault="00990446" w:rsidP="001E4C31">
            <w:pPr>
              <w:jc w:val="center"/>
              <w:rPr>
                <w:rFonts w:cs="Arial"/>
                <w:sz w:val="20"/>
                <w:szCs w:val="20"/>
              </w:rPr>
            </w:pPr>
            <w:r w:rsidRPr="0005763B">
              <w:rPr>
                <w:rFonts w:cs="Arial"/>
                <w:sz w:val="20"/>
                <w:szCs w:val="20"/>
              </w:rPr>
              <w:t>0.6</w:t>
            </w:r>
          </w:p>
        </w:tc>
      </w:tr>
    </w:tbl>
    <w:p w14:paraId="393A0C25" w14:textId="77777777" w:rsidR="009C5CA7" w:rsidRPr="0005763B" w:rsidRDefault="009C5CA7" w:rsidP="009C5CA7">
      <w:pPr>
        <w:rPr>
          <w:rFonts w:cs="Arial"/>
          <w:sz w:val="20"/>
          <w:szCs w:val="20"/>
        </w:rPr>
      </w:pPr>
    </w:p>
    <w:p w14:paraId="393A0C29" w14:textId="64696EB2" w:rsidR="008F48E1" w:rsidRPr="0005763B" w:rsidRDefault="008F48E1" w:rsidP="00990446">
      <w:pPr>
        <w:ind w:left="720"/>
        <w:rPr>
          <w:rFonts w:cs="Arial"/>
          <w:sz w:val="20"/>
          <w:szCs w:val="20"/>
        </w:rPr>
      </w:pPr>
    </w:p>
    <w:p w14:paraId="393A0C2A" w14:textId="77777777" w:rsidR="002F2D19" w:rsidRPr="0005763B" w:rsidRDefault="009C5CA7" w:rsidP="00FA595F">
      <w:pPr>
        <w:rPr>
          <w:rFonts w:cs="Arial"/>
          <w:szCs w:val="22"/>
        </w:rPr>
      </w:pPr>
      <w:r w:rsidRPr="0005763B">
        <w:rPr>
          <w:rFonts w:cs="Arial"/>
          <w:b/>
          <w:szCs w:val="22"/>
        </w:rPr>
        <w:t>Effective Useful Life</w:t>
      </w:r>
      <w:r w:rsidR="00D719E9" w:rsidRPr="0005763B">
        <w:rPr>
          <w:rFonts w:cs="Arial"/>
          <w:b/>
          <w:szCs w:val="22"/>
        </w:rPr>
        <w:t xml:space="preserve"> / Remaining Useful Life</w:t>
      </w:r>
      <w:r w:rsidRPr="0005763B">
        <w:rPr>
          <w:rFonts w:cs="Arial"/>
          <w:b/>
          <w:szCs w:val="22"/>
        </w:rPr>
        <w:t>:</w:t>
      </w:r>
      <w:r w:rsidR="00437BE1" w:rsidRPr="0005763B">
        <w:rPr>
          <w:rFonts w:cs="Arial"/>
          <w:szCs w:val="22"/>
        </w:rPr>
        <w:t xml:space="preserve"> </w:t>
      </w:r>
    </w:p>
    <w:p w14:paraId="393A0C2C" w14:textId="6E814481" w:rsidR="004D7301" w:rsidRPr="0005763B" w:rsidRDefault="00990446" w:rsidP="00FA595F">
      <w:pPr>
        <w:rPr>
          <w:rFonts w:cs="Arial"/>
          <w:szCs w:val="22"/>
        </w:rPr>
      </w:pPr>
      <w:r w:rsidRPr="0005763B">
        <w:rPr>
          <w:rFonts w:cs="Arial"/>
          <w:bCs/>
          <w:szCs w:val="22"/>
        </w:rPr>
        <w:t>The DEER2014</w:t>
      </w:r>
      <w:r w:rsidRPr="0005763B">
        <w:rPr>
          <w:rFonts w:cs="Arial"/>
          <w:szCs w:val="22"/>
        </w:rPr>
        <w:t xml:space="preserve"> database shows a EUL of 12 years and an RUL of 4 years</w:t>
      </w:r>
      <w:r w:rsidRPr="0005763B">
        <w:rPr>
          <w:rFonts w:cs="Arial"/>
          <w:szCs w:val="22"/>
          <w:vertAlign w:val="superscript"/>
        </w:rPr>
        <w:t>6</w:t>
      </w:r>
      <w:r w:rsidRPr="0005763B">
        <w:rPr>
          <w:rFonts w:cs="Arial"/>
          <w:szCs w:val="22"/>
        </w:rPr>
        <w:t xml:space="preserve"> for all cooking appliance measures, including electric and gas steam cookers.</w:t>
      </w:r>
    </w:p>
    <w:p w14:paraId="747DE2CB" w14:textId="77777777" w:rsidR="00990446" w:rsidRPr="0005763B" w:rsidRDefault="00990446" w:rsidP="00FA595F">
      <w:pPr>
        <w:rPr>
          <w:rFonts w:cs="Arial"/>
          <w:i/>
          <w:sz w:val="20"/>
          <w:szCs w:val="20"/>
        </w:rPr>
      </w:pPr>
    </w:p>
    <w:p w14:paraId="393A0C2D" w14:textId="77777777" w:rsidR="004D7301" w:rsidRPr="0005763B" w:rsidRDefault="004D7301" w:rsidP="004D7301">
      <w:pPr>
        <w:rPr>
          <w:rFonts w:cs="Arial"/>
          <w:b/>
          <w:sz w:val="20"/>
          <w:szCs w:val="20"/>
        </w:rPr>
      </w:pPr>
      <w:r w:rsidRPr="0005763B">
        <w:rPr>
          <w:rFonts w:cs="Arial"/>
          <w:b/>
          <w:sz w:val="20"/>
          <w:szCs w:val="20"/>
        </w:rPr>
        <w:t>Effective Useful Life:</w:t>
      </w:r>
      <w:r w:rsidR="00437BE1" w:rsidRPr="0005763B">
        <w:rPr>
          <w:rFonts w:cs="Arial"/>
          <w:b/>
          <w:sz w:val="20"/>
          <w:szCs w:val="20"/>
        </w:rPr>
        <w:t xml:space="preserve"> </w:t>
      </w:r>
      <w:r w:rsidRPr="0005763B">
        <w:rPr>
          <w:rFonts w:cs="Arial"/>
          <w:b/>
          <w:sz w:val="20"/>
          <w:szCs w:val="20"/>
        </w:rPr>
        <w:tab/>
      </w:r>
      <w:r w:rsidRPr="0005763B">
        <w:rPr>
          <w:rFonts w:cs="Arial"/>
          <w:b/>
          <w:sz w:val="20"/>
          <w:szCs w:val="20"/>
        </w:rPr>
        <w:tab/>
      </w:r>
      <w:r w:rsidRPr="0005763B">
        <w:rPr>
          <w:rFonts w:cs="Arial"/>
          <w:b/>
          <w:sz w:val="20"/>
          <w:szCs w:val="20"/>
        </w:rPr>
        <w:tab/>
      </w:r>
      <w:r w:rsidRPr="0005763B">
        <w:rPr>
          <w:rFonts w:cs="Arial"/>
          <w:b/>
          <w:sz w:val="20"/>
          <w:szCs w:val="20"/>
        </w:rPr>
        <w:tab/>
        <w:t xml:space="preserve">          DEER Version and Impact IDs</w:t>
      </w:r>
    </w:p>
    <w:p w14:paraId="393A0C2E" w14:textId="77777777" w:rsidR="00FC2999" w:rsidRPr="0005763B" w:rsidRDefault="00FC2999" w:rsidP="00FC2999">
      <w:pPr>
        <w:numPr>
          <w:ilvl w:val="0"/>
          <w:numId w:val="11"/>
        </w:numPr>
        <w:rPr>
          <w:rFonts w:cs="Arial"/>
          <w:sz w:val="20"/>
          <w:szCs w:val="20"/>
        </w:rPr>
      </w:pPr>
      <w:r w:rsidRPr="0005763B">
        <w:rPr>
          <w:rFonts w:cs="Arial"/>
          <w:sz w:val="20"/>
          <w:szCs w:val="20"/>
        </w:rPr>
        <w:t xml:space="preserve">The Effective Useful Life estimates were downloaded </w:t>
      </w:r>
      <w:r w:rsidR="002F2D19" w:rsidRPr="0005763B">
        <w:rPr>
          <w:rFonts w:cs="Arial"/>
          <w:sz w:val="20"/>
          <w:szCs w:val="20"/>
        </w:rPr>
        <w:t xml:space="preserve">directly </w:t>
      </w:r>
      <w:r w:rsidRPr="0005763B">
        <w:rPr>
          <w:rFonts w:cs="Arial"/>
          <w:sz w:val="20"/>
          <w:szCs w:val="20"/>
        </w:rPr>
        <w:t>from DEER, they match the intended measures for climate zones and building types and</w:t>
      </w:r>
      <w:r w:rsidR="00020042" w:rsidRPr="0005763B">
        <w:rPr>
          <w:rFonts w:cs="Arial"/>
          <w:sz w:val="20"/>
          <w:szCs w:val="20"/>
        </w:rPr>
        <w:t xml:space="preserve"> vintages</w:t>
      </w:r>
      <w:r w:rsidRPr="0005763B">
        <w:rPr>
          <w:rFonts w:cs="Arial"/>
          <w:sz w:val="20"/>
          <w:szCs w:val="20"/>
        </w:rPr>
        <w:t>.</w:t>
      </w:r>
    </w:p>
    <w:p w14:paraId="6F72FD9E" w14:textId="77777777" w:rsidR="00630FBF" w:rsidRPr="0005763B" w:rsidRDefault="00630FBF" w:rsidP="00630FBF">
      <w:pPr>
        <w:rPr>
          <w:rFonts w:cs="Arial"/>
          <w:sz w:val="20"/>
          <w:szCs w:val="20"/>
        </w:rPr>
      </w:pPr>
    </w:p>
    <w:p w14:paraId="4247D1B7" w14:textId="58452395" w:rsidR="00630FBF" w:rsidRPr="0005763B" w:rsidRDefault="00630FBF" w:rsidP="00630FBF">
      <w:pPr>
        <w:rPr>
          <w:rFonts w:cs="Arial"/>
          <w:b/>
          <w:sz w:val="20"/>
          <w:szCs w:val="20"/>
        </w:rPr>
      </w:pPr>
      <w:r w:rsidRPr="0005763B">
        <w:rPr>
          <w:rFonts w:cs="Arial"/>
          <w:b/>
          <w:sz w:val="20"/>
          <w:szCs w:val="20"/>
        </w:rPr>
        <w:t>Table 7 DEER2014 Effective Useful Life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3"/>
        <w:gridCol w:w="1439"/>
        <w:gridCol w:w="1472"/>
        <w:gridCol w:w="1106"/>
        <w:gridCol w:w="1117"/>
        <w:gridCol w:w="1561"/>
      </w:tblGrid>
      <w:tr w:rsidR="009C7C2D" w:rsidRPr="0005763B" w14:paraId="393A0C3B" w14:textId="77777777" w:rsidTr="004D7301">
        <w:tc>
          <w:tcPr>
            <w:tcW w:w="0" w:type="auto"/>
            <w:shd w:val="clear" w:color="auto" w:fill="auto"/>
          </w:tcPr>
          <w:p w14:paraId="393A0C34" w14:textId="77777777" w:rsidR="009C7C2D" w:rsidRPr="0005763B" w:rsidRDefault="009C7C2D" w:rsidP="00FC2999">
            <w:pPr>
              <w:rPr>
                <w:rFonts w:cs="Arial"/>
                <w:b/>
                <w:sz w:val="20"/>
                <w:szCs w:val="20"/>
              </w:rPr>
            </w:pPr>
            <w:r w:rsidRPr="0005763B">
              <w:rPr>
                <w:rFonts w:cs="Arial"/>
                <w:b/>
                <w:sz w:val="20"/>
                <w:szCs w:val="20"/>
              </w:rPr>
              <w:t xml:space="preserve">Building type </w:t>
            </w:r>
          </w:p>
        </w:tc>
        <w:tc>
          <w:tcPr>
            <w:tcW w:w="0" w:type="auto"/>
            <w:shd w:val="clear" w:color="auto" w:fill="auto"/>
          </w:tcPr>
          <w:p w14:paraId="393A0C35" w14:textId="77777777" w:rsidR="009C7C2D" w:rsidRPr="0005763B" w:rsidRDefault="009C7C2D" w:rsidP="00FC2999">
            <w:pPr>
              <w:rPr>
                <w:rFonts w:cs="Arial"/>
                <w:b/>
                <w:sz w:val="20"/>
                <w:szCs w:val="20"/>
              </w:rPr>
            </w:pPr>
            <w:r w:rsidRPr="0005763B">
              <w:rPr>
                <w:rFonts w:cs="Arial"/>
                <w:b/>
                <w:sz w:val="20"/>
                <w:szCs w:val="20"/>
              </w:rPr>
              <w:t xml:space="preserve">Bldg Vintage </w:t>
            </w:r>
          </w:p>
        </w:tc>
        <w:tc>
          <w:tcPr>
            <w:tcW w:w="0" w:type="auto"/>
            <w:shd w:val="clear" w:color="auto" w:fill="auto"/>
          </w:tcPr>
          <w:p w14:paraId="393A0C36" w14:textId="77777777" w:rsidR="009C7C2D" w:rsidRPr="0005763B" w:rsidRDefault="009C7C2D" w:rsidP="00FC2999">
            <w:pPr>
              <w:rPr>
                <w:rFonts w:cs="Arial"/>
                <w:b/>
                <w:sz w:val="20"/>
                <w:szCs w:val="20"/>
              </w:rPr>
            </w:pPr>
            <w:r w:rsidRPr="0005763B">
              <w:rPr>
                <w:rFonts w:cs="Arial"/>
                <w:b/>
                <w:sz w:val="20"/>
                <w:szCs w:val="20"/>
              </w:rPr>
              <w:t xml:space="preserve">Climate Zone </w:t>
            </w:r>
          </w:p>
        </w:tc>
        <w:tc>
          <w:tcPr>
            <w:tcW w:w="0" w:type="auto"/>
            <w:shd w:val="clear" w:color="auto" w:fill="auto"/>
          </w:tcPr>
          <w:p w14:paraId="393A0C37" w14:textId="77777777" w:rsidR="009C7C2D" w:rsidRPr="0005763B" w:rsidRDefault="009C7C2D" w:rsidP="00FC2999">
            <w:pPr>
              <w:rPr>
                <w:rFonts w:cs="Arial"/>
                <w:b/>
                <w:sz w:val="20"/>
                <w:szCs w:val="20"/>
              </w:rPr>
            </w:pPr>
            <w:r w:rsidRPr="0005763B">
              <w:rPr>
                <w:rFonts w:cs="Arial"/>
                <w:b/>
                <w:sz w:val="20"/>
                <w:szCs w:val="20"/>
              </w:rPr>
              <w:t>EUL (yrs)</w:t>
            </w:r>
          </w:p>
        </w:tc>
        <w:tc>
          <w:tcPr>
            <w:tcW w:w="0" w:type="auto"/>
          </w:tcPr>
          <w:p w14:paraId="393A0C38" w14:textId="77777777" w:rsidR="009C7C2D" w:rsidRPr="0005763B" w:rsidRDefault="009C7C2D" w:rsidP="00FC2999">
            <w:pPr>
              <w:rPr>
                <w:rFonts w:cs="Arial"/>
                <w:b/>
                <w:sz w:val="20"/>
                <w:szCs w:val="20"/>
              </w:rPr>
            </w:pPr>
            <w:r w:rsidRPr="0005763B">
              <w:rPr>
                <w:rFonts w:cs="Arial"/>
                <w:b/>
                <w:sz w:val="20"/>
                <w:szCs w:val="20"/>
              </w:rPr>
              <w:t>RUL (yrs)</w:t>
            </w:r>
          </w:p>
        </w:tc>
        <w:tc>
          <w:tcPr>
            <w:tcW w:w="0" w:type="auto"/>
            <w:shd w:val="clear" w:color="auto" w:fill="auto"/>
          </w:tcPr>
          <w:p w14:paraId="393A0C39" w14:textId="77777777" w:rsidR="009C7C2D" w:rsidRPr="0005763B" w:rsidRDefault="009C7C2D" w:rsidP="00FC2999">
            <w:pPr>
              <w:rPr>
                <w:rFonts w:cs="Arial"/>
                <w:b/>
                <w:sz w:val="20"/>
                <w:szCs w:val="20"/>
              </w:rPr>
            </w:pPr>
            <w:r w:rsidRPr="0005763B">
              <w:rPr>
                <w:rFonts w:cs="Arial"/>
                <w:b/>
                <w:sz w:val="20"/>
                <w:szCs w:val="20"/>
              </w:rPr>
              <w:t>DEER Version</w:t>
            </w:r>
          </w:p>
        </w:tc>
      </w:tr>
      <w:tr w:rsidR="009C7C2D" w:rsidRPr="0005763B" w14:paraId="393A0C43" w14:textId="77777777" w:rsidTr="004D7301">
        <w:tc>
          <w:tcPr>
            <w:tcW w:w="0" w:type="auto"/>
            <w:shd w:val="clear" w:color="auto" w:fill="auto"/>
          </w:tcPr>
          <w:p w14:paraId="393A0C3C" w14:textId="29788538" w:rsidR="009C7C2D" w:rsidRPr="0005763B" w:rsidRDefault="009C7C2D" w:rsidP="00FC2999">
            <w:pPr>
              <w:rPr>
                <w:rFonts w:cs="Arial"/>
                <w:b/>
                <w:sz w:val="20"/>
                <w:szCs w:val="20"/>
              </w:rPr>
            </w:pPr>
            <w:r w:rsidRPr="0005763B">
              <w:rPr>
                <w:rFonts w:cs="Arial"/>
                <w:b/>
                <w:sz w:val="20"/>
                <w:szCs w:val="20"/>
              </w:rPr>
              <w:t>ANY</w:t>
            </w:r>
          </w:p>
        </w:tc>
        <w:tc>
          <w:tcPr>
            <w:tcW w:w="0" w:type="auto"/>
            <w:shd w:val="clear" w:color="auto" w:fill="auto"/>
          </w:tcPr>
          <w:p w14:paraId="393A0C3D" w14:textId="0F9B81B3" w:rsidR="009C7C2D" w:rsidRPr="0005763B" w:rsidRDefault="009C7C2D" w:rsidP="00FC2999">
            <w:pPr>
              <w:rPr>
                <w:rFonts w:cs="Arial"/>
                <w:b/>
                <w:sz w:val="20"/>
                <w:szCs w:val="20"/>
              </w:rPr>
            </w:pPr>
            <w:r w:rsidRPr="0005763B">
              <w:rPr>
                <w:rFonts w:cs="Arial"/>
                <w:b/>
                <w:sz w:val="20"/>
                <w:szCs w:val="20"/>
              </w:rPr>
              <w:t>ANY</w:t>
            </w:r>
          </w:p>
        </w:tc>
        <w:tc>
          <w:tcPr>
            <w:tcW w:w="0" w:type="auto"/>
            <w:shd w:val="clear" w:color="auto" w:fill="auto"/>
          </w:tcPr>
          <w:p w14:paraId="393A0C3E" w14:textId="5BCB6706" w:rsidR="009C7C2D" w:rsidRPr="0005763B" w:rsidRDefault="009C7C2D" w:rsidP="00FC2999">
            <w:pPr>
              <w:rPr>
                <w:rFonts w:cs="Arial"/>
                <w:b/>
                <w:sz w:val="20"/>
                <w:szCs w:val="20"/>
              </w:rPr>
            </w:pPr>
            <w:r w:rsidRPr="0005763B">
              <w:rPr>
                <w:rFonts w:cs="Arial"/>
                <w:b/>
                <w:sz w:val="20"/>
                <w:szCs w:val="20"/>
              </w:rPr>
              <w:t>ALL</w:t>
            </w:r>
          </w:p>
        </w:tc>
        <w:tc>
          <w:tcPr>
            <w:tcW w:w="0" w:type="auto"/>
            <w:shd w:val="clear" w:color="auto" w:fill="auto"/>
          </w:tcPr>
          <w:p w14:paraId="393A0C3F" w14:textId="253C3775" w:rsidR="009C7C2D" w:rsidRPr="0005763B" w:rsidRDefault="009C7C2D" w:rsidP="00FC2999">
            <w:pPr>
              <w:rPr>
                <w:rFonts w:cs="Arial"/>
                <w:b/>
                <w:sz w:val="20"/>
                <w:szCs w:val="20"/>
              </w:rPr>
            </w:pPr>
            <w:r w:rsidRPr="0005763B">
              <w:rPr>
                <w:rFonts w:cs="Arial"/>
                <w:b/>
                <w:sz w:val="20"/>
                <w:szCs w:val="20"/>
              </w:rPr>
              <w:t>12</w:t>
            </w:r>
          </w:p>
        </w:tc>
        <w:tc>
          <w:tcPr>
            <w:tcW w:w="0" w:type="auto"/>
          </w:tcPr>
          <w:p w14:paraId="393A0C40" w14:textId="12285B06" w:rsidR="009C7C2D" w:rsidRPr="0005763B" w:rsidRDefault="009C7C2D" w:rsidP="00FC2999">
            <w:pPr>
              <w:rPr>
                <w:rFonts w:cs="Arial"/>
                <w:b/>
                <w:sz w:val="20"/>
                <w:szCs w:val="20"/>
              </w:rPr>
            </w:pPr>
            <w:r w:rsidRPr="0005763B">
              <w:rPr>
                <w:rFonts w:cs="Arial"/>
                <w:b/>
                <w:sz w:val="20"/>
                <w:szCs w:val="20"/>
              </w:rPr>
              <w:t>4</w:t>
            </w:r>
          </w:p>
        </w:tc>
        <w:tc>
          <w:tcPr>
            <w:tcW w:w="0" w:type="auto"/>
            <w:shd w:val="clear" w:color="auto" w:fill="auto"/>
          </w:tcPr>
          <w:p w14:paraId="393A0C41" w14:textId="3138AEA7" w:rsidR="009C7C2D" w:rsidRPr="0005763B" w:rsidRDefault="009C7C2D" w:rsidP="00FC2999">
            <w:pPr>
              <w:rPr>
                <w:rFonts w:cs="Arial"/>
                <w:b/>
                <w:sz w:val="20"/>
                <w:szCs w:val="20"/>
              </w:rPr>
            </w:pPr>
            <w:r w:rsidRPr="0005763B">
              <w:rPr>
                <w:rFonts w:cs="Arial"/>
                <w:b/>
                <w:sz w:val="20"/>
                <w:szCs w:val="20"/>
              </w:rPr>
              <w:t>DEER2014</w:t>
            </w:r>
          </w:p>
        </w:tc>
      </w:tr>
    </w:tbl>
    <w:p w14:paraId="393A0C5C" w14:textId="77777777" w:rsidR="008F48E1" w:rsidRPr="0005763B" w:rsidRDefault="008F48E1" w:rsidP="00806070">
      <w:pPr>
        <w:rPr>
          <w:rFonts w:cs="Arial"/>
          <w:b/>
          <w:i/>
          <w:color w:val="FF0000"/>
        </w:rPr>
      </w:pPr>
    </w:p>
    <w:p w14:paraId="393A0C89" w14:textId="77777777" w:rsidR="008F48E1" w:rsidRPr="0005763B" w:rsidRDefault="008F48E1" w:rsidP="000F11DD">
      <w:pPr>
        <w:rPr>
          <w:b/>
          <w:color w:val="0000FF"/>
        </w:rPr>
      </w:pPr>
    </w:p>
    <w:p w14:paraId="632E1808" w14:textId="77777777" w:rsidR="00630FBF" w:rsidRPr="0005763B" w:rsidRDefault="00630FBF" w:rsidP="002E0043">
      <w:pPr>
        <w:pStyle w:val="Heading2"/>
      </w:pPr>
      <w:bookmarkStart w:id="60" w:name="_Toc304800206"/>
      <w:bookmarkStart w:id="61" w:name="_Toc324318342"/>
      <w:bookmarkStart w:id="62" w:name="_Toc324340486"/>
    </w:p>
    <w:p w14:paraId="393A0C8A" w14:textId="77777777" w:rsidR="002E0043" w:rsidRPr="0005763B" w:rsidRDefault="001248A3" w:rsidP="002E0043">
      <w:pPr>
        <w:pStyle w:val="Heading2"/>
      </w:pPr>
      <w:bookmarkStart w:id="63" w:name="_Toc386717896"/>
      <w:r w:rsidRPr="0005763B">
        <w:t>1.</w:t>
      </w:r>
      <w:r w:rsidR="00FA595F" w:rsidRPr="0005763B">
        <w:t>4</w:t>
      </w:r>
      <w:r w:rsidR="00793646" w:rsidRPr="0005763B">
        <w:t>.2</w:t>
      </w:r>
      <w:r w:rsidR="00FA595F" w:rsidRPr="0005763B">
        <w:t xml:space="preserve"> </w:t>
      </w:r>
      <w:r w:rsidR="00E71EF1" w:rsidRPr="0005763B">
        <w:t xml:space="preserve">Codes &amp; Standards Requirements </w:t>
      </w:r>
      <w:r w:rsidR="009C5CA7" w:rsidRPr="0005763B">
        <w:t>Base Case and Measure Information</w:t>
      </w:r>
      <w:bookmarkEnd w:id="60"/>
      <w:bookmarkEnd w:id="61"/>
      <w:bookmarkEnd w:id="62"/>
      <w:bookmarkEnd w:id="63"/>
    </w:p>
    <w:p w14:paraId="040EABD9" w14:textId="77777777" w:rsidR="00630FBF" w:rsidRPr="0005763B" w:rsidRDefault="00630FBF" w:rsidP="00630FBF">
      <w:r w:rsidRPr="0005763B">
        <w:t xml:space="preserve">This measure is not governed by either state or federal codes and standards.  </w:t>
      </w:r>
    </w:p>
    <w:p w14:paraId="41E3677E" w14:textId="77777777" w:rsidR="00630FBF" w:rsidRPr="0005763B" w:rsidRDefault="00630FBF" w:rsidP="00630FBF"/>
    <w:p w14:paraId="4C062770" w14:textId="77777777" w:rsidR="00630FBF" w:rsidRPr="0005763B" w:rsidRDefault="00630FBF" w:rsidP="00630FBF">
      <w:r w:rsidRPr="0005763B">
        <w:t>ASTM Standard Test Method for the</w:t>
      </w:r>
      <w:r w:rsidRPr="0005763B">
        <w:rPr>
          <w:rFonts w:cs="Arial"/>
          <w:i/>
          <w:iCs/>
        </w:rPr>
        <w:t xml:space="preserve"> </w:t>
      </w:r>
      <w:r w:rsidRPr="0005763B">
        <w:t>Performance of Steam Cookers (F1484) is applicable for estimating energy use and cooking performance. It was used to estimate the energy consumption of the base case and measure equipment.</w:t>
      </w:r>
    </w:p>
    <w:p w14:paraId="393A0DAE" w14:textId="77777777" w:rsidR="00FA595F" w:rsidRPr="0005763B" w:rsidRDefault="00FA595F" w:rsidP="00FA595F"/>
    <w:p w14:paraId="393A0DAF" w14:textId="77777777" w:rsidR="002E0043" w:rsidRPr="0005763B" w:rsidRDefault="001248A3" w:rsidP="002E0043">
      <w:pPr>
        <w:pStyle w:val="Heading2"/>
        <w:keepNext w:val="0"/>
      </w:pPr>
      <w:bookmarkStart w:id="64" w:name="_Toc304800207"/>
      <w:bookmarkStart w:id="65" w:name="_Toc324318343"/>
      <w:bookmarkStart w:id="66" w:name="_Toc324340487"/>
      <w:bookmarkStart w:id="67" w:name="_Toc386717897"/>
      <w:r w:rsidRPr="0005763B">
        <w:t>1.4</w:t>
      </w:r>
      <w:r w:rsidR="00264B03" w:rsidRPr="0005763B">
        <w:t>.3</w:t>
      </w:r>
      <w:r w:rsidR="00A02F0A" w:rsidRPr="0005763B">
        <w:t xml:space="preserve"> </w:t>
      </w:r>
      <w:r w:rsidR="00C069A2" w:rsidRPr="0005763B">
        <w:t>EM&amp;V</w:t>
      </w:r>
      <w:r w:rsidR="00755961" w:rsidRPr="0005763B">
        <w:t>, Market Potential,</w:t>
      </w:r>
      <w:r w:rsidR="00C069A2" w:rsidRPr="0005763B">
        <w:t xml:space="preserve"> </w:t>
      </w:r>
      <w:r w:rsidR="0044337C" w:rsidRPr="0005763B">
        <w:t xml:space="preserve">and Other </w:t>
      </w:r>
      <w:r w:rsidR="00C069A2" w:rsidRPr="0005763B">
        <w:t>Studies</w:t>
      </w:r>
      <w:r w:rsidR="009C5CA7" w:rsidRPr="0005763B">
        <w:t xml:space="preserve"> – Base Case and Measure Case Information</w:t>
      </w:r>
      <w:bookmarkEnd w:id="64"/>
      <w:bookmarkEnd w:id="65"/>
      <w:bookmarkEnd w:id="66"/>
      <w:bookmarkEnd w:id="67"/>
    </w:p>
    <w:p w14:paraId="06150D60" w14:textId="77777777" w:rsidR="00630FBF" w:rsidRPr="0005763B" w:rsidRDefault="00630FBF" w:rsidP="00630FBF">
      <w:pPr>
        <w:rPr>
          <w:rFonts w:cs="Arial"/>
          <w:szCs w:val="22"/>
        </w:rPr>
      </w:pPr>
      <w:bookmarkStart w:id="68" w:name="_Toc304800208"/>
      <w:bookmarkStart w:id="69" w:name="_Toc324318344"/>
      <w:bookmarkStart w:id="70" w:name="_Toc324340488"/>
      <w:r w:rsidRPr="0005763B">
        <w:rPr>
          <w:rFonts w:cs="Arial"/>
          <w:szCs w:val="22"/>
        </w:rPr>
        <w:t>There were no specific EM&amp;V studies identified that addressed cooking measures in the commercial sector.</w:t>
      </w:r>
    </w:p>
    <w:p w14:paraId="393A0EBA" w14:textId="77777777" w:rsidR="009C5CA7" w:rsidRPr="0005763B" w:rsidRDefault="001248A3" w:rsidP="002E0043">
      <w:pPr>
        <w:pStyle w:val="Heading2"/>
        <w:keepNext w:val="0"/>
      </w:pPr>
      <w:bookmarkStart w:id="71" w:name="_Toc386717898"/>
      <w:r w:rsidRPr="0005763B">
        <w:t>1.</w:t>
      </w:r>
      <w:r w:rsidR="00264B03" w:rsidRPr="0005763B">
        <w:t xml:space="preserve">4.4 </w:t>
      </w:r>
      <w:r w:rsidR="009C5CA7" w:rsidRPr="0005763B">
        <w:t xml:space="preserve">Assumptions and </w:t>
      </w:r>
      <w:r w:rsidR="00264B03" w:rsidRPr="0005763B">
        <w:t>Calculations from other sources—Base and Measure Cases</w:t>
      </w:r>
      <w:bookmarkEnd w:id="68"/>
      <w:bookmarkEnd w:id="69"/>
      <w:bookmarkEnd w:id="70"/>
      <w:bookmarkEnd w:id="71"/>
    </w:p>
    <w:p w14:paraId="0C9F96E1" w14:textId="06C02D4D" w:rsidR="00630FBF" w:rsidRPr="0005763B" w:rsidRDefault="00630FBF" w:rsidP="00630FBF">
      <w:pPr>
        <w:rPr>
          <w:rFonts w:cs="Arial"/>
          <w:szCs w:val="22"/>
        </w:rPr>
      </w:pPr>
      <w:bookmarkStart w:id="72" w:name="_Toc326060425"/>
      <w:r w:rsidRPr="0005763B">
        <w:rPr>
          <w:rFonts w:cs="Arial"/>
          <w:szCs w:val="22"/>
        </w:rPr>
        <w:t>The Food Service Technology Center conducted an assessment of major commercial cooking appliance technologies, which included a chapter on steamer. Since commercial steamers are currently not covered by state or national codes, the base case for existing models of steamers was determined from the Food Service Technology Center assessment.</w:t>
      </w:r>
      <w:bookmarkEnd w:id="72"/>
    </w:p>
    <w:p w14:paraId="616BEA30" w14:textId="77777777" w:rsidR="00630FBF" w:rsidRPr="0005763B" w:rsidRDefault="00630FBF" w:rsidP="00630FBF">
      <w:pPr>
        <w:rPr>
          <w:rFonts w:cs="Arial"/>
          <w:szCs w:val="22"/>
        </w:rPr>
      </w:pPr>
    </w:p>
    <w:p w14:paraId="040412FA" w14:textId="7BA69755" w:rsidR="00630FBF" w:rsidRPr="0005763B" w:rsidRDefault="00630FBF" w:rsidP="00630FBF">
      <w:pPr>
        <w:rPr>
          <w:rFonts w:cs="Arial"/>
          <w:szCs w:val="22"/>
        </w:rPr>
      </w:pPr>
      <w:r w:rsidRPr="0005763B">
        <w:rPr>
          <w:rFonts w:cs="Arial"/>
          <w:szCs w:val="22"/>
        </w:rPr>
        <w:t>The Food Service Technology Center also conducted a field study</w:t>
      </w:r>
      <w:r w:rsidRPr="0005763B">
        <w:rPr>
          <w:rFonts w:cs="Arial"/>
          <w:szCs w:val="22"/>
          <w:vertAlign w:val="superscript"/>
        </w:rPr>
        <w:endnoteReference w:id="5"/>
      </w:r>
      <w:r w:rsidRPr="0005763B">
        <w:rPr>
          <w:rFonts w:cs="Arial"/>
          <w:szCs w:val="22"/>
        </w:rPr>
        <w:t xml:space="preserve"> documenting the real world differences in energy and water consumption differences between boiler-based and boilerless steamers throughout the state of California accounting for different climate zones and varying types of restaurants. The average energy consumption rate and water consumption rates are documented below in Table 8.</w:t>
      </w:r>
    </w:p>
    <w:p w14:paraId="2B58A4A3" w14:textId="77777777" w:rsidR="00630FBF" w:rsidRPr="0005763B" w:rsidRDefault="00630FBF" w:rsidP="00630FBF">
      <w:pPr>
        <w:rPr>
          <w:rFonts w:ascii="Times New Roman" w:hAnsi="Times New Roman"/>
          <w:sz w:val="24"/>
        </w:rPr>
      </w:pPr>
    </w:p>
    <w:p w14:paraId="02B0D450" w14:textId="0099FC92" w:rsidR="00630FBF" w:rsidRPr="0005763B" w:rsidRDefault="00630FBF" w:rsidP="00630FBF">
      <w:pPr>
        <w:tabs>
          <w:tab w:val="center" w:pos="4320"/>
          <w:tab w:val="right" w:pos="8640"/>
        </w:tabs>
        <w:rPr>
          <w:rFonts w:cs="Arial"/>
          <w:b/>
          <w:bCs/>
        </w:rPr>
      </w:pPr>
      <w:bookmarkStart w:id="73" w:name="_Toc326595903"/>
      <w:r w:rsidRPr="0005763B">
        <w:rPr>
          <w:rFonts w:cs="Arial"/>
          <w:b/>
          <w:bCs/>
        </w:rPr>
        <w:t>Table 8 Field Monitoring Results Summary</w:t>
      </w:r>
      <w:bookmarkEnd w:id="73"/>
    </w:p>
    <w:tbl>
      <w:tblPr>
        <w:tblW w:w="23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1"/>
        <w:gridCol w:w="2502"/>
      </w:tblGrid>
      <w:tr w:rsidR="00630FBF" w:rsidRPr="0005763B" w14:paraId="1A7A57A1" w14:textId="77777777" w:rsidTr="0005763B">
        <w:trPr>
          <w:trHeight w:val="432"/>
        </w:trPr>
        <w:tc>
          <w:tcPr>
            <w:tcW w:w="2264" w:type="pct"/>
            <w:vAlign w:val="center"/>
          </w:tcPr>
          <w:p w14:paraId="54CDC565" w14:textId="77777777" w:rsidR="00630FBF" w:rsidRPr="0005763B" w:rsidRDefault="00630FBF" w:rsidP="00630FBF">
            <w:pPr>
              <w:jc w:val="center"/>
              <w:rPr>
                <w:rFonts w:cs="Arial"/>
                <w:b/>
                <w:bCs/>
                <w:color w:val="000000"/>
                <w:sz w:val="20"/>
                <w:szCs w:val="20"/>
              </w:rPr>
            </w:pPr>
            <w:r w:rsidRPr="0005763B">
              <w:rPr>
                <w:rFonts w:cs="Arial"/>
                <w:b/>
                <w:bCs/>
                <w:color w:val="000000"/>
                <w:sz w:val="20"/>
                <w:szCs w:val="20"/>
              </w:rPr>
              <w:t>Steamer Technology</w:t>
            </w:r>
          </w:p>
        </w:tc>
        <w:tc>
          <w:tcPr>
            <w:tcW w:w="2736" w:type="pct"/>
          </w:tcPr>
          <w:p w14:paraId="751AA6B5" w14:textId="77777777" w:rsidR="00630FBF" w:rsidRPr="0005763B" w:rsidRDefault="00630FBF" w:rsidP="00630FBF">
            <w:pPr>
              <w:jc w:val="center"/>
              <w:rPr>
                <w:rFonts w:cs="Arial"/>
                <w:b/>
                <w:bCs/>
                <w:color w:val="000000"/>
                <w:sz w:val="20"/>
                <w:szCs w:val="20"/>
              </w:rPr>
            </w:pPr>
            <w:r w:rsidRPr="0005763B">
              <w:rPr>
                <w:rFonts w:cs="Arial"/>
                <w:b/>
                <w:bCs/>
                <w:color w:val="000000"/>
                <w:sz w:val="20"/>
                <w:szCs w:val="20"/>
              </w:rPr>
              <w:t>Average Water Consumption (Gal/h)</w:t>
            </w:r>
          </w:p>
        </w:tc>
      </w:tr>
      <w:tr w:rsidR="00630FBF" w:rsidRPr="0005763B" w14:paraId="34D8D6DA" w14:textId="77777777" w:rsidTr="0005763B">
        <w:trPr>
          <w:trHeight w:val="288"/>
        </w:trPr>
        <w:tc>
          <w:tcPr>
            <w:tcW w:w="2264" w:type="pct"/>
            <w:vAlign w:val="center"/>
          </w:tcPr>
          <w:p w14:paraId="6280884A" w14:textId="77777777" w:rsidR="00630FBF" w:rsidRPr="0005763B" w:rsidRDefault="00630FBF" w:rsidP="00630FBF">
            <w:pPr>
              <w:jc w:val="center"/>
              <w:rPr>
                <w:rFonts w:cs="Arial"/>
                <w:color w:val="000000"/>
                <w:sz w:val="20"/>
                <w:szCs w:val="20"/>
              </w:rPr>
            </w:pPr>
            <w:r w:rsidRPr="0005763B">
              <w:rPr>
                <w:rFonts w:cs="Arial"/>
                <w:color w:val="000000"/>
                <w:sz w:val="20"/>
                <w:szCs w:val="20"/>
              </w:rPr>
              <w:t>Boiler-based Steamers</w:t>
            </w:r>
          </w:p>
        </w:tc>
        <w:tc>
          <w:tcPr>
            <w:tcW w:w="2736" w:type="pct"/>
            <w:vAlign w:val="center"/>
          </w:tcPr>
          <w:p w14:paraId="77F95FB0" w14:textId="77777777" w:rsidR="00630FBF" w:rsidRPr="0005763B" w:rsidRDefault="00630FBF" w:rsidP="00630FBF">
            <w:pPr>
              <w:jc w:val="center"/>
              <w:rPr>
                <w:rFonts w:cs="Arial"/>
                <w:color w:val="000000"/>
                <w:sz w:val="20"/>
                <w:szCs w:val="20"/>
              </w:rPr>
            </w:pPr>
            <w:r w:rsidRPr="0005763B">
              <w:rPr>
                <w:rFonts w:cs="Arial"/>
                <w:color w:val="000000"/>
                <w:sz w:val="20"/>
                <w:szCs w:val="20"/>
              </w:rPr>
              <w:t>40.5</w:t>
            </w:r>
          </w:p>
        </w:tc>
      </w:tr>
      <w:tr w:rsidR="00630FBF" w:rsidRPr="0005763B" w14:paraId="07ECD418" w14:textId="77777777" w:rsidTr="0005763B">
        <w:trPr>
          <w:trHeight w:val="288"/>
        </w:trPr>
        <w:tc>
          <w:tcPr>
            <w:tcW w:w="2264" w:type="pct"/>
            <w:vAlign w:val="center"/>
          </w:tcPr>
          <w:p w14:paraId="7DB74308" w14:textId="77777777" w:rsidR="00630FBF" w:rsidRPr="0005763B" w:rsidRDefault="00630FBF" w:rsidP="00630FBF">
            <w:pPr>
              <w:jc w:val="center"/>
              <w:rPr>
                <w:rFonts w:cs="Arial"/>
                <w:color w:val="000000"/>
                <w:sz w:val="20"/>
                <w:szCs w:val="20"/>
              </w:rPr>
            </w:pPr>
            <w:r w:rsidRPr="0005763B">
              <w:rPr>
                <w:rFonts w:cs="Arial"/>
                <w:color w:val="000000"/>
                <w:sz w:val="20"/>
                <w:szCs w:val="20"/>
              </w:rPr>
              <w:t>Boilerless Steamers</w:t>
            </w:r>
          </w:p>
        </w:tc>
        <w:tc>
          <w:tcPr>
            <w:tcW w:w="2736" w:type="pct"/>
            <w:vAlign w:val="center"/>
          </w:tcPr>
          <w:p w14:paraId="7A9381F0" w14:textId="77777777" w:rsidR="00630FBF" w:rsidRPr="0005763B" w:rsidRDefault="00630FBF" w:rsidP="00630FBF">
            <w:pPr>
              <w:jc w:val="center"/>
              <w:rPr>
                <w:rFonts w:cs="Arial"/>
                <w:color w:val="000000"/>
                <w:sz w:val="20"/>
                <w:szCs w:val="20"/>
              </w:rPr>
            </w:pPr>
            <w:r w:rsidRPr="0005763B">
              <w:rPr>
                <w:rFonts w:cs="Arial"/>
                <w:color w:val="000000"/>
                <w:sz w:val="20"/>
                <w:szCs w:val="20"/>
              </w:rPr>
              <w:t>2</w:t>
            </w:r>
          </w:p>
        </w:tc>
      </w:tr>
    </w:tbl>
    <w:p w14:paraId="23915298" w14:textId="77777777" w:rsidR="00630FBF" w:rsidRPr="00630FBF" w:rsidRDefault="00630FBF" w:rsidP="00630FBF">
      <w:pPr>
        <w:rPr>
          <w:rFonts w:ascii="Times New Roman" w:hAnsi="Times New Roman"/>
          <w:i/>
          <w:sz w:val="16"/>
        </w:rPr>
      </w:pPr>
      <w:r w:rsidRPr="0005763B">
        <w:rPr>
          <w:rFonts w:ascii="Times New Roman" w:hAnsi="Times New Roman"/>
          <w:sz w:val="18"/>
        </w:rPr>
        <w:t>*</w:t>
      </w:r>
      <w:r w:rsidRPr="0005763B">
        <w:rPr>
          <w:rFonts w:ascii="Times New Roman" w:hAnsi="Times New Roman"/>
          <w:i/>
          <w:sz w:val="16"/>
        </w:rPr>
        <w:t>Based on Steamer Field Study Report performed by the Food Service Technology Center</w:t>
      </w:r>
      <w:r w:rsidRPr="00630FBF">
        <w:rPr>
          <w:rFonts w:ascii="Times New Roman" w:hAnsi="Times New Roman"/>
          <w:i/>
          <w:sz w:val="16"/>
        </w:rPr>
        <w:t xml:space="preserve">  </w:t>
      </w:r>
    </w:p>
    <w:p w14:paraId="191A5BB3" w14:textId="77777777" w:rsidR="00630FBF" w:rsidRPr="00630FBF" w:rsidRDefault="00630FBF" w:rsidP="00630FBF">
      <w:pPr>
        <w:rPr>
          <w:rFonts w:ascii="Times New Roman" w:hAnsi="Times New Roman"/>
          <w:sz w:val="24"/>
        </w:rPr>
      </w:pPr>
    </w:p>
    <w:p w14:paraId="393A0EBC" w14:textId="77777777" w:rsidR="00A172E6" w:rsidRPr="00A172E6" w:rsidRDefault="00A172E6" w:rsidP="00A172E6">
      <w:pPr>
        <w:rPr>
          <w:rFonts w:cs="Arial"/>
          <w:sz w:val="20"/>
          <w:szCs w:val="20"/>
        </w:rPr>
      </w:pPr>
    </w:p>
    <w:p w14:paraId="393A0EBF" w14:textId="4F7E6563" w:rsidR="000701EB" w:rsidRPr="00455582" w:rsidRDefault="000701EB" w:rsidP="00455582">
      <w:pPr>
        <w:rPr>
          <w:rFonts w:cs="Arial"/>
          <w:sz w:val="20"/>
          <w:szCs w:val="20"/>
        </w:rPr>
      </w:pPr>
      <w:r w:rsidRPr="004162E3">
        <w:rPr>
          <w:rFonts w:cs="Arial"/>
          <w:b/>
          <w:sz w:val="20"/>
          <w:szCs w:val="20"/>
        </w:rPr>
        <w:t>Energy Savings Assumption (ΔW, ΔTherms):</w:t>
      </w:r>
      <w:r w:rsidR="00437BE1">
        <w:rPr>
          <w:rFonts w:cs="Arial"/>
          <w:sz w:val="20"/>
          <w:szCs w:val="20"/>
        </w:rPr>
        <w:t xml:space="preserve"> </w:t>
      </w:r>
      <w:r w:rsidR="00455582" w:rsidRPr="00455582">
        <w:rPr>
          <w:rFonts w:cs="Arial"/>
          <w:i/>
          <w:sz w:val="20"/>
          <w:szCs w:val="20"/>
        </w:rPr>
        <w:t>See section 2.2 and 2.3 for Electric and Gas savings calculations</w:t>
      </w:r>
    </w:p>
    <w:p w14:paraId="393A0EC0" w14:textId="77777777" w:rsidR="000701EB" w:rsidRPr="004162E3" w:rsidRDefault="000701EB" w:rsidP="000701EB">
      <w:pPr>
        <w:rPr>
          <w:rFonts w:cs="Arial"/>
          <w:sz w:val="20"/>
          <w:szCs w:val="20"/>
        </w:rPr>
      </w:pPr>
    </w:p>
    <w:p w14:paraId="393A0EC1" w14:textId="77777777" w:rsidR="000701EB" w:rsidRPr="004162E3" w:rsidRDefault="000701EB" w:rsidP="000701EB">
      <w:pPr>
        <w:rPr>
          <w:rFonts w:cs="Arial"/>
          <w:sz w:val="20"/>
          <w:szCs w:val="20"/>
        </w:rPr>
      </w:pPr>
    </w:p>
    <w:p w14:paraId="393A0EE5" w14:textId="77777777" w:rsidR="000701EB" w:rsidRPr="004162E3" w:rsidRDefault="000701EB" w:rsidP="000701EB">
      <w:pPr>
        <w:rPr>
          <w:rFonts w:cs="Arial"/>
          <w:b/>
          <w:sz w:val="20"/>
          <w:szCs w:val="20"/>
        </w:rPr>
      </w:pPr>
    </w:p>
    <w:p w14:paraId="393A0F0F" w14:textId="77777777" w:rsidR="000701EB" w:rsidRPr="004162E3" w:rsidRDefault="000701EB" w:rsidP="000701EB">
      <w:pPr>
        <w:rPr>
          <w:rFonts w:cs="Arial"/>
          <w:b/>
          <w:sz w:val="20"/>
          <w:szCs w:val="20"/>
        </w:rPr>
      </w:pPr>
    </w:p>
    <w:p w14:paraId="31C6FF8F" w14:textId="49B086D6" w:rsidR="00455582" w:rsidRPr="0005763B" w:rsidRDefault="000701EB" w:rsidP="00455582">
      <w:pPr>
        <w:rPr>
          <w:rFonts w:cs="Arial"/>
          <w:szCs w:val="22"/>
        </w:rPr>
      </w:pPr>
      <w:r w:rsidRPr="004162E3">
        <w:rPr>
          <w:rFonts w:cs="Arial"/>
          <w:b/>
          <w:sz w:val="20"/>
          <w:szCs w:val="20"/>
        </w:rPr>
        <w:t>Hours of Operation</w:t>
      </w:r>
      <w:r w:rsidRPr="004162E3">
        <w:rPr>
          <w:rFonts w:cs="Arial"/>
          <w:sz w:val="20"/>
          <w:szCs w:val="20"/>
        </w:rPr>
        <w:t xml:space="preserve">: </w:t>
      </w:r>
      <w:r w:rsidR="00455582">
        <w:rPr>
          <w:rFonts w:cs="Arial"/>
          <w:sz w:val="20"/>
          <w:szCs w:val="20"/>
        </w:rPr>
        <w:t>C</w:t>
      </w:r>
      <w:r w:rsidR="00455582" w:rsidRPr="0005763B">
        <w:rPr>
          <w:szCs w:val="22"/>
        </w:rPr>
        <w:t>alculations use a linear savings estimate based on the average production kW and Btu/h inputs of a standard and energy efficient steamers over a 12-hour day, 365 days per year as the bases of their savings calculations.</w:t>
      </w:r>
    </w:p>
    <w:p w14:paraId="393A0F11" w14:textId="77206B73" w:rsidR="000701EB" w:rsidRPr="004162E3" w:rsidRDefault="000701EB" w:rsidP="000701EB">
      <w:pPr>
        <w:rPr>
          <w:rFonts w:cs="Arial"/>
          <w:i/>
          <w:sz w:val="20"/>
          <w:szCs w:val="20"/>
        </w:rPr>
      </w:pPr>
    </w:p>
    <w:p w14:paraId="393A0F14" w14:textId="14319A2F" w:rsidR="000701EB" w:rsidRPr="00455582" w:rsidRDefault="00455582" w:rsidP="000701EB">
      <w:pPr>
        <w:rPr>
          <w:rFonts w:cs="Arial"/>
          <w:b/>
          <w:szCs w:val="22"/>
        </w:rPr>
      </w:pPr>
      <w:r w:rsidRPr="00455582">
        <w:rPr>
          <w:rFonts w:cs="Arial"/>
          <w:b/>
          <w:szCs w:val="22"/>
        </w:rPr>
        <w:t>Table 9 Hours of Operation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0"/>
        <w:gridCol w:w="1404"/>
        <w:gridCol w:w="1435"/>
        <w:gridCol w:w="2546"/>
        <w:gridCol w:w="1228"/>
        <w:gridCol w:w="1513"/>
      </w:tblGrid>
      <w:tr w:rsidR="00455582" w:rsidRPr="00783DAC" w14:paraId="393A0F1A" w14:textId="4AD6C912" w:rsidTr="00566978">
        <w:tc>
          <w:tcPr>
            <w:tcW w:w="0" w:type="auto"/>
            <w:shd w:val="clear" w:color="auto" w:fill="auto"/>
          </w:tcPr>
          <w:p w14:paraId="393A0F15" w14:textId="77777777" w:rsidR="00455582" w:rsidRPr="00783DAC" w:rsidRDefault="00455582" w:rsidP="00E24E4D">
            <w:pPr>
              <w:rPr>
                <w:rFonts w:cs="Arial"/>
                <w:b/>
                <w:sz w:val="20"/>
                <w:szCs w:val="20"/>
              </w:rPr>
            </w:pPr>
            <w:r w:rsidRPr="00783DAC">
              <w:rPr>
                <w:rFonts w:cs="Arial"/>
                <w:b/>
                <w:sz w:val="20"/>
                <w:szCs w:val="20"/>
              </w:rPr>
              <w:t>Building type</w:t>
            </w:r>
            <w:r>
              <w:rPr>
                <w:rFonts w:cs="Arial"/>
                <w:b/>
                <w:sz w:val="20"/>
                <w:szCs w:val="20"/>
              </w:rPr>
              <w:t xml:space="preserve"> </w:t>
            </w:r>
          </w:p>
        </w:tc>
        <w:tc>
          <w:tcPr>
            <w:tcW w:w="0" w:type="auto"/>
            <w:shd w:val="clear" w:color="auto" w:fill="auto"/>
          </w:tcPr>
          <w:p w14:paraId="393A0F16" w14:textId="77777777" w:rsidR="00455582" w:rsidRPr="00783DAC" w:rsidRDefault="00455582" w:rsidP="00E24E4D">
            <w:pPr>
              <w:rPr>
                <w:rFonts w:cs="Arial"/>
                <w:b/>
                <w:sz w:val="20"/>
                <w:szCs w:val="20"/>
              </w:rPr>
            </w:pPr>
            <w:r w:rsidRPr="00783DAC">
              <w:rPr>
                <w:rFonts w:cs="Arial"/>
                <w:b/>
                <w:sz w:val="20"/>
                <w:szCs w:val="20"/>
              </w:rPr>
              <w:t>Bldg Vintage</w:t>
            </w:r>
            <w:r>
              <w:rPr>
                <w:rFonts w:cs="Arial"/>
                <w:b/>
                <w:sz w:val="20"/>
                <w:szCs w:val="20"/>
              </w:rPr>
              <w:t xml:space="preserve"> </w:t>
            </w:r>
          </w:p>
        </w:tc>
        <w:tc>
          <w:tcPr>
            <w:tcW w:w="0" w:type="auto"/>
            <w:shd w:val="clear" w:color="auto" w:fill="auto"/>
          </w:tcPr>
          <w:p w14:paraId="393A0F17" w14:textId="77777777" w:rsidR="00455582" w:rsidRPr="00783DAC" w:rsidRDefault="00455582" w:rsidP="00E24E4D">
            <w:pPr>
              <w:rPr>
                <w:rFonts w:cs="Arial"/>
                <w:b/>
                <w:sz w:val="20"/>
                <w:szCs w:val="20"/>
              </w:rPr>
            </w:pPr>
            <w:r w:rsidRPr="00783DAC">
              <w:rPr>
                <w:rFonts w:cs="Arial"/>
                <w:b/>
                <w:sz w:val="20"/>
                <w:szCs w:val="20"/>
              </w:rPr>
              <w:t>Climate Zone</w:t>
            </w:r>
            <w:r>
              <w:rPr>
                <w:rFonts w:cs="Arial"/>
                <w:b/>
                <w:sz w:val="20"/>
                <w:szCs w:val="20"/>
              </w:rPr>
              <w:t xml:space="preserve"> </w:t>
            </w:r>
          </w:p>
        </w:tc>
        <w:tc>
          <w:tcPr>
            <w:tcW w:w="0" w:type="auto"/>
            <w:shd w:val="clear" w:color="auto" w:fill="auto"/>
          </w:tcPr>
          <w:p w14:paraId="393A0F18" w14:textId="77777777" w:rsidR="00455582" w:rsidRPr="00783DAC" w:rsidRDefault="00455582" w:rsidP="00E24E4D">
            <w:pPr>
              <w:rPr>
                <w:rFonts w:cs="Arial"/>
                <w:b/>
                <w:sz w:val="20"/>
                <w:szCs w:val="20"/>
              </w:rPr>
            </w:pPr>
            <w:r w:rsidRPr="00783DAC">
              <w:rPr>
                <w:rFonts w:cs="Arial"/>
                <w:b/>
                <w:sz w:val="20"/>
                <w:szCs w:val="20"/>
              </w:rPr>
              <w:t>Hours of Operation hrs/yr</w:t>
            </w:r>
          </w:p>
        </w:tc>
        <w:tc>
          <w:tcPr>
            <w:tcW w:w="0" w:type="auto"/>
            <w:shd w:val="clear" w:color="auto" w:fill="auto"/>
          </w:tcPr>
          <w:p w14:paraId="393A0F19" w14:textId="77777777" w:rsidR="00455582" w:rsidRPr="00783DAC" w:rsidRDefault="00455582" w:rsidP="00E24E4D">
            <w:pPr>
              <w:rPr>
                <w:rFonts w:cs="Arial"/>
                <w:b/>
                <w:sz w:val="20"/>
                <w:szCs w:val="20"/>
              </w:rPr>
            </w:pPr>
            <w:r w:rsidRPr="00783DAC">
              <w:rPr>
                <w:rFonts w:cs="Arial"/>
                <w:b/>
                <w:sz w:val="20"/>
                <w:szCs w:val="20"/>
              </w:rPr>
              <w:t>Reference</w:t>
            </w:r>
          </w:p>
        </w:tc>
        <w:tc>
          <w:tcPr>
            <w:tcW w:w="0" w:type="auto"/>
          </w:tcPr>
          <w:p w14:paraId="2CEC99FF" w14:textId="13E713FE" w:rsidR="00455582" w:rsidRPr="00783DAC" w:rsidRDefault="00455582" w:rsidP="00E24E4D">
            <w:pPr>
              <w:rPr>
                <w:rFonts w:cs="Arial"/>
                <w:b/>
                <w:sz w:val="20"/>
                <w:szCs w:val="20"/>
              </w:rPr>
            </w:pPr>
            <w:r>
              <w:rPr>
                <w:rFonts w:cs="Arial"/>
                <w:b/>
                <w:sz w:val="20"/>
                <w:szCs w:val="20"/>
              </w:rPr>
              <w:t>Measure code</w:t>
            </w:r>
          </w:p>
        </w:tc>
      </w:tr>
      <w:tr w:rsidR="00455582" w:rsidRPr="00783DAC" w14:paraId="393A0F20" w14:textId="0BDC990B" w:rsidTr="00566978">
        <w:tc>
          <w:tcPr>
            <w:tcW w:w="0" w:type="auto"/>
            <w:shd w:val="clear" w:color="auto" w:fill="auto"/>
          </w:tcPr>
          <w:p w14:paraId="393A0F1B" w14:textId="02F8E8A1" w:rsidR="00455582" w:rsidRPr="00783DAC" w:rsidRDefault="00455582" w:rsidP="00E24E4D">
            <w:pPr>
              <w:rPr>
                <w:rFonts w:cs="Arial"/>
                <w:b/>
                <w:sz w:val="20"/>
                <w:szCs w:val="20"/>
              </w:rPr>
            </w:pPr>
            <w:r>
              <w:rPr>
                <w:rFonts w:cs="Arial"/>
                <w:b/>
                <w:sz w:val="20"/>
                <w:szCs w:val="20"/>
              </w:rPr>
              <w:t>ANY</w:t>
            </w:r>
          </w:p>
        </w:tc>
        <w:tc>
          <w:tcPr>
            <w:tcW w:w="0" w:type="auto"/>
            <w:shd w:val="clear" w:color="auto" w:fill="auto"/>
          </w:tcPr>
          <w:p w14:paraId="393A0F1C" w14:textId="1DBD79E0" w:rsidR="00455582" w:rsidRPr="00783DAC" w:rsidRDefault="00455582" w:rsidP="00E24E4D">
            <w:pPr>
              <w:rPr>
                <w:rFonts w:cs="Arial"/>
                <w:b/>
                <w:sz w:val="20"/>
                <w:szCs w:val="20"/>
              </w:rPr>
            </w:pPr>
            <w:r>
              <w:rPr>
                <w:rFonts w:cs="Arial"/>
                <w:b/>
                <w:sz w:val="20"/>
                <w:szCs w:val="20"/>
              </w:rPr>
              <w:t>ANY</w:t>
            </w:r>
          </w:p>
        </w:tc>
        <w:tc>
          <w:tcPr>
            <w:tcW w:w="0" w:type="auto"/>
            <w:shd w:val="clear" w:color="auto" w:fill="auto"/>
          </w:tcPr>
          <w:p w14:paraId="393A0F1D" w14:textId="5E973610" w:rsidR="00455582" w:rsidRPr="00783DAC" w:rsidRDefault="00455582" w:rsidP="00E24E4D">
            <w:pPr>
              <w:rPr>
                <w:rFonts w:cs="Arial"/>
                <w:b/>
                <w:sz w:val="20"/>
                <w:szCs w:val="20"/>
              </w:rPr>
            </w:pPr>
            <w:r>
              <w:rPr>
                <w:rFonts w:cs="Arial"/>
                <w:b/>
                <w:sz w:val="20"/>
                <w:szCs w:val="20"/>
              </w:rPr>
              <w:t>ANY</w:t>
            </w:r>
          </w:p>
        </w:tc>
        <w:tc>
          <w:tcPr>
            <w:tcW w:w="0" w:type="auto"/>
            <w:shd w:val="clear" w:color="auto" w:fill="auto"/>
          </w:tcPr>
          <w:p w14:paraId="393A0F1E" w14:textId="64030873" w:rsidR="00455582" w:rsidRPr="00783DAC" w:rsidRDefault="00455582" w:rsidP="00E24E4D">
            <w:pPr>
              <w:rPr>
                <w:rFonts w:cs="Arial"/>
                <w:b/>
                <w:sz w:val="20"/>
                <w:szCs w:val="20"/>
              </w:rPr>
            </w:pPr>
            <w:r>
              <w:rPr>
                <w:rFonts w:cs="Arial"/>
                <w:b/>
                <w:sz w:val="20"/>
                <w:szCs w:val="20"/>
              </w:rPr>
              <w:t>4380</w:t>
            </w:r>
          </w:p>
        </w:tc>
        <w:tc>
          <w:tcPr>
            <w:tcW w:w="0" w:type="auto"/>
            <w:shd w:val="clear" w:color="auto" w:fill="auto"/>
          </w:tcPr>
          <w:p w14:paraId="393A0F1F" w14:textId="2CA0CCB6" w:rsidR="00455582" w:rsidRPr="00783DAC" w:rsidRDefault="00455582" w:rsidP="00E24E4D">
            <w:pPr>
              <w:rPr>
                <w:rFonts w:cs="Arial"/>
                <w:b/>
                <w:sz w:val="20"/>
                <w:szCs w:val="20"/>
              </w:rPr>
            </w:pPr>
            <w:r>
              <w:rPr>
                <w:rFonts w:cs="Arial"/>
                <w:b/>
                <w:sz w:val="20"/>
                <w:szCs w:val="20"/>
              </w:rPr>
              <w:t>ASTM1484</w:t>
            </w:r>
          </w:p>
        </w:tc>
        <w:tc>
          <w:tcPr>
            <w:tcW w:w="0" w:type="auto"/>
          </w:tcPr>
          <w:p w14:paraId="28E7E076" w14:textId="22F6B1A5" w:rsidR="00455582" w:rsidRDefault="00455582" w:rsidP="00E24E4D">
            <w:pPr>
              <w:rPr>
                <w:rFonts w:cs="Arial"/>
                <w:b/>
                <w:sz w:val="20"/>
                <w:szCs w:val="20"/>
              </w:rPr>
            </w:pPr>
            <w:r>
              <w:rPr>
                <w:rFonts w:cs="Arial"/>
                <w:b/>
                <w:sz w:val="20"/>
                <w:szCs w:val="20"/>
              </w:rPr>
              <w:t>F108</w:t>
            </w:r>
          </w:p>
        </w:tc>
      </w:tr>
      <w:tr w:rsidR="00455582" w:rsidRPr="00783DAC" w14:paraId="393A0F26" w14:textId="629AE1D0" w:rsidTr="00566978">
        <w:tc>
          <w:tcPr>
            <w:tcW w:w="0" w:type="auto"/>
            <w:shd w:val="clear" w:color="auto" w:fill="auto"/>
          </w:tcPr>
          <w:p w14:paraId="393A0F21" w14:textId="22010F87" w:rsidR="00455582" w:rsidRPr="00783DAC" w:rsidRDefault="00455582" w:rsidP="00E24E4D">
            <w:pPr>
              <w:rPr>
                <w:rFonts w:cs="Arial"/>
                <w:b/>
                <w:sz w:val="20"/>
                <w:szCs w:val="20"/>
              </w:rPr>
            </w:pPr>
            <w:r>
              <w:rPr>
                <w:rFonts w:cs="Arial"/>
                <w:b/>
                <w:sz w:val="20"/>
                <w:szCs w:val="20"/>
              </w:rPr>
              <w:t>ANY</w:t>
            </w:r>
          </w:p>
        </w:tc>
        <w:tc>
          <w:tcPr>
            <w:tcW w:w="0" w:type="auto"/>
            <w:shd w:val="clear" w:color="auto" w:fill="auto"/>
          </w:tcPr>
          <w:p w14:paraId="393A0F22" w14:textId="08F949F7" w:rsidR="00455582" w:rsidRPr="00783DAC" w:rsidRDefault="00455582" w:rsidP="00E24E4D">
            <w:pPr>
              <w:rPr>
                <w:rFonts w:cs="Arial"/>
                <w:b/>
                <w:sz w:val="20"/>
                <w:szCs w:val="20"/>
              </w:rPr>
            </w:pPr>
            <w:r>
              <w:rPr>
                <w:rFonts w:cs="Arial"/>
                <w:b/>
                <w:sz w:val="20"/>
                <w:szCs w:val="20"/>
              </w:rPr>
              <w:t>ANY</w:t>
            </w:r>
          </w:p>
        </w:tc>
        <w:tc>
          <w:tcPr>
            <w:tcW w:w="0" w:type="auto"/>
            <w:shd w:val="clear" w:color="auto" w:fill="auto"/>
          </w:tcPr>
          <w:p w14:paraId="393A0F23" w14:textId="6A01D987" w:rsidR="00455582" w:rsidRPr="00783DAC" w:rsidRDefault="00455582" w:rsidP="00E24E4D">
            <w:pPr>
              <w:rPr>
                <w:rFonts w:cs="Arial"/>
                <w:b/>
                <w:sz w:val="20"/>
                <w:szCs w:val="20"/>
              </w:rPr>
            </w:pPr>
            <w:r>
              <w:rPr>
                <w:rFonts w:cs="Arial"/>
                <w:b/>
                <w:sz w:val="20"/>
                <w:szCs w:val="20"/>
              </w:rPr>
              <w:t>ANY</w:t>
            </w:r>
          </w:p>
        </w:tc>
        <w:tc>
          <w:tcPr>
            <w:tcW w:w="0" w:type="auto"/>
            <w:shd w:val="clear" w:color="auto" w:fill="auto"/>
          </w:tcPr>
          <w:p w14:paraId="393A0F24" w14:textId="63682002" w:rsidR="00455582" w:rsidRPr="00783DAC" w:rsidRDefault="00455582" w:rsidP="00E24E4D">
            <w:pPr>
              <w:rPr>
                <w:rFonts w:cs="Arial"/>
                <w:b/>
                <w:sz w:val="20"/>
                <w:szCs w:val="20"/>
              </w:rPr>
            </w:pPr>
            <w:r>
              <w:rPr>
                <w:rFonts w:cs="Arial"/>
                <w:b/>
                <w:sz w:val="20"/>
                <w:szCs w:val="20"/>
              </w:rPr>
              <w:t>4380</w:t>
            </w:r>
          </w:p>
        </w:tc>
        <w:tc>
          <w:tcPr>
            <w:tcW w:w="0" w:type="auto"/>
            <w:shd w:val="clear" w:color="auto" w:fill="auto"/>
          </w:tcPr>
          <w:p w14:paraId="393A0F25" w14:textId="2FDA2FBF" w:rsidR="00455582" w:rsidRPr="00783DAC" w:rsidRDefault="00455582" w:rsidP="00E24E4D">
            <w:pPr>
              <w:rPr>
                <w:rFonts w:cs="Arial"/>
                <w:b/>
                <w:sz w:val="20"/>
                <w:szCs w:val="20"/>
              </w:rPr>
            </w:pPr>
            <w:r>
              <w:rPr>
                <w:rFonts w:cs="Arial"/>
                <w:b/>
                <w:sz w:val="20"/>
                <w:szCs w:val="20"/>
              </w:rPr>
              <w:t>ASTM1484</w:t>
            </w:r>
          </w:p>
        </w:tc>
        <w:tc>
          <w:tcPr>
            <w:tcW w:w="0" w:type="auto"/>
          </w:tcPr>
          <w:p w14:paraId="6AD5C552" w14:textId="6D09CD85" w:rsidR="00455582" w:rsidRDefault="00455582" w:rsidP="00E24E4D">
            <w:pPr>
              <w:rPr>
                <w:rFonts w:cs="Arial"/>
                <w:b/>
                <w:sz w:val="20"/>
                <w:szCs w:val="20"/>
              </w:rPr>
            </w:pPr>
            <w:r>
              <w:rPr>
                <w:rFonts w:cs="Arial"/>
                <w:b/>
                <w:sz w:val="20"/>
                <w:szCs w:val="20"/>
              </w:rPr>
              <w:t>F109</w:t>
            </w:r>
          </w:p>
        </w:tc>
      </w:tr>
      <w:tr w:rsidR="00455582" w:rsidRPr="00783DAC" w14:paraId="393A0F2C" w14:textId="25FFD60C" w:rsidTr="00566978">
        <w:tc>
          <w:tcPr>
            <w:tcW w:w="0" w:type="auto"/>
            <w:shd w:val="clear" w:color="auto" w:fill="auto"/>
          </w:tcPr>
          <w:p w14:paraId="393A0F27" w14:textId="77777777" w:rsidR="00455582" w:rsidRPr="00783DAC" w:rsidRDefault="00455582" w:rsidP="00E24E4D">
            <w:pPr>
              <w:rPr>
                <w:rFonts w:cs="Arial"/>
                <w:b/>
                <w:sz w:val="20"/>
                <w:szCs w:val="20"/>
              </w:rPr>
            </w:pPr>
          </w:p>
        </w:tc>
        <w:tc>
          <w:tcPr>
            <w:tcW w:w="0" w:type="auto"/>
            <w:shd w:val="clear" w:color="auto" w:fill="auto"/>
          </w:tcPr>
          <w:p w14:paraId="393A0F28" w14:textId="77777777" w:rsidR="00455582" w:rsidRPr="00783DAC" w:rsidRDefault="00455582" w:rsidP="00E24E4D">
            <w:pPr>
              <w:rPr>
                <w:rFonts w:cs="Arial"/>
                <w:b/>
                <w:sz w:val="20"/>
                <w:szCs w:val="20"/>
              </w:rPr>
            </w:pPr>
          </w:p>
        </w:tc>
        <w:tc>
          <w:tcPr>
            <w:tcW w:w="0" w:type="auto"/>
            <w:shd w:val="clear" w:color="auto" w:fill="auto"/>
          </w:tcPr>
          <w:p w14:paraId="393A0F29" w14:textId="77777777" w:rsidR="00455582" w:rsidRPr="00783DAC" w:rsidRDefault="00455582" w:rsidP="00E24E4D">
            <w:pPr>
              <w:rPr>
                <w:rFonts w:cs="Arial"/>
                <w:b/>
                <w:sz w:val="20"/>
                <w:szCs w:val="20"/>
              </w:rPr>
            </w:pPr>
          </w:p>
        </w:tc>
        <w:tc>
          <w:tcPr>
            <w:tcW w:w="0" w:type="auto"/>
            <w:shd w:val="clear" w:color="auto" w:fill="auto"/>
          </w:tcPr>
          <w:p w14:paraId="393A0F2A" w14:textId="77777777" w:rsidR="00455582" w:rsidRPr="00783DAC" w:rsidRDefault="00455582" w:rsidP="00E24E4D">
            <w:pPr>
              <w:rPr>
                <w:rFonts w:cs="Arial"/>
                <w:b/>
                <w:sz w:val="20"/>
                <w:szCs w:val="20"/>
              </w:rPr>
            </w:pPr>
          </w:p>
        </w:tc>
        <w:tc>
          <w:tcPr>
            <w:tcW w:w="0" w:type="auto"/>
            <w:shd w:val="clear" w:color="auto" w:fill="auto"/>
          </w:tcPr>
          <w:p w14:paraId="393A0F2B" w14:textId="77777777" w:rsidR="00455582" w:rsidRPr="00783DAC" w:rsidRDefault="00455582" w:rsidP="00E24E4D">
            <w:pPr>
              <w:rPr>
                <w:rFonts w:cs="Arial"/>
                <w:b/>
                <w:sz w:val="20"/>
                <w:szCs w:val="20"/>
              </w:rPr>
            </w:pPr>
          </w:p>
        </w:tc>
        <w:tc>
          <w:tcPr>
            <w:tcW w:w="0" w:type="auto"/>
          </w:tcPr>
          <w:p w14:paraId="62C35C8E" w14:textId="77777777" w:rsidR="00455582" w:rsidRPr="00783DAC" w:rsidRDefault="00455582" w:rsidP="00E24E4D">
            <w:pPr>
              <w:rPr>
                <w:rFonts w:cs="Arial"/>
                <w:b/>
                <w:sz w:val="20"/>
                <w:szCs w:val="20"/>
              </w:rPr>
            </w:pPr>
          </w:p>
        </w:tc>
      </w:tr>
      <w:tr w:rsidR="00455582" w:rsidRPr="00783DAC" w14:paraId="393A0F32" w14:textId="7BC29763" w:rsidTr="00566978">
        <w:tc>
          <w:tcPr>
            <w:tcW w:w="0" w:type="auto"/>
            <w:shd w:val="clear" w:color="auto" w:fill="auto"/>
          </w:tcPr>
          <w:p w14:paraId="393A0F2D" w14:textId="77777777" w:rsidR="00455582" w:rsidRPr="00783DAC" w:rsidRDefault="00455582" w:rsidP="00E24E4D">
            <w:pPr>
              <w:rPr>
                <w:rFonts w:cs="Arial"/>
                <w:b/>
                <w:sz w:val="20"/>
                <w:szCs w:val="20"/>
              </w:rPr>
            </w:pPr>
          </w:p>
        </w:tc>
        <w:tc>
          <w:tcPr>
            <w:tcW w:w="0" w:type="auto"/>
            <w:shd w:val="clear" w:color="auto" w:fill="auto"/>
          </w:tcPr>
          <w:p w14:paraId="393A0F2E" w14:textId="77777777" w:rsidR="00455582" w:rsidRPr="00783DAC" w:rsidRDefault="00455582" w:rsidP="00E24E4D">
            <w:pPr>
              <w:rPr>
                <w:rFonts w:cs="Arial"/>
                <w:b/>
                <w:sz w:val="20"/>
                <w:szCs w:val="20"/>
              </w:rPr>
            </w:pPr>
          </w:p>
        </w:tc>
        <w:tc>
          <w:tcPr>
            <w:tcW w:w="0" w:type="auto"/>
            <w:shd w:val="clear" w:color="auto" w:fill="auto"/>
          </w:tcPr>
          <w:p w14:paraId="393A0F2F" w14:textId="77777777" w:rsidR="00455582" w:rsidRPr="00783DAC" w:rsidRDefault="00455582" w:rsidP="00E24E4D">
            <w:pPr>
              <w:rPr>
                <w:rFonts w:cs="Arial"/>
                <w:b/>
                <w:sz w:val="20"/>
                <w:szCs w:val="20"/>
              </w:rPr>
            </w:pPr>
          </w:p>
        </w:tc>
        <w:tc>
          <w:tcPr>
            <w:tcW w:w="0" w:type="auto"/>
            <w:shd w:val="clear" w:color="auto" w:fill="auto"/>
          </w:tcPr>
          <w:p w14:paraId="393A0F30" w14:textId="77777777" w:rsidR="00455582" w:rsidRPr="00783DAC" w:rsidRDefault="00455582" w:rsidP="00E24E4D">
            <w:pPr>
              <w:rPr>
                <w:rFonts w:cs="Arial"/>
                <w:b/>
                <w:sz w:val="20"/>
                <w:szCs w:val="20"/>
              </w:rPr>
            </w:pPr>
          </w:p>
        </w:tc>
        <w:tc>
          <w:tcPr>
            <w:tcW w:w="0" w:type="auto"/>
            <w:shd w:val="clear" w:color="auto" w:fill="auto"/>
          </w:tcPr>
          <w:p w14:paraId="393A0F31" w14:textId="77777777" w:rsidR="00455582" w:rsidRPr="00783DAC" w:rsidRDefault="00455582" w:rsidP="00E24E4D">
            <w:pPr>
              <w:rPr>
                <w:rFonts w:cs="Arial"/>
                <w:b/>
                <w:sz w:val="20"/>
                <w:szCs w:val="20"/>
              </w:rPr>
            </w:pPr>
          </w:p>
        </w:tc>
        <w:tc>
          <w:tcPr>
            <w:tcW w:w="0" w:type="auto"/>
          </w:tcPr>
          <w:p w14:paraId="7336AF11" w14:textId="77777777" w:rsidR="00455582" w:rsidRPr="00783DAC" w:rsidRDefault="00455582" w:rsidP="00E24E4D">
            <w:pPr>
              <w:rPr>
                <w:rFonts w:cs="Arial"/>
                <w:b/>
                <w:sz w:val="20"/>
                <w:szCs w:val="20"/>
              </w:rPr>
            </w:pPr>
          </w:p>
        </w:tc>
      </w:tr>
    </w:tbl>
    <w:p w14:paraId="393A0F33" w14:textId="77777777" w:rsidR="000701EB" w:rsidRPr="004162E3" w:rsidRDefault="000701EB" w:rsidP="009C5CA7">
      <w:pPr>
        <w:rPr>
          <w:rFonts w:cs="Arial"/>
          <w:b/>
          <w:i/>
          <w:sz w:val="20"/>
          <w:szCs w:val="20"/>
        </w:rPr>
      </w:pPr>
    </w:p>
    <w:p w14:paraId="393A0F34" w14:textId="01FA5B73" w:rsidR="00B42C54" w:rsidRPr="004162E3" w:rsidRDefault="009E7DCD" w:rsidP="00B42C54">
      <w:pPr>
        <w:rPr>
          <w:rFonts w:cs="Arial"/>
          <w:i/>
          <w:sz w:val="20"/>
          <w:szCs w:val="20"/>
        </w:rPr>
      </w:pPr>
      <w:r>
        <w:rPr>
          <w:rFonts w:cs="Arial"/>
          <w:b/>
          <w:sz w:val="20"/>
          <w:szCs w:val="20"/>
        </w:rPr>
        <w:t>Base Case Costs and Measure Case Costs</w:t>
      </w:r>
      <w:r w:rsidR="009C7C2D">
        <w:rPr>
          <w:rFonts w:cs="Arial"/>
          <w:b/>
          <w:sz w:val="20"/>
          <w:szCs w:val="20"/>
        </w:rPr>
        <w:t>:</w:t>
      </w:r>
    </w:p>
    <w:p w14:paraId="393A0F35" w14:textId="77777777" w:rsidR="00B42C54" w:rsidRPr="004162E3" w:rsidRDefault="00B42C54" w:rsidP="00B42C54">
      <w:pPr>
        <w:rPr>
          <w:rFonts w:cs="Arial"/>
          <w:i/>
          <w:sz w:val="20"/>
          <w:szCs w:val="20"/>
        </w:rPr>
      </w:pPr>
    </w:p>
    <w:p w14:paraId="393A0F36" w14:textId="00F99A1C" w:rsidR="00B42C54" w:rsidRPr="004162E3" w:rsidRDefault="00B42C54" w:rsidP="009C7C2D">
      <w:pPr>
        <w:rPr>
          <w:rFonts w:cs="Arial"/>
          <w:sz w:val="20"/>
          <w:szCs w:val="20"/>
        </w:rPr>
      </w:pPr>
    </w:p>
    <w:p w14:paraId="393A0F37" w14:textId="2E9850A2" w:rsidR="00B42C54" w:rsidRDefault="00B42C54" w:rsidP="00455582">
      <w:pPr>
        <w:rPr>
          <w:rFonts w:cs="Arial"/>
          <w:sz w:val="20"/>
          <w:szCs w:val="20"/>
        </w:rPr>
      </w:pPr>
      <w:r w:rsidRPr="004162E3">
        <w:rPr>
          <w:rFonts w:cs="Arial"/>
          <w:sz w:val="20"/>
          <w:szCs w:val="20"/>
        </w:rPr>
        <w:t xml:space="preserve">Building variations were </w:t>
      </w:r>
      <w:r w:rsidR="009C7C2D">
        <w:rPr>
          <w:rFonts w:cs="Arial"/>
          <w:sz w:val="20"/>
          <w:szCs w:val="20"/>
        </w:rPr>
        <w:t xml:space="preserve"> averaged across all quick serve and full serve restaurant types throughout California.</w:t>
      </w:r>
    </w:p>
    <w:p w14:paraId="393A0F38" w14:textId="77777777" w:rsidR="00B42C54" w:rsidRDefault="00B42C54" w:rsidP="00B42C54">
      <w:pPr>
        <w:rPr>
          <w:rFonts w:cs="Arial"/>
          <w:sz w:val="20"/>
          <w:szCs w:val="20"/>
        </w:rPr>
      </w:pPr>
    </w:p>
    <w:p w14:paraId="7788A732" w14:textId="50831908" w:rsidR="00455582" w:rsidRPr="00455582" w:rsidRDefault="00455582" w:rsidP="00B42C54">
      <w:pPr>
        <w:rPr>
          <w:rFonts w:cs="Arial"/>
          <w:b/>
          <w:szCs w:val="22"/>
        </w:rPr>
      </w:pPr>
      <w:r w:rsidRPr="00455582">
        <w:rPr>
          <w:rFonts w:cs="Arial"/>
          <w:b/>
          <w:szCs w:val="22"/>
        </w:rPr>
        <w:t>Table 10 Base Case and Measure Case Costs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6"/>
        <w:gridCol w:w="1071"/>
        <w:gridCol w:w="939"/>
        <w:gridCol w:w="1396"/>
        <w:gridCol w:w="1615"/>
        <w:gridCol w:w="1255"/>
        <w:gridCol w:w="1184"/>
      </w:tblGrid>
      <w:tr w:rsidR="003A7230" w:rsidRPr="00783DAC" w14:paraId="393A0F3E" w14:textId="77777777" w:rsidTr="003A7230">
        <w:tc>
          <w:tcPr>
            <w:tcW w:w="1016" w:type="dxa"/>
            <w:shd w:val="clear" w:color="auto" w:fill="auto"/>
          </w:tcPr>
          <w:p w14:paraId="393A0F39" w14:textId="77777777" w:rsidR="003A7230" w:rsidRPr="00783DAC" w:rsidRDefault="003A7230" w:rsidP="003A7230">
            <w:pPr>
              <w:keepNext/>
              <w:rPr>
                <w:rFonts w:cs="Arial"/>
                <w:b/>
                <w:sz w:val="20"/>
                <w:szCs w:val="20"/>
              </w:rPr>
            </w:pPr>
          </w:p>
        </w:tc>
        <w:tc>
          <w:tcPr>
            <w:tcW w:w="1071" w:type="dxa"/>
            <w:shd w:val="clear" w:color="auto" w:fill="auto"/>
          </w:tcPr>
          <w:p w14:paraId="393A0F3A" w14:textId="77777777" w:rsidR="003A7230" w:rsidRPr="00783DAC" w:rsidRDefault="003A7230" w:rsidP="003A7230">
            <w:pPr>
              <w:keepNext/>
              <w:rPr>
                <w:rFonts w:cs="Arial"/>
                <w:b/>
                <w:sz w:val="20"/>
                <w:szCs w:val="20"/>
              </w:rPr>
            </w:pPr>
          </w:p>
        </w:tc>
        <w:tc>
          <w:tcPr>
            <w:tcW w:w="939" w:type="dxa"/>
            <w:shd w:val="clear" w:color="auto" w:fill="auto"/>
          </w:tcPr>
          <w:p w14:paraId="393A0F3B" w14:textId="77777777" w:rsidR="003A7230" w:rsidRPr="00783DAC" w:rsidRDefault="003A7230" w:rsidP="003A7230">
            <w:pPr>
              <w:keepNext/>
              <w:rPr>
                <w:rFonts w:cs="Arial"/>
                <w:b/>
                <w:sz w:val="20"/>
                <w:szCs w:val="20"/>
              </w:rPr>
            </w:pPr>
          </w:p>
        </w:tc>
        <w:tc>
          <w:tcPr>
            <w:tcW w:w="4266" w:type="dxa"/>
            <w:gridSpan w:val="3"/>
            <w:shd w:val="clear" w:color="auto" w:fill="auto"/>
          </w:tcPr>
          <w:p w14:paraId="393A0F3C" w14:textId="77777777" w:rsidR="003A7230" w:rsidRPr="00783DAC" w:rsidRDefault="003A7230" w:rsidP="003A7230">
            <w:pPr>
              <w:keepNext/>
              <w:jc w:val="center"/>
              <w:rPr>
                <w:rFonts w:cs="Arial"/>
                <w:b/>
                <w:sz w:val="20"/>
                <w:szCs w:val="20"/>
              </w:rPr>
            </w:pPr>
            <w:r w:rsidRPr="00783DAC">
              <w:rPr>
                <w:rFonts w:cs="Arial"/>
                <w:b/>
                <w:sz w:val="20"/>
                <w:szCs w:val="20"/>
              </w:rPr>
              <w:t>Costs ($)</w:t>
            </w:r>
          </w:p>
        </w:tc>
        <w:tc>
          <w:tcPr>
            <w:tcW w:w="0" w:type="auto"/>
            <w:shd w:val="clear" w:color="auto" w:fill="auto"/>
          </w:tcPr>
          <w:p w14:paraId="393A0F3D" w14:textId="77777777" w:rsidR="003A7230" w:rsidRPr="00783DAC" w:rsidRDefault="003A7230" w:rsidP="003A7230">
            <w:pPr>
              <w:keepNext/>
              <w:rPr>
                <w:rFonts w:cs="Arial"/>
                <w:b/>
                <w:sz w:val="20"/>
                <w:szCs w:val="20"/>
              </w:rPr>
            </w:pPr>
          </w:p>
        </w:tc>
      </w:tr>
      <w:tr w:rsidR="003A7230" w:rsidRPr="00783DAC" w14:paraId="393A0F46" w14:textId="77777777" w:rsidTr="003A7230">
        <w:tc>
          <w:tcPr>
            <w:tcW w:w="1016" w:type="dxa"/>
            <w:shd w:val="clear" w:color="auto" w:fill="auto"/>
          </w:tcPr>
          <w:p w14:paraId="393A0F3F" w14:textId="77777777" w:rsidR="003A7230" w:rsidRPr="00783DAC" w:rsidRDefault="003A7230" w:rsidP="003A7230">
            <w:pPr>
              <w:keepNext/>
              <w:rPr>
                <w:rFonts w:cs="Arial"/>
                <w:b/>
                <w:sz w:val="20"/>
                <w:szCs w:val="20"/>
              </w:rPr>
            </w:pPr>
            <w:r w:rsidRPr="00783DAC">
              <w:rPr>
                <w:rFonts w:cs="Arial"/>
                <w:b/>
                <w:sz w:val="20"/>
                <w:szCs w:val="20"/>
              </w:rPr>
              <w:t>Building type</w:t>
            </w:r>
            <w:r w:rsidR="00437BE1">
              <w:rPr>
                <w:rFonts w:cs="Arial"/>
                <w:b/>
                <w:sz w:val="20"/>
                <w:szCs w:val="20"/>
              </w:rPr>
              <w:t xml:space="preserve"> </w:t>
            </w:r>
          </w:p>
        </w:tc>
        <w:tc>
          <w:tcPr>
            <w:tcW w:w="1071" w:type="dxa"/>
            <w:shd w:val="clear" w:color="auto" w:fill="auto"/>
          </w:tcPr>
          <w:p w14:paraId="393A0F40" w14:textId="77777777" w:rsidR="003A7230" w:rsidRPr="00783DAC" w:rsidRDefault="003A7230" w:rsidP="003A7230">
            <w:pPr>
              <w:keepNext/>
              <w:rPr>
                <w:rFonts w:cs="Arial"/>
                <w:b/>
                <w:sz w:val="20"/>
                <w:szCs w:val="20"/>
              </w:rPr>
            </w:pPr>
            <w:r w:rsidRPr="00783DAC">
              <w:rPr>
                <w:rFonts w:cs="Arial"/>
                <w:b/>
                <w:sz w:val="20"/>
                <w:szCs w:val="20"/>
              </w:rPr>
              <w:t>Bldg Vintage</w:t>
            </w:r>
            <w:r w:rsidR="00437BE1">
              <w:rPr>
                <w:rFonts w:cs="Arial"/>
                <w:b/>
                <w:sz w:val="20"/>
                <w:szCs w:val="20"/>
              </w:rPr>
              <w:t xml:space="preserve"> </w:t>
            </w:r>
          </w:p>
        </w:tc>
        <w:tc>
          <w:tcPr>
            <w:tcW w:w="939" w:type="dxa"/>
            <w:shd w:val="clear" w:color="auto" w:fill="auto"/>
          </w:tcPr>
          <w:p w14:paraId="393A0F41" w14:textId="77777777" w:rsidR="003A7230" w:rsidRPr="00783DAC" w:rsidRDefault="003A7230" w:rsidP="003A7230">
            <w:pPr>
              <w:keepNext/>
              <w:rPr>
                <w:rFonts w:cs="Arial"/>
                <w:b/>
                <w:sz w:val="20"/>
                <w:szCs w:val="20"/>
              </w:rPr>
            </w:pPr>
            <w:r w:rsidRPr="00783DAC">
              <w:rPr>
                <w:rFonts w:cs="Arial"/>
                <w:b/>
                <w:sz w:val="20"/>
                <w:szCs w:val="20"/>
              </w:rPr>
              <w:t>Climate Zone</w:t>
            </w:r>
            <w:r w:rsidR="00437BE1">
              <w:rPr>
                <w:rFonts w:cs="Arial"/>
                <w:b/>
                <w:sz w:val="20"/>
                <w:szCs w:val="20"/>
              </w:rPr>
              <w:t xml:space="preserve"> </w:t>
            </w:r>
          </w:p>
        </w:tc>
        <w:tc>
          <w:tcPr>
            <w:tcW w:w="1396" w:type="dxa"/>
            <w:shd w:val="clear" w:color="auto" w:fill="auto"/>
          </w:tcPr>
          <w:p w14:paraId="393A0F42" w14:textId="77777777" w:rsidR="003A7230" w:rsidRPr="00783DAC" w:rsidRDefault="003A7230" w:rsidP="003A7230">
            <w:pPr>
              <w:keepNext/>
              <w:rPr>
                <w:rFonts w:cs="Arial"/>
                <w:b/>
                <w:sz w:val="20"/>
                <w:szCs w:val="20"/>
              </w:rPr>
            </w:pPr>
            <w:r w:rsidRPr="00783DAC">
              <w:rPr>
                <w:rFonts w:cs="Arial"/>
                <w:b/>
                <w:sz w:val="20"/>
                <w:szCs w:val="20"/>
              </w:rPr>
              <w:t>Base Case</w:t>
            </w:r>
          </w:p>
        </w:tc>
        <w:tc>
          <w:tcPr>
            <w:tcW w:w="1615" w:type="dxa"/>
            <w:shd w:val="clear" w:color="auto" w:fill="auto"/>
          </w:tcPr>
          <w:p w14:paraId="393A0F43" w14:textId="77777777" w:rsidR="003A7230" w:rsidRPr="00783DAC" w:rsidRDefault="003A7230" w:rsidP="003A7230">
            <w:pPr>
              <w:keepNext/>
              <w:rPr>
                <w:rFonts w:cs="Arial"/>
                <w:b/>
                <w:sz w:val="20"/>
                <w:szCs w:val="20"/>
              </w:rPr>
            </w:pPr>
            <w:r w:rsidRPr="00783DAC">
              <w:rPr>
                <w:rFonts w:cs="Arial"/>
                <w:b/>
                <w:sz w:val="20"/>
                <w:szCs w:val="20"/>
              </w:rPr>
              <w:t>Measure Case</w:t>
            </w:r>
          </w:p>
        </w:tc>
        <w:tc>
          <w:tcPr>
            <w:tcW w:w="1255" w:type="dxa"/>
            <w:shd w:val="clear" w:color="auto" w:fill="auto"/>
          </w:tcPr>
          <w:p w14:paraId="393A0F44" w14:textId="77777777" w:rsidR="003A7230" w:rsidRPr="00783DAC" w:rsidRDefault="003A7230" w:rsidP="003A7230">
            <w:pPr>
              <w:keepNext/>
              <w:rPr>
                <w:rFonts w:cs="Arial"/>
                <w:b/>
                <w:sz w:val="20"/>
                <w:szCs w:val="20"/>
              </w:rPr>
            </w:pPr>
            <w:r w:rsidRPr="00783DAC">
              <w:rPr>
                <w:rFonts w:cs="Arial"/>
                <w:b/>
                <w:sz w:val="20"/>
                <w:szCs w:val="20"/>
              </w:rPr>
              <w:t xml:space="preserve">IMC </w:t>
            </w:r>
          </w:p>
        </w:tc>
        <w:tc>
          <w:tcPr>
            <w:tcW w:w="0" w:type="auto"/>
            <w:shd w:val="clear" w:color="auto" w:fill="auto"/>
          </w:tcPr>
          <w:p w14:paraId="393A0F45" w14:textId="77777777" w:rsidR="003A7230" w:rsidRPr="00783DAC" w:rsidRDefault="003A7230" w:rsidP="003A7230">
            <w:pPr>
              <w:keepNext/>
              <w:rPr>
                <w:rFonts w:cs="Arial"/>
                <w:b/>
                <w:sz w:val="20"/>
                <w:szCs w:val="20"/>
              </w:rPr>
            </w:pPr>
            <w:r w:rsidRPr="00783DAC">
              <w:rPr>
                <w:rFonts w:cs="Arial"/>
                <w:b/>
                <w:sz w:val="20"/>
                <w:szCs w:val="20"/>
              </w:rPr>
              <w:t>Reference</w:t>
            </w:r>
          </w:p>
        </w:tc>
      </w:tr>
      <w:tr w:rsidR="003A7230" w:rsidRPr="00783DAC" w14:paraId="393A0F4E" w14:textId="77777777" w:rsidTr="003A7230">
        <w:tc>
          <w:tcPr>
            <w:tcW w:w="1016" w:type="dxa"/>
            <w:shd w:val="clear" w:color="auto" w:fill="auto"/>
          </w:tcPr>
          <w:p w14:paraId="393A0F47" w14:textId="2C4DDACA" w:rsidR="003A7230" w:rsidRPr="00783DAC" w:rsidRDefault="009C7C2D" w:rsidP="003A7230">
            <w:pPr>
              <w:keepNext/>
              <w:rPr>
                <w:rFonts w:cs="Arial"/>
                <w:b/>
                <w:sz w:val="20"/>
                <w:szCs w:val="20"/>
              </w:rPr>
            </w:pPr>
            <w:r>
              <w:rPr>
                <w:rFonts w:cs="Arial"/>
                <w:b/>
                <w:sz w:val="20"/>
                <w:szCs w:val="20"/>
              </w:rPr>
              <w:t>ANY</w:t>
            </w:r>
          </w:p>
        </w:tc>
        <w:tc>
          <w:tcPr>
            <w:tcW w:w="1071" w:type="dxa"/>
            <w:shd w:val="clear" w:color="auto" w:fill="auto"/>
          </w:tcPr>
          <w:p w14:paraId="393A0F48" w14:textId="41CF471B" w:rsidR="003A7230" w:rsidRPr="00783DAC" w:rsidRDefault="009C7C2D" w:rsidP="003A7230">
            <w:pPr>
              <w:keepNext/>
              <w:rPr>
                <w:rFonts w:cs="Arial"/>
                <w:b/>
                <w:sz w:val="20"/>
                <w:szCs w:val="20"/>
              </w:rPr>
            </w:pPr>
            <w:r>
              <w:rPr>
                <w:rFonts w:cs="Arial"/>
                <w:b/>
                <w:sz w:val="20"/>
                <w:szCs w:val="20"/>
              </w:rPr>
              <w:t>ANY</w:t>
            </w:r>
          </w:p>
        </w:tc>
        <w:tc>
          <w:tcPr>
            <w:tcW w:w="939" w:type="dxa"/>
            <w:shd w:val="clear" w:color="auto" w:fill="auto"/>
          </w:tcPr>
          <w:p w14:paraId="393A0F49" w14:textId="47E7BAD6" w:rsidR="003A7230" w:rsidRPr="00783DAC" w:rsidRDefault="009C7C2D" w:rsidP="003A7230">
            <w:pPr>
              <w:keepNext/>
              <w:rPr>
                <w:rFonts w:cs="Arial"/>
                <w:b/>
                <w:sz w:val="20"/>
                <w:szCs w:val="20"/>
              </w:rPr>
            </w:pPr>
            <w:r>
              <w:rPr>
                <w:rFonts w:cs="Arial"/>
                <w:b/>
                <w:sz w:val="20"/>
                <w:szCs w:val="20"/>
              </w:rPr>
              <w:t>ANY</w:t>
            </w:r>
          </w:p>
        </w:tc>
        <w:tc>
          <w:tcPr>
            <w:tcW w:w="1396" w:type="dxa"/>
            <w:shd w:val="clear" w:color="auto" w:fill="auto"/>
          </w:tcPr>
          <w:p w14:paraId="393A0F4A" w14:textId="623E3D76" w:rsidR="003A7230" w:rsidRPr="00783DAC" w:rsidRDefault="009C7C2D" w:rsidP="003A7230">
            <w:pPr>
              <w:keepNext/>
              <w:rPr>
                <w:rFonts w:cs="Arial"/>
                <w:b/>
                <w:sz w:val="20"/>
                <w:szCs w:val="20"/>
              </w:rPr>
            </w:pPr>
            <w:r>
              <w:rPr>
                <w:rFonts w:cs="Arial"/>
                <w:b/>
                <w:sz w:val="20"/>
                <w:szCs w:val="20"/>
              </w:rPr>
              <w:t>$5463</w:t>
            </w:r>
          </w:p>
        </w:tc>
        <w:tc>
          <w:tcPr>
            <w:tcW w:w="1615" w:type="dxa"/>
            <w:shd w:val="clear" w:color="auto" w:fill="auto"/>
          </w:tcPr>
          <w:p w14:paraId="393A0F4B" w14:textId="754C9478" w:rsidR="003A7230" w:rsidRPr="00783DAC" w:rsidRDefault="009C7C2D" w:rsidP="003A7230">
            <w:pPr>
              <w:keepNext/>
              <w:rPr>
                <w:rFonts w:cs="Arial"/>
                <w:b/>
                <w:sz w:val="20"/>
                <w:szCs w:val="20"/>
              </w:rPr>
            </w:pPr>
            <w:r>
              <w:rPr>
                <w:rFonts w:cs="Arial"/>
                <w:b/>
                <w:sz w:val="20"/>
                <w:szCs w:val="20"/>
              </w:rPr>
              <w:t>$7594</w:t>
            </w:r>
          </w:p>
        </w:tc>
        <w:tc>
          <w:tcPr>
            <w:tcW w:w="1255" w:type="dxa"/>
            <w:shd w:val="clear" w:color="auto" w:fill="auto"/>
          </w:tcPr>
          <w:p w14:paraId="393A0F4C" w14:textId="1CCDC9F6" w:rsidR="003A7230" w:rsidRPr="00783DAC" w:rsidRDefault="009C7C2D" w:rsidP="003A7230">
            <w:pPr>
              <w:keepNext/>
              <w:rPr>
                <w:rFonts w:cs="Arial"/>
                <w:b/>
                <w:sz w:val="20"/>
                <w:szCs w:val="20"/>
              </w:rPr>
            </w:pPr>
            <w:r>
              <w:rPr>
                <w:rFonts w:cs="Arial"/>
                <w:b/>
                <w:sz w:val="20"/>
                <w:szCs w:val="20"/>
              </w:rPr>
              <w:t>$2132</w:t>
            </w:r>
          </w:p>
        </w:tc>
        <w:tc>
          <w:tcPr>
            <w:tcW w:w="0" w:type="auto"/>
            <w:shd w:val="clear" w:color="auto" w:fill="auto"/>
          </w:tcPr>
          <w:p w14:paraId="393A0F4D" w14:textId="09C0BA69" w:rsidR="003A7230" w:rsidRPr="00783DAC" w:rsidRDefault="009C7C2D" w:rsidP="003A7230">
            <w:pPr>
              <w:keepNext/>
              <w:rPr>
                <w:rFonts w:cs="Arial"/>
                <w:b/>
                <w:sz w:val="20"/>
                <w:szCs w:val="20"/>
              </w:rPr>
            </w:pPr>
            <w:r>
              <w:rPr>
                <w:rFonts w:cs="Arial"/>
                <w:b/>
                <w:sz w:val="20"/>
                <w:szCs w:val="20"/>
              </w:rPr>
              <w:t>F108</w:t>
            </w:r>
          </w:p>
        </w:tc>
      </w:tr>
      <w:tr w:rsidR="003A7230" w:rsidRPr="00783DAC" w14:paraId="393A0F56" w14:textId="77777777" w:rsidTr="003A7230">
        <w:tc>
          <w:tcPr>
            <w:tcW w:w="1016" w:type="dxa"/>
            <w:shd w:val="clear" w:color="auto" w:fill="auto"/>
          </w:tcPr>
          <w:p w14:paraId="393A0F4F" w14:textId="6D670F22" w:rsidR="003A7230" w:rsidRPr="00783DAC" w:rsidRDefault="009C7C2D" w:rsidP="003A7230">
            <w:pPr>
              <w:keepNext/>
              <w:rPr>
                <w:rFonts w:cs="Arial"/>
                <w:b/>
                <w:sz w:val="20"/>
                <w:szCs w:val="20"/>
              </w:rPr>
            </w:pPr>
            <w:r>
              <w:rPr>
                <w:rFonts w:cs="Arial"/>
                <w:b/>
                <w:sz w:val="20"/>
                <w:szCs w:val="20"/>
              </w:rPr>
              <w:t>ANY</w:t>
            </w:r>
          </w:p>
        </w:tc>
        <w:tc>
          <w:tcPr>
            <w:tcW w:w="1071" w:type="dxa"/>
            <w:shd w:val="clear" w:color="auto" w:fill="auto"/>
          </w:tcPr>
          <w:p w14:paraId="393A0F50" w14:textId="25BC8BEE" w:rsidR="003A7230" w:rsidRPr="00783DAC" w:rsidRDefault="009C7C2D" w:rsidP="003A7230">
            <w:pPr>
              <w:keepNext/>
              <w:rPr>
                <w:rFonts w:cs="Arial"/>
                <w:b/>
                <w:sz w:val="20"/>
                <w:szCs w:val="20"/>
              </w:rPr>
            </w:pPr>
            <w:r>
              <w:rPr>
                <w:rFonts w:cs="Arial"/>
                <w:b/>
                <w:sz w:val="20"/>
                <w:szCs w:val="20"/>
              </w:rPr>
              <w:t>ANY</w:t>
            </w:r>
          </w:p>
        </w:tc>
        <w:tc>
          <w:tcPr>
            <w:tcW w:w="939" w:type="dxa"/>
            <w:shd w:val="clear" w:color="auto" w:fill="auto"/>
          </w:tcPr>
          <w:p w14:paraId="393A0F51" w14:textId="4D50F79C" w:rsidR="003A7230" w:rsidRPr="00783DAC" w:rsidRDefault="009C7C2D" w:rsidP="003A7230">
            <w:pPr>
              <w:keepNext/>
              <w:rPr>
                <w:rFonts w:cs="Arial"/>
                <w:b/>
                <w:sz w:val="20"/>
                <w:szCs w:val="20"/>
              </w:rPr>
            </w:pPr>
            <w:r>
              <w:rPr>
                <w:rFonts w:cs="Arial"/>
                <w:b/>
                <w:sz w:val="20"/>
                <w:szCs w:val="20"/>
              </w:rPr>
              <w:t>ANY</w:t>
            </w:r>
          </w:p>
        </w:tc>
        <w:tc>
          <w:tcPr>
            <w:tcW w:w="1396" w:type="dxa"/>
            <w:shd w:val="clear" w:color="auto" w:fill="auto"/>
          </w:tcPr>
          <w:p w14:paraId="393A0F52" w14:textId="1E6A7664" w:rsidR="003A7230" w:rsidRPr="00783DAC" w:rsidRDefault="009C7C2D" w:rsidP="003A7230">
            <w:pPr>
              <w:keepNext/>
              <w:rPr>
                <w:rFonts w:cs="Arial"/>
                <w:b/>
                <w:sz w:val="20"/>
                <w:szCs w:val="20"/>
              </w:rPr>
            </w:pPr>
            <w:r>
              <w:rPr>
                <w:rFonts w:cs="Arial"/>
                <w:b/>
                <w:sz w:val="20"/>
                <w:szCs w:val="20"/>
              </w:rPr>
              <w:t>$8636</w:t>
            </w:r>
          </w:p>
        </w:tc>
        <w:tc>
          <w:tcPr>
            <w:tcW w:w="1615" w:type="dxa"/>
            <w:shd w:val="clear" w:color="auto" w:fill="auto"/>
          </w:tcPr>
          <w:p w14:paraId="393A0F53" w14:textId="15E8BE00" w:rsidR="003A7230" w:rsidRPr="00783DAC" w:rsidRDefault="009C7C2D" w:rsidP="003A7230">
            <w:pPr>
              <w:keepNext/>
              <w:rPr>
                <w:rFonts w:cs="Arial"/>
                <w:b/>
                <w:sz w:val="20"/>
                <w:szCs w:val="20"/>
              </w:rPr>
            </w:pPr>
            <w:r>
              <w:rPr>
                <w:rFonts w:cs="Arial"/>
                <w:b/>
                <w:sz w:val="20"/>
                <w:szCs w:val="20"/>
              </w:rPr>
              <w:t>$11537</w:t>
            </w:r>
          </w:p>
        </w:tc>
        <w:tc>
          <w:tcPr>
            <w:tcW w:w="1255" w:type="dxa"/>
            <w:shd w:val="clear" w:color="auto" w:fill="auto"/>
          </w:tcPr>
          <w:p w14:paraId="393A0F54" w14:textId="1DC9B28B" w:rsidR="003A7230" w:rsidRPr="00783DAC" w:rsidRDefault="009C7C2D" w:rsidP="003A7230">
            <w:pPr>
              <w:keepNext/>
              <w:rPr>
                <w:rFonts w:cs="Arial"/>
                <w:b/>
                <w:sz w:val="20"/>
                <w:szCs w:val="20"/>
              </w:rPr>
            </w:pPr>
            <w:r>
              <w:rPr>
                <w:rFonts w:cs="Arial"/>
                <w:b/>
                <w:sz w:val="20"/>
                <w:szCs w:val="20"/>
              </w:rPr>
              <w:t>$2901</w:t>
            </w:r>
          </w:p>
        </w:tc>
        <w:tc>
          <w:tcPr>
            <w:tcW w:w="0" w:type="auto"/>
            <w:shd w:val="clear" w:color="auto" w:fill="auto"/>
          </w:tcPr>
          <w:p w14:paraId="393A0F55" w14:textId="41BBF1F6" w:rsidR="003A7230" w:rsidRPr="00783DAC" w:rsidRDefault="009C7C2D" w:rsidP="003A7230">
            <w:pPr>
              <w:keepNext/>
              <w:rPr>
                <w:rFonts w:cs="Arial"/>
                <w:b/>
                <w:sz w:val="20"/>
                <w:szCs w:val="20"/>
              </w:rPr>
            </w:pPr>
            <w:r>
              <w:rPr>
                <w:rFonts w:cs="Arial"/>
                <w:b/>
                <w:sz w:val="20"/>
                <w:szCs w:val="20"/>
              </w:rPr>
              <w:t>F109</w:t>
            </w:r>
          </w:p>
        </w:tc>
      </w:tr>
      <w:tr w:rsidR="003A7230" w:rsidRPr="00783DAC" w14:paraId="393A0F5E" w14:textId="77777777" w:rsidTr="003A7230">
        <w:tc>
          <w:tcPr>
            <w:tcW w:w="1016" w:type="dxa"/>
            <w:shd w:val="clear" w:color="auto" w:fill="auto"/>
          </w:tcPr>
          <w:p w14:paraId="393A0F57" w14:textId="77777777" w:rsidR="003A7230" w:rsidRPr="00783DAC" w:rsidRDefault="003A7230" w:rsidP="003A7230">
            <w:pPr>
              <w:keepNext/>
              <w:rPr>
                <w:rFonts w:cs="Arial"/>
                <w:b/>
                <w:sz w:val="20"/>
                <w:szCs w:val="20"/>
              </w:rPr>
            </w:pPr>
          </w:p>
        </w:tc>
        <w:tc>
          <w:tcPr>
            <w:tcW w:w="1071" w:type="dxa"/>
            <w:shd w:val="clear" w:color="auto" w:fill="auto"/>
          </w:tcPr>
          <w:p w14:paraId="393A0F58" w14:textId="77777777" w:rsidR="003A7230" w:rsidRPr="00783DAC" w:rsidRDefault="003A7230" w:rsidP="003A7230">
            <w:pPr>
              <w:keepNext/>
              <w:rPr>
                <w:rFonts w:cs="Arial"/>
                <w:b/>
                <w:sz w:val="20"/>
                <w:szCs w:val="20"/>
              </w:rPr>
            </w:pPr>
          </w:p>
        </w:tc>
        <w:tc>
          <w:tcPr>
            <w:tcW w:w="939" w:type="dxa"/>
            <w:shd w:val="clear" w:color="auto" w:fill="auto"/>
          </w:tcPr>
          <w:p w14:paraId="393A0F59" w14:textId="77777777" w:rsidR="003A7230" w:rsidRPr="00783DAC" w:rsidRDefault="003A7230" w:rsidP="003A7230">
            <w:pPr>
              <w:keepNext/>
              <w:rPr>
                <w:rFonts w:cs="Arial"/>
                <w:b/>
                <w:sz w:val="20"/>
                <w:szCs w:val="20"/>
              </w:rPr>
            </w:pPr>
          </w:p>
        </w:tc>
        <w:tc>
          <w:tcPr>
            <w:tcW w:w="1396" w:type="dxa"/>
            <w:shd w:val="clear" w:color="auto" w:fill="auto"/>
          </w:tcPr>
          <w:p w14:paraId="393A0F5A" w14:textId="77777777" w:rsidR="003A7230" w:rsidRPr="00783DAC" w:rsidRDefault="003A7230" w:rsidP="003A7230">
            <w:pPr>
              <w:keepNext/>
              <w:rPr>
                <w:rFonts w:cs="Arial"/>
                <w:b/>
                <w:sz w:val="20"/>
                <w:szCs w:val="20"/>
              </w:rPr>
            </w:pPr>
          </w:p>
        </w:tc>
        <w:tc>
          <w:tcPr>
            <w:tcW w:w="1615" w:type="dxa"/>
            <w:shd w:val="clear" w:color="auto" w:fill="auto"/>
          </w:tcPr>
          <w:p w14:paraId="393A0F5B" w14:textId="77777777" w:rsidR="003A7230" w:rsidRPr="00783DAC" w:rsidRDefault="003A7230" w:rsidP="003A7230">
            <w:pPr>
              <w:keepNext/>
              <w:rPr>
                <w:rFonts w:cs="Arial"/>
                <w:b/>
                <w:sz w:val="20"/>
                <w:szCs w:val="20"/>
              </w:rPr>
            </w:pPr>
          </w:p>
        </w:tc>
        <w:tc>
          <w:tcPr>
            <w:tcW w:w="1255" w:type="dxa"/>
            <w:shd w:val="clear" w:color="auto" w:fill="auto"/>
          </w:tcPr>
          <w:p w14:paraId="393A0F5C" w14:textId="77777777" w:rsidR="003A7230" w:rsidRPr="00783DAC" w:rsidRDefault="003A7230" w:rsidP="003A7230">
            <w:pPr>
              <w:keepNext/>
              <w:rPr>
                <w:rFonts w:cs="Arial"/>
                <w:b/>
                <w:sz w:val="20"/>
                <w:szCs w:val="20"/>
              </w:rPr>
            </w:pPr>
          </w:p>
        </w:tc>
        <w:tc>
          <w:tcPr>
            <w:tcW w:w="0" w:type="auto"/>
            <w:shd w:val="clear" w:color="auto" w:fill="auto"/>
          </w:tcPr>
          <w:p w14:paraId="393A0F5D" w14:textId="77777777" w:rsidR="003A7230" w:rsidRPr="00783DAC" w:rsidRDefault="003A7230" w:rsidP="003A7230">
            <w:pPr>
              <w:keepNext/>
              <w:rPr>
                <w:rFonts w:cs="Arial"/>
                <w:b/>
                <w:sz w:val="20"/>
                <w:szCs w:val="20"/>
              </w:rPr>
            </w:pPr>
          </w:p>
        </w:tc>
      </w:tr>
      <w:tr w:rsidR="003A7230" w:rsidRPr="00783DAC" w14:paraId="393A0F66" w14:textId="77777777" w:rsidTr="003A7230">
        <w:tc>
          <w:tcPr>
            <w:tcW w:w="1016" w:type="dxa"/>
            <w:shd w:val="clear" w:color="auto" w:fill="auto"/>
          </w:tcPr>
          <w:p w14:paraId="393A0F5F" w14:textId="77777777" w:rsidR="003A7230" w:rsidRPr="00783DAC" w:rsidRDefault="003A7230" w:rsidP="00ED20C9">
            <w:pPr>
              <w:rPr>
                <w:rFonts w:cs="Arial"/>
                <w:b/>
                <w:sz w:val="20"/>
                <w:szCs w:val="20"/>
              </w:rPr>
            </w:pPr>
          </w:p>
        </w:tc>
        <w:tc>
          <w:tcPr>
            <w:tcW w:w="1071" w:type="dxa"/>
            <w:shd w:val="clear" w:color="auto" w:fill="auto"/>
          </w:tcPr>
          <w:p w14:paraId="393A0F60" w14:textId="77777777" w:rsidR="003A7230" w:rsidRPr="00783DAC" w:rsidRDefault="003A7230" w:rsidP="00ED20C9">
            <w:pPr>
              <w:rPr>
                <w:rFonts w:cs="Arial"/>
                <w:b/>
                <w:sz w:val="20"/>
                <w:szCs w:val="20"/>
              </w:rPr>
            </w:pPr>
          </w:p>
        </w:tc>
        <w:tc>
          <w:tcPr>
            <w:tcW w:w="939" w:type="dxa"/>
            <w:shd w:val="clear" w:color="auto" w:fill="auto"/>
          </w:tcPr>
          <w:p w14:paraId="393A0F61" w14:textId="77777777" w:rsidR="003A7230" w:rsidRPr="00783DAC" w:rsidRDefault="003A7230" w:rsidP="00ED20C9">
            <w:pPr>
              <w:rPr>
                <w:rFonts w:cs="Arial"/>
                <w:b/>
                <w:sz w:val="20"/>
                <w:szCs w:val="20"/>
              </w:rPr>
            </w:pPr>
          </w:p>
        </w:tc>
        <w:tc>
          <w:tcPr>
            <w:tcW w:w="1396" w:type="dxa"/>
            <w:shd w:val="clear" w:color="auto" w:fill="auto"/>
          </w:tcPr>
          <w:p w14:paraId="393A0F62" w14:textId="77777777" w:rsidR="003A7230" w:rsidRPr="00783DAC" w:rsidRDefault="003A7230" w:rsidP="00ED20C9">
            <w:pPr>
              <w:rPr>
                <w:rFonts w:cs="Arial"/>
                <w:b/>
                <w:sz w:val="20"/>
                <w:szCs w:val="20"/>
              </w:rPr>
            </w:pPr>
          </w:p>
        </w:tc>
        <w:tc>
          <w:tcPr>
            <w:tcW w:w="1615" w:type="dxa"/>
            <w:shd w:val="clear" w:color="auto" w:fill="auto"/>
          </w:tcPr>
          <w:p w14:paraId="393A0F63" w14:textId="77777777" w:rsidR="003A7230" w:rsidRPr="00783DAC" w:rsidRDefault="003A7230" w:rsidP="00ED20C9">
            <w:pPr>
              <w:rPr>
                <w:rFonts w:cs="Arial"/>
                <w:b/>
                <w:sz w:val="20"/>
                <w:szCs w:val="20"/>
              </w:rPr>
            </w:pPr>
          </w:p>
        </w:tc>
        <w:tc>
          <w:tcPr>
            <w:tcW w:w="1255" w:type="dxa"/>
            <w:shd w:val="clear" w:color="auto" w:fill="auto"/>
          </w:tcPr>
          <w:p w14:paraId="393A0F64" w14:textId="77777777" w:rsidR="003A7230" w:rsidRPr="00783DAC" w:rsidRDefault="003A7230" w:rsidP="00ED20C9">
            <w:pPr>
              <w:rPr>
                <w:rFonts w:cs="Arial"/>
                <w:b/>
                <w:sz w:val="20"/>
                <w:szCs w:val="20"/>
              </w:rPr>
            </w:pPr>
          </w:p>
        </w:tc>
        <w:tc>
          <w:tcPr>
            <w:tcW w:w="0" w:type="auto"/>
            <w:shd w:val="clear" w:color="auto" w:fill="auto"/>
          </w:tcPr>
          <w:p w14:paraId="393A0F65" w14:textId="77777777" w:rsidR="003A7230" w:rsidRPr="00783DAC" w:rsidRDefault="003A7230" w:rsidP="00ED20C9">
            <w:pPr>
              <w:rPr>
                <w:rFonts w:cs="Arial"/>
                <w:b/>
                <w:sz w:val="20"/>
                <w:szCs w:val="20"/>
              </w:rPr>
            </w:pPr>
          </w:p>
        </w:tc>
      </w:tr>
    </w:tbl>
    <w:p w14:paraId="393A0F67" w14:textId="77777777" w:rsidR="009C5CA7" w:rsidRPr="004162E3" w:rsidRDefault="009C5CA7" w:rsidP="009C5CA7">
      <w:pPr>
        <w:rPr>
          <w:rFonts w:cs="Arial"/>
          <w:sz w:val="20"/>
          <w:szCs w:val="20"/>
        </w:rPr>
      </w:pPr>
    </w:p>
    <w:p w14:paraId="393A0F68" w14:textId="77777777" w:rsidR="009C5CA7" w:rsidRPr="004162E3" w:rsidRDefault="009C5CA7" w:rsidP="009C5CA7">
      <w:pPr>
        <w:rPr>
          <w:rFonts w:cs="Arial"/>
          <w:sz w:val="20"/>
          <w:szCs w:val="20"/>
        </w:rPr>
      </w:pPr>
    </w:p>
    <w:p w14:paraId="393A0F6A" w14:textId="2933B6F6" w:rsidR="00E566D8" w:rsidRDefault="009C5CA7" w:rsidP="009C5CA7">
      <w:pPr>
        <w:rPr>
          <w:rFonts w:cs="Arial"/>
          <w:i/>
          <w:sz w:val="20"/>
          <w:szCs w:val="20"/>
        </w:rPr>
      </w:pPr>
      <w:r w:rsidRPr="004162E3">
        <w:rPr>
          <w:rFonts w:cs="Arial"/>
          <w:b/>
          <w:sz w:val="20"/>
          <w:szCs w:val="20"/>
        </w:rPr>
        <w:t>Effective Useful Life:</w:t>
      </w:r>
      <w:r w:rsidR="001B6FAB">
        <w:rPr>
          <w:rFonts w:cs="Arial"/>
          <w:i/>
          <w:sz w:val="20"/>
          <w:szCs w:val="20"/>
        </w:rPr>
        <w:t xml:space="preserve"> </w:t>
      </w:r>
      <w:r w:rsidR="001B6FAB" w:rsidRPr="001B6FAB">
        <w:rPr>
          <w:rFonts w:cs="Arial"/>
          <w:szCs w:val="22"/>
        </w:rPr>
        <w:t>EUL values were downloaded and used directly from DEER</w:t>
      </w:r>
    </w:p>
    <w:p w14:paraId="393A0F6B" w14:textId="77777777" w:rsidR="00E566D8" w:rsidRPr="00F65942" w:rsidRDefault="00E566D8" w:rsidP="00E566D8">
      <w:pPr>
        <w:rPr>
          <w:i/>
        </w:rPr>
      </w:pPr>
    </w:p>
    <w:p w14:paraId="393A0F96" w14:textId="77777777" w:rsidR="00E566D8" w:rsidRPr="00432C65" w:rsidRDefault="00E566D8" w:rsidP="00E566D8">
      <w:pPr>
        <w:rPr>
          <w:rFonts w:cs="Arial"/>
          <w:sz w:val="20"/>
          <w:szCs w:val="20"/>
        </w:rPr>
      </w:pPr>
    </w:p>
    <w:p w14:paraId="429EFADB" w14:textId="680A7035" w:rsidR="009C7C2D" w:rsidRPr="009C7C2D" w:rsidRDefault="00437BE1" w:rsidP="009C7C2D">
      <w:pPr>
        <w:rPr>
          <w:rFonts w:cs="Arial"/>
          <w:szCs w:val="22"/>
        </w:rPr>
      </w:pPr>
      <w:r w:rsidRPr="009C7C2D">
        <w:rPr>
          <w:rFonts w:cs="Arial"/>
          <w:szCs w:val="22"/>
        </w:rPr>
        <w:t xml:space="preserve"> </w:t>
      </w:r>
      <w:r w:rsidR="009C7C2D" w:rsidRPr="009C7C2D">
        <w:rPr>
          <w:rFonts w:cs="Arial"/>
          <w:bCs/>
          <w:szCs w:val="22"/>
        </w:rPr>
        <w:t>DEER2014</w:t>
      </w:r>
      <w:r w:rsidR="009C7C2D" w:rsidRPr="009C7C2D">
        <w:rPr>
          <w:rFonts w:cs="Arial"/>
          <w:szCs w:val="22"/>
        </w:rPr>
        <w:t xml:space="preserve"> database shows a EUL of 12 years and an RUL of 4 years</w:t>
      </w:r>
      <w:r w:rsidR="009C7C2D" w:rsidRPr="009C7C2D">
        <w:rPr>
          <w:rFonts w:cs="Arial"/>
          <w:szCs w:val="22"/>
          <w:vertAlign w:val="superscript"/>
        </w:rPr>
        <w:t>6</w:t>
      </w:r>
      <w:r w:rsidR="009C7C2D" w:rsidRPr="009C7C2D">
        <w:rPr>
          <w:rFonts w:cs="Arial"/>
          <w:szCs w:val="22"/>
        </w:rPr>
        <w:t xml:space="preserve"> for all cooking appliance measures, including electric and gas steam cookers.</w:t>
      </w:r>
      <w:r w:rsidR="009C7C2D" w:rsidRPr="009C7C2D">
        <w:rPr>
          <w:rFonts w:cs="Arial"/>
          <w:szCs w:val="22"/>
          <w:vertAlign w:val="superscript"/>
        </w:rPr>
        <w:t xml:space="preserve"> </w:t>
      </w:r>
    </w:p>
    <w:p w14:paraId="393A0F97" w14:textId="77777777" w:rsidR="000701EB" w:rsidRDefault="000701EB" w:rsidP="009C5CA7">
      <w:pPr>
        <w:rPr>
          <w:rFonts w:cs="Arial"/>
          <w:i/>
          <w:sz w:val="20"/>
          <w:szCs w:val="20"/>
        </w:rPr>
      </w:pPr>
    </w:p>
    <w:p w14:paraId="393A0F9B" w14:textId="2E7CC178" w:rsidR="00FA595F" w:rsidRPr="004162E3" w:rsidRDefault="000701EB" w:rsidP="001B6FAB">
      <w:pPr>
        <w:rPr>
          <w:rFonts w:cs="Arial"/>
          <w:i/>
          <w:sz w:val="20"/>
          <w:szCs w:val="20"/>
        </w:rPr>
      </w:pPr>
      <w:r w:rsidRPr="004162E3">
        <w:rPr>
          <w:rFonts w:cs="Arial"/>
          <w:b/>
          <w:sz w:val="20"/>
          <w:szCs w:val="20"/>
        </w:rPr>
        <w:t>Net-to-Gross Assumption:</w:t>
      </w:r>
      <w:r w:rsidRPr="001B6FAB">
        <w:rPr>
          <w:rFonts w:cs="Arial"/>
          <w:szCs w:val="22"/>
        </w:rPr>
        <w:t xml:space="preserve"> </w:t>
      </w:r>
      <w:r w:rsidR="001B6FAB" w:rsidRPr="001B6FAB">
        <w:rPr>
          <w:rFonts w:cs="Arial"/>
          <w:szCs w:val="22"/>
        </w:rPr>
        <w:t>NTG values were downloaded and used directly from DEER.</w:t>
      </w:r>
    </w:p>
    <w:p w14:paraId="393A0FAA" w14:textId="77777777" w:rsidR="00FA595F" w:rsidRPr="004162E3" w:rsidRDefault="00FA595F" w:rsidP="00FA595F">
      <w:pPr>
        <w:rPr>
          <w:rFonts w:cs="Arial"/>
          <w:i/>
          <w:sz w:val="20"/>
          <w:szCs w:val="20"/>
        </w:rPr>
      </w:pPr>
    </w:p>
    <w:p w14:paraId="393A0FAB" w14:textId="415848DC" w:rsidR="00EC4357" w:rsidRDefault="003A7230" w:rsidP="000701EB">
      <w:pPr>
        <w:rPr>
          <w:rFonts w:cs="Arial"/>
          <w:i/>
          <w:sz w:val="20"/>
          <w:szCs w:val="20"/>
        </w:rPr>
      </w:pPr>
      <w:r>
        <w:rPr>
          <w:rFonts w:cs="Arial"/>
          <w:b/>
          <w:sz w:val="20"/>
          <w:szCs w:val="20"/>
        </w:rPr>
        <w:t>In-service rate</w:t>
      </w:r>
      <w:r w:rsidR="000701EB" w:rsidRPr="004162E3">
        <w:rPr>
          <w:rFonts w:cs="Arial"/>
          <w:b/>
          <w:sz w:val="20"/>
          <w:szCs w:val="20"/>
        </w:rPr>
        <w:t>/first year installation rate</w:t>
      </w:r>
      <w:r w:rsidR="000701EB" w:rsidRPr="004162E3">
        <w:rPr>
          <w:rFonts w:cs="Arial"/>
          <w:sz w:val="20"/>
          <w:szCs w:val="20"/>
        </w:rPr>
        <w:t>:</w:t>
      </w:r>
      <w:r w:rsidR="00437BE1">
        <w:rPr>
          <w:rFonts w:cs="Arial"/>
          <w:sz w:val="20"/>
          <w:szCs w:val="20"/>
        </w:rPr>
        <w:t xml:space="preserve"> </w:t>
      </w:r>
      <w:r w:rsidR="001B6FAB" w:rsidRPr="001B6FAB">
        <w:rPr>
          <w:rFonts w:cs="Arial"/>
          <w:szCs w:val="22"/>
        </w:rPr>
        <w:t>ISR is assu</w:t>
      </w:r>
      <w:r w:rsidR="001B6FAB">
        <w:rPr>
          <w:rFonts w:cs="Arial"/>
          <w:szCs w:val="22"/>
        </w:rPr>
        <w:t>med to be 1 based on engineering expertise.</w:t>
      </w:r>
    </w:p>
    <w:p w14:paraId="393A0FCB" w14:textId="170A5014" w:rsidR="00EC4357" w:rsidRDefault="00437BE1" w:rsidP="00A02F0A">
      <w:r>
        <w:rPr>
          <w:rFonts w:cs="Arial"/>
          <w:i/>
          <w:sz w:val="20"/>
          <w:szCs w:val="20"/>
        </w:rPr>
        <w:t xml:space="preserve"> </w:t>
      </w:r>
    </w:p>
    <w:p w14:paraId="393A0FCC" w14:textId="5E50BAC1" w:rsidR="001C2942" w:rsidRPr="00836F9B" w:rsidRDefault="001C2942" w:rsidP="00063FA7">
      <w:pPr>
        <w:rPr>
          <w:rFonts w:cs="Arial"/>
          <w:b/>
          <w:i/>
          <w:sz w:val="28"/>
          <w:szCs w:val="28"/>
        </w:rPr>
      </w:pPr>
      <w:r w:rsidRPr="00836F9B">
        <w:rPr>
          <w:rFonts w:cs="Arial"/>
          <w:b/>
          <w:i/>
          <w:sz w:val="28"/>
          <w:szCs w:val="28"/>
        </w:rPr>
        <w:t>1.</w:t>
      </w:r>
      <w:r w:rsidR="00063FA7" w:rsidRPr="00836F9B">
        <w:rPr>
          <w:rFonts w:cs="Arial"/>
          <w:b/>
          <w:i/>
          <w:sz w:val="28"/>
          <w:szCs w:val="28"/>
        </w:rPr>
        <w:t>4.5</w:t>
      </w:r>
      <w:r w:rsidR="001178BE">
        <w:rPr>
          <w:rFonts w:cs="Arial"/>
          <w:b/>
          <w:i/>
          <w:sz w:val="28"/>
          <w:szCs w:val="28"/>
        </w:rPr>
        <w:t xml:space="preserve"> </w:t>
      </w:r>
      <w:r w:rsidRPr="00836F9B">
        <w:rPr>
          <w:rFonts w:cs="Arial"/>
          <w:b/>
          <w:i/>
          <w:sz w:val="28"/>
          <w:szCs w:val="28"/>
        </w:rPr>
        <w:t>Time-of-Use Adjustment Factor</w:t>
      </w:r>
    </w:p>
    <w:p w14:paraId="5A195EB2" w14:textId="780D0585" w:rsidR="003A61DE" w:rsidRDefault="00FF4E87" w:rsidP="003A61DE">
      <w:pPr>
        <w:pStyle w:val="Reminders"/>
        <w:rPr>
          <w:rFonts w:cs="Arial"/>
          <w:b/>
        </w:rPr>
      </w:pPr>
      <w:r w:rsidRPr="001B6FAB">
        <w:rPr>
          <w:rFonts w:ascii="Arial" w:hAnsi="Arial" w:cs="Arial"/>
          <w:i w:val="0"/>
          <w:color w:val="auto"/>
          <w:sz w:val="20"/>
          <w:szCs w:val="20"/>
        </w:rPr>
        <w:t xml:space="preserve">We are required </w:t>
      </w:r>
      <w:r w:rsidR="001C2942" w:rsidRPr="001B6FAB">
        <w:rPr>
          <w:rFonts w:ascii="Arial" w:hAnsi="Arial" w:cs="Arial"/>
          <w:i w:val="0"/>
          <w:color w:val="auto"/>
          <w:sz w:val="20"/>
          <w:szCs w:val="20"/>
        </w:rPr>
        <w:t>by CPUC decision 06-06-063 dated June 29, 2006</w:t>
      </w:r>
      <w:r w:rsidRPr="001B6FAB">
        <w:rPr>
          <w:rFonts w:ascii="Arial" w:hAnsi="Arial" w:cs="Arial"/>
          <w:i w:val="0"/>
          <w:color w:val="auto"/>
          <w:sz w:val="20"/>
          <w:szCs w:val="20"/>
        </w:rPr>
        <w:t xml:space="preserve"> to apply </w:t>
      </w:r>
      <w:r w:rsidR="001C2942" w:rsidRPr="001B6FAB">
        <w:rPr>
          <w:rFonts w:ascii="Arial" w:hAnsi="Arial" w:cs="Arial"/>
          <w:i w:val="0"/>
          <w:color w:val="auto"/>
          <w:sz w:val="20"/>
          <w:szCs w:val="20"/>
        </w:rPr>
        <w:t xml:space="preserve">time-of-use (TOU) adjustment factors </w:t>
      </w:r>
      <w:r w:rsidRPr="001B6FAB">
        <w:rPr>
          <w:rFonts w:ascii="Arial" w:hAnsi="Arial" w:cs="Arial"/>
          <w:i w:val="0"/>
          <w:color w:val="auto"/>
          <w:sz w:val="20"/>
          <w:szCs w:val="20"/>
        </w:rPr>
        <w:t>on</w:t>
      </w:r>
      <w:r w:rsidR="001C2942" w:rsidRPr="001B6FAB">
        <w:rPr>
          <w:rFonts w:ascii="Arial" w:hAnsi="Arial" w:cs="Arial"/>
          <w:i w:val="0"/>
          <w:color w:val="auto"/>
          <w:sz w:val="20"/>
          <w:szCs w:val="20"/>
        </w:rPr>
        <w:t xml:space="preserve"> residential A/C and commercial A/C (packaged and split-system direct-expansion cooling) measures only.</w:t>
      </w:r>
      <w:r w:rsidR="00437BE1" w:rsidRPr="001B6FAB">
        <w:rPr>
          <w:rFonts w:ascii="Arial" w:hAnsi="Arial" w:cs="Arial"/>
          <w:i w:val="0"/>
          <w:color w:val="auto"/>
          <w:sz w:val="20"/>
          <w:szCs w:val="20"/>
        </w:rPr>
        <w:t xml:space="preserve"> </w:t>
      </w:r>
      <w:r w:rsidR="001C2942" w:rsidRPr="001B6FAB">
        <w:rPr>
          <w:rFonts w:ascii="Arial" w:hAnsi="Arial" w:cs="Arial"/>
          <w:i w:val="0"/>
          <w:color w:val="auto"/>
          <w:sz w:val="20"/>
          <w:szCs w:val="20"/>
        </w:rPr>
        <w:t xml:space="preserve"> Since this is not an A/C measure, the TOU adjustment factor is 0.</w:t>
      </w:r>
      <w:r w:rsidR="00437BE1" w:rsidRPr="001B6FAB">
        <w:rPr>
          <w:rFonts w:ascii="Arial" w:hAnsi="Arial" w:cs="Arial"/>
          <w:i w:val="0"/>
          <w:color w:val="auto"/>
          <w:sz w:val="20"/>
          <w:szCs w:val="20"/>
        </w:rPr>
        <w:t xml:space="preserve"> </w:t>
      </w:r>
    </w:p>
    <w:p w14:paraId="1A52B1AD" w14:textId="77777777" w:rsidR="003A61DE" w:rsidRDefault="003A61DE" w:rsidP="00455582">
      <w:pPr>
        <w:pStyle w:val="Caption"/>
        <w:keepNext/>
        <w:rPr>
          <w:rFonts w:cs="Arial"/>
          <w:b w:val="0"/>
        </w:rPr>
      </w:pPr>
    </w:p>
    <w:p w14:paraId="393A0FDD" w14:textId="2A22D034" w:rsidR="001C2942" w:rsidRPr="00EB43BA" w:rsidRDefault="001C2942" w:rsidP="00455582">
      <w:pPr>
        <w:pStyle w:val="Caption"/>
        <w:keepNext/>
        <w:rPr>
          <w:rFonts w:cs="Arial"/>
          <w:b w:val="0"/>
        </w:rPr>
      </w:pPr>
      <w:r w:rsidRPr="001B6FAB">
        <w:rPr>
          <w:rFonts w:cs="Arial"/>
          <w:b w:val="0"/>
        </w:rPr>
        <w:t xml:space="preserve">The specific values and results are summarized in </w:t>
      </w:r>
      <w:r w:rsidR="00455582">
        <w:rPr>
          <w:rFonts w:cs="Arial"/>
          <w:b w:val="0"/>
        </w:rPr>
        <w:t>11</w:t>
      </w:r>
      <w:r w:rsidRPr="001B6FAB">
        <w:rPr>
          <w:rFonts w:cs="Arial"/>
          <w:b w:val="0"/>
        </w:rPr>
        <w:t>.</w:t>
      </w:r>
    </w:p>
    <w:p w14:paraId="393A0FDE" w14:textId="77777777" w:rsidR="001C2942" w:rsidRPr="00EB43BA" w:rsidRDefault="001C2942" w:rsidP="001C2942">
      <w:pPr>
        <w:pStyle w:val="Caption"/>
        <w:keepNext/>
        <w:jc w:val="center"/>
        <w:rPr>
          <w:rFonts w:cs="Arial"/>
        </w:rPr>
      </w:pPr>
      <w:bookmarkStart w:id="74" w:name="_Ref242757962"/>
    </w:p>
    <w:p w14:paraId="393A0FDF" w14:textId="78CF1F29" w:rsidR="001C2942" w:rsidRPr="00455582" w:rsidRDefault="001C2942" w:rsidP="00455582">
      <w:pPr>
        <w:pStyle w:val="Caption"/>
        <w:keepNext/>
        <w:rPr>
          <w:rFonts w:cs="Arial"/>
          <w:sz w:val="22"/>
          <w:szCs w:val="22"/>
        </w:rPr>
      </w:pPr>
      <w:bookmarkStart w:id="75" w:name="_Toc324427647"/>
      <w:r w:rsidRPr="00455582">
        <w:rPr>
          <w:rFonts w:cs="Arial"/>
          <w:sz w:val="22"/>
          <w:szCs w:val="22"/>
        </w:rPr>
        <w:t xml:space="preserve">Table </w:t>
      </w:r>
      <w:bookmarkEnd w:id="74"/>
      <w:r w:rsidR="00455582" w:rsidRPr="00455582">
        <w:rPr>
          <w:rFonts w:cs="Arial"/>
          <w:sz w:val="22"/>
          <w:szCs w:val="22"/>
        </w:rPr>
        <w:t>11</w:t>
      </w:r>
      <w:r w:rsidR="00437BE1" w:rsidRPr="00455582">
        <w:rPr>
          <w:rFonts w:cs="Arial"/>
          <w:sz w:val="22"/>
          <w:szCs w:val="22"/>
        </w:rPr>
        <w:t xml:space="preserve"> </w:t>
      </w:r>
      <w:r w:rsidRPr="00455582">
        <w:rPr>
          <w:rFonts w:cs="Arial"/>
          <w:sz w:val="22"/>
          <w:szCs w:val="22"/>
        </w:rPr>
        <w:t>TOU Adjustment Factors</w:t>
      </w:r>
      <w:bookmarkEnd w:id="75"/>
    </w:p>
    <w:tbl>
      <w:tblPr>
        <w:tblW w:w="4944"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9"/>
        <w:gridCol w:w="1348"/>
        <w:gridCol w:w="2566"/>
        <w:gridCol w:w="2566"/>
      </w:tblGrid>
      <w:tr w:rsidR="009B1863" w:rsidRPr="001E4C31" w14:paraId="393A0FE4" w14:textId="77777777" w:rsidTr="001E4C31">
        <w:tc>
          <w:tcPr>
            <w:tcW w:w="1578" w:type="pct"/>
            <w:shd w:val="clear" w:color="auto" w:fill="262626"/>
            <w:vAlign w:val="bottom"/>
          </w:tcPr>
          <w:p w14:paraId="393A0FE0" w14:textId="77777777" w:rsidR="001C2942" w:rsidRPr="001E4C31" w:rsidRDefault="001C2942" w:rsidP="001E4C31">
            <w:pPr>
              <w:keepLines/>
              <w:jc w:val="center"/>
              <w:rPr>
                <w:rFonts w:cs="Arial"/>
                <w:b/>
                <w:bCs/>
                <w:color w:val="F2F2F2"/>
                <w:sz w:val="20"/>
                <w:szCs w:val="20"/>
                <w:highlight w:val="yellow"/>
              </w:rPr>
            </w:pPr>
            <w:r w:rsidRPr="001E4C31">
              <w:rPr>
                <w:rFonts w:cs="Arial"/>
                <w:b/>
                <w:bCs/>
                <w:color w:val="F2F2F2"/>
                <w:sz w:val="20"/>
                <w:szCs w:val="20"/>
              </w:rPr>
              <w:t>Measure</w:t>
            </w:r>
          </w:p>
        </w:tc>
        <w:tc>
          <w:tcPr>
            <w:tcW w:w="712" w:type="pct"/>
            <w:shd w:val="clear" w:color="auto" w:fill="262626"/>
            <w:vAlign w:val="bottom"/>
          </w:tcPr>
          <w:p w14:paraId="393A0FE1" w14:textId="77777777" w:rsidR="001C2942" w:rsidRPr="001E4C31" w:rsidRDefault="001C2942" w:rsidP="001E4C31">
            <w:pPr>
              <w:keepLines/>
              <w:jc w:val="center"/>
              <w:rPr>
                <w:rFonts w:cs="Arial"/>
                <w:b/>
                <w:bCs/>
                <w:color w:val="F2F2F2"/>
                <w:sz w:val="20"/>
                <w:szCs w:val="20"/>
                <w:highlight w:val="yellow"/>
              </w:rPr>
            </w:pPr>
            <w:r w:rsidRPr="001E4C31">
              <w:rPr>
                <w:rFonts w:cs="Arial"/>
                <w:b/>
                <w:bCs/>
                <w:i/>
                <w:color w:val="F2F2F2"/>
                <w:sz w:val="20"/>
                <w:szCs w:val="20"/>
              </w:rPr>
              <w:t>kW</w:t>
            </w:r>
            <w:r w:rsidRPr="001E4C31">
              <w:rPr>
                <w:rFonts w:cs="Arial"/>
                <w:b/>
                <w:bCs/>
                <w:i/>
                <w:color w:val="F2F2F2"/>
                <w:sz w:val="20"/>
                <w:szCs w:val="20"/>
                <w:vertAlign w:val="subscript"/>
              </w:rPr>
              <w:t>AC</w:t>
            </w:r>
          </w:p>
        </w:tc>
        <w:tc>
          <w:tcPr>
            <w:tcW w:w="1355" w:type="pct"/>
            <w:shd w:val="clear" w:color="auto" w:fill="262626"/>
            <w:vAlign w:val="bottom"/>
          </w:tcPr>
          <w:p w14:paraId="393A0FE2" w14:textId="77777777" w:rsidR="001C2942" w:rsidRPr="001E4C31" w:rsidRDefault="001C2942" w:rsidP="001E4C31">
            <w:pPr>
              <w:keepLines/>
              <w:jc w:val="center"/>
              <w:rPr>
                <w:rFonts w:cs="Arial"/>
                <w:b/>
                <w:bCs/>
                <w:color w:val="F2F2F2"/>
                <w:sz w:val="20"/>
                <w:szCs w:val="20"/>
                <w:highlight w:val="yellow"/>
              </w:rPr>
            </w:pPr>
            <w:r w:rsidRPr="001E4C31">
              <w:rPr>
                <w:rFonts w:cs="Arial"/>
                <w:b/>
                <w:bCs/>
                <w:i/>
                <w:color w:val="F2F2F2"/>
                <w:sz w:val="20"/>
                <w:szCs w:val="20"/>
              </w:rPr>
              <w:t>kW</w:t>
            </w:r>
            <w:r w:rsidRPr="001E4C31">
              <w:rPr>
                <w:rFonts w:cs="Arial"/>
                <w:b/>
                <w:bCs/>
                <w:i/>
                <w:color w:val="F2F2F2"/>
                <w:sz w:val="20"/>
                <w:szCs w:val="20"/>
                <w:vertAlign w:val="subscript"/>
              </w:rPr>
              <w:t>Total</w:t>
            </w:r>
          </w:p>
        </w:tc>
        <w:tc>
          <w:tcPr>
            <w:tcW w:w="1355" w:type="pct"/>
            <w:shd w:val="clear" w:color="auto" w:fill="262626"/>
            <w:vAlign w:val="bottom"/>
          </w:tcPr>
          <w:p w14:paraId="393A0FE3" w14:textId="77777777" w:rsidR="001C2942" w:rsidRPr="001E4C31" w:rsidRDefault="001C2942" w:rsidP="001E4C31">
            <w:pPr>
              <w:keepLines/>
              <w:jc w:val="center"/>
              <w:rPr>
                <w:rFonts w:cs="Arial"/>
                <w:b/>
                <w:bCs/>
                <w:color w:val="F2F2F2"/>
                <w:sz w:val="20"/>
                <w:szCs w:val="20"/>
                <w:highlight w:val="yellow"/>
              </w:rPr>
            </w:pPr>
            <w:r w:rsidRPr="001E4C31">
              <w:rPr>
                <w:rFonts w:cs="Arial"/>
                <w:b/>
                <w:bCs/>
                <w:color w:val="F2F2F2"/>
                <w:sz w:val="20"/>
                <w:szCs w:val="20"/>
              </w:rPr>
              <w:t>%</w:t>
            </w:r>
          </w:p>
        </w:tc>
      </w:tr>
      <w:tr w:rsidR="001C2942" w:rsidRPr="00EB43BA" w14:paraId="393A0FE9" w14:textId="77777777" w:rsidTr="001E4C31">
        <w:tc>
          <w:tcPr>
            <w:tcW w:w="1578" w:type="pct"/>
            <w:shd w:val="pct5" w:color="000000" w:fill="FFFFFF"/>
            <w:vAlign w:val="bottom"/>
          </w:tcPr>
          <w:p w14:paraId="393A0FE5" w14:textId="49468DF7" w:rsidR="001C2942" w:rsidRPr="001B6FAB" w:rsidRDefault="001B6FAB" w:rsidP="001E4C31">
            <w:pPr>
              <w:jc w:val="center"/>
              <w:rPr>
                <w:rFonts w:cs="Arial"/>
                <w:sz w:val="20"/>
                <w:szCs w:val="20"/>
              </w:rPr>
            </w:pPr>
            <w:r w:rsidRPr="001B6FAB">
              <w:rPr>
                <w:rFonts w:cs="Arial"/>
                <w:sz w:val="20"/>
                <w:szCs w:val="20"/>
              </w:rPr>
              <w:t>Food Service</w:t>
            </w:r>
          </w:p>
        </w:tc>
        <w:tc>
          <w:tcPr>
            <w:tcW w:w="712" w:type="pct"/>
            <w:shd w:val="pct5" w:color="000000" w:fill="FFFFFF"/>
            <w:vAlign w:val="bottom"/>
          </w:tcPr>
          <w:p w14:paraId="393A0FE6" w14:textId="77777777" w:rsidR="001C2942" w:rsidRPr="001B6FAB" w:rsidRDefault="001C2942" w:rsidP="001E4C31">
            <w:pPr>
              <w:jc w:val="center"/>
              <w:rPr>
                <w:rFonts w:cs="Arial"/>
                <w:sz w:val="20"/>
                <w:szCs w:val="20"/>
              </w:rPr>
            </w:pPr>
            <w:r w:rsidRPr="001B6FAB">
              <w:rPr>
                <w:rFonts w:cs="Arial"/>
                <w:sz w:val="20"/>
                <w:szCs w:val="20"/>
              </w:rPr>
              <w:t>0</w:t>
            </w:r>
          </w:p>
        </w:tc>
        <w:tc>
          <w:tcPr>
            <w:tcW w:w="1355" w:type="pct"/>
            <w:shd w:val="pct5" w:color="000000" w:fill="FFFFFF"/>
            <w:vAlign w:val="bottom"/>
          </w:tcPr>
          <w:p w14:paraId="393A0FE7" w14:textId="77777777" w:rsidR="001C2942" w:rsidRPr="001B6FAB" w:rsidRDefault="001C2942" w:rsidP="001E4C31">
            <w:pPr>
              <w:jc w:val="center"/>
              <w:rPr>
                <w:rFonts w:cs="Arial"/>
                <w:sz w:val="20"/>
                <w:szCs w:val="20"/>
              </w:rPr>
            </w:pPr>
            <w:r w:rsidRPr="001B6FAB">
              <w:rPr>
                <w:rFonts w:cs="Arial"/>
                <w:sz w:val="20"/>
                <w:szCs w:val="20"/>
              </w:rPr>
              <w:t>0</w:t>
            </w:r>
          </w:p>
        </w:tc>
        <w:tc>
          <w:tcPr>
            <w:tcW w:w="1355" w:type="pct"/>
            <w:shd w:val="pct5" w:color="000000" w:fill="FFFFFF"/>
            <w:vAlign w:val="bottom"/>
          </w:tcPr>
          <w:p w14:paraId="393A0FE8" w14:textId="77777777" w:rsidR="001C2942" w:rsidRPr="001B6FAB" w:rsidRDefault="001C2942" w:rsidP="001E4C31">
            <w:pPr>
              <w:jc w:val="center"/>
              <w:rPr>
                <w:rFonts w:cs="Arial"/>
                <w:sz w:val="20"/>
                <w:szCs w:val="20"/>
              </w:rPr>
            </w:pPr>
            <w:r w:rsidRPr="001B6FAB">
              <w:rPr>
                <w:rFonts w:cs="Arial"/>
                <w:sz w:val="20"/>
                <w:szCs w:val="20"/>
              </w:rPr>
              <w:t>0</w:t>
            </w:r>
          </w:p>
        </w:tc>
      </w:tr>
    </w:tbl>
    <w:p w14:paraId="393A0FED" w14:textId="77777777" w:rsidR="001C2942" w:rsidRDefault="001C2942" w:rsidP="00A02F0A"/>
    <w:p w14:paraId="393A0FEE" w14:textId="77777777" w:rsidR="00C069A2" w:rsidRPr="00EA38B4" w:rsidRDefault="001248A3" w:rsidP="001178BE">
      <w:pPr>
        <w:keepNext/>
        <w:rPr>
          <w:rFonts w:cs="Arial"/>
          <w:b/>
          <w:i/>
          <w:sz w:val="28"/>
          <w:szCs w:val="28"/>
        </w:rPr>
      </w:pPr>
      <w:bookmarkStart w:id="76" w:name="_Toc304800209"/>
      <w:r w:rsidRPr="00EA38B4">
        <w:rPr>
          <w:rFonts w:cs="Arial"/>
          <w:b/>
          <w:i/>
          <w:sz w:val="28"/>
          <w:szCs w:val="28"/>
        </w:rPr>
        <w:lastRenderedPageBreak/>
        <w:t>1.</w:t>
      </w:r>
      <w:r w:rsidR="00264B03" w:rsidRPr="00EA38B4">
        <w:rPr>
          <w:rFonts w:cs="Arial"/>
          <w:b/>
          <w:i/>
          <w:sz w:val="28"/>
          <w:szCs w:val="28"/>
        </w:rPr>
        <w:t>5</w:t>
      </w:r>
      <w:r w:rsidRPr="00EA38B4">
        <w:rPr>
          <w:rFonts w:cs="Arial"/>
          <w:b/>
          <w:i/>
          <w:sz w:val="28"/>
          <w:szCs w:val="28"/>
        </w:rPr>
        <w:t xml:space="preserve"> </w:t>
      </w:r>
      <w:r w:rsidR="00FA595F" w:rsidRPr="00EA38B4">
        <w:rPr>
          <w:rFonts w:cs="Arial"/>
          <w:b/>
          <w:i/>
          <w:sz w:val="28"/>
          <w:szCs w:val="28"/>
        </w:rPr>
        <w:t>Summary of Inputs for Savings Calculations</w:t>
      </w:r>
      <w:bookmarkEnd w:id="76"/>
      <w:r w:rsidR="00814500" w:rsidRPr="00EA38B4">
        <w:rPr>
          <w:rFonts w:cs="Arial"/>
          <w:b/>
          <w:i/>
          <w:sz w:val="28"/>
          <w:szCs w:val="28"/>
        </w:rPr>
        <w:t xml:space="preserve"> </w:t>
      </w:r>
    </w:p>
    <w:p w14:paraId="393A0FEF" w14:textId="77777777" w:rsidR="00755961" w:rsidRDefault="004967A2" w:rsidP="001178BE">
      <w:pPr>
        <w:keepNext/>
        <w:rPr>
          <w:rFonts w:cs="Arial"/>
          <w:sz w:val="20"/>
          <w:szCs w:val="20"/>
        </w:rPr>
      </w:pPr>
      <w:r w:rsidRPr="004967A2">
        <w:rPr>
          <w:rFonts w:cs="Arial"/>
          <w:sz w:val="20"/>
          <w:szCs w:val="20"/>
        </w:rPr>
        <w:t xml:space="preserve">The following </w:t>
      </w:r>
      <w:r w:rsidR="001178BE">
        <w:rPr>
          <w:rFonts w:cs="Arial"/>
          <w:sz w:val="20"/>
          <w:szCs w:val="20"/>
        </w:rPr>
        <w:t xml:space="preserve">table provides references to </w:t>
      </w:r>
      <w:r w:rsidRPr="004967A2">
        <w:rPr>
          <w:rFonts w:cs="Arial"/>
          <w:sz w:val="20"/>
          <w:szCs w:val="20"/>
        </w:rPr>
        <w:t xml:space="preserve">sections </w:t>
      </w:r>
      <w:r w:rsidR="001178BE">
        <w:rPr>
          <w:rFonts w:cs="Arial"/>
          <w:sz w:val="20"/>
          <w:szCs w:val="20"/>
        </w:rPr>
        <w:t>that document</w:t>
      </w:r>
      <w:r w:rsidRPr="004967A2">
        <w:rPr>
          <w:rFonts w:cs="Arial"/>
          <w:sz w:val="20"/>
          <w:szCs w:val="20"/>
        </w:rPr>
        <w:t xml:space="preserve"> the inputs for calculation:</w:t>
      </w:r>
    </w:p>
    <w:p w14:paraId="05803F82" w14:textId="77777777" w:rsidR="00455582" w:rsidRPr="00455582" w:rsidRDefault="00455582" w:rsidP="001178BE">
      <w:pPr>
        <w:keepNext/>
        <w:rPr>
          <w:rFonts w:cs="Arial"/>
          <w:b/>
          <w:szCs w:val="22"/>
        </w:rPr>
      </w:pPr>
    </w:p>
    <w:p w14:paraId="393A0FF0" w14:textId="63BA84A9" w:rsidR="001A3026" w:rsidRPr="00455582" w:rsidRDefault="00455582" w:rsidP="001178BE">
      <w:pPr>
        <w:keepNext/>
        <w:rPr>
          <w:rFonts w:cs="Arial"/>
          <w:b/>
          <w:szCs w:val="22"/>
        </w:rPr>
      </w:pPr>
      <w:r w:rsidRPr="00455582">
        <w:rPr>
          <w:rFonts w:cs="Arial"/>
          <w:b/>
          <w:szCs w:val="22"/>
        </w:rPr>
        <w:t>Table 12 Summary of Inputs for Savings Calculations</w:t>
      </w:r>
    </w:p>
    <w:tbl>
      <w:tblPr>
        <w:tblW w:w="0" w:type="auto"/>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1772"/>
        <w:gridCol w:w="1735"/>
        <w:gridCol w:w="1461"/>
        <w:gridCol w:w="1399"/>
        <w:gridCol w:w="1473"/>
        <w:gridCol w:w="1736"/>
      </w:tblGrid>
      <w:tr w:rsidR="009B1863" w:rsidRPr="001E4C31" w14:paraId="393A0FF7" w14:textId="77777777" w:rsidTr="001E4C31">
        <w:tc>
          <w:tcPr>
            <w:tcW w:w="1772" w:type="dxa"/>
            <w:shd w:val="clear" w:color="auto" w:fill="262626"/>
            <w:vAlign w:val="bottom"/>
          </w:tcPr>
          <w:p w14:paraId="393A0FF1"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Input Variable</w:t>
            </w:r>
          </w:p>
        </w:tc>
        <w:tc>
          <w:tcPr>
            <w:tcW w:w="1735" w:type="dxa"/>
            <w:shd w:val="clear" w:color="auto" w:fill="262626"/>
            <w:vAlign w:val="bottom"/>
          </w:tcPr>
          <w:p w14:paraId="393A0FF2"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Variations</w:t>
            </w:r>
          </w:p>
        </w:tc>
        <w:tc>
          <w:tcPr>
            <w:tcW w:w="1461" w:type="dxa"/>
            <w:shd w:val="clear" w:color="auto" w:fill="262626"/>
            <w:vAlign w:val="bottom"/>
          </w:tcPr>
          <w:p w14:paraId="393A0FF3"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Base Case 1 Average Value</w:t>
            </w:r>
          </w:p>
        </w:tc>
        <w:tc>
          <w:tcPr>
            <w:tcW w:w="1399" w:type="dxa"/>
            <w:shd w:val="clear" w:color="auto" w:fill="262626"/>
            <w:vAlign w:val="bottom"/>
          </w:tcPr>
          <w:p w14:paraId="393A0FF4"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Base Case 2 Average Value</w:t>
            </w:r>
          </w:p>
        </w:tc>
        <w:tc>
          <w:tcPr>
            <w:tcW w:w="1473" w:type="dxa"/>
            <w:shd w:val="clear" w:color="auto" w:fill="262626"/>
            <w:vAlign w:val="bottom"/>
          </w:tcPr>
          <w:p w14:paraId="393A0FF5"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Measure Case Average Value</w:t>
            </w:r>
          </w:p>
        </w:tc>
        <w:tc>
          <w:tcPr>
            <w:tcW w:w="1736" w:type="dxa"/>
            <w:shd w:val="clear" w:color="auto" w:fill="262626"/>
            <w:vAlign w:val="bottom"/>
          </w:tcPr>
          <w:p w14:paraId="393A0FF6"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Reference Section</w:t>
            </w:r>
          </w:p>
        </w:tc>
      </w:tr>
      <w:tr w:rsidR="009B1863" w:rsidRPr="00783DAC" w14:paraId="393A0FFE" w14:textId="77777777" w:rsidTr="001E4C31">
        <w:tc>
          <w:tcPr>
            <w:tcW w:w="1772" w:type="dxa"/>
            <w:shd w:val="pct5" w:color="000000" w:fill="FFFFFF"/>
            <w:vAlign w:val="bottom"/>
          </w:tcPr>
          <w:p w14:paraId="393A0FF8" w14:textId="0FDD6E1A" w:rsidR="00836F9B" w:rsidRPr="001E4C31" w:rsidRDefault="00836F9B" w:rsidP="001E4C31">
            <w:pPr>
              <w:keepNext/>
              <w:jc w:val="center"/>
              <w:rPr>
                <w:rFonts w:cs="Arial"/>
                <w:b/>
                <w:sz w:val="20"/>
                <w:szCs w:val="20"/>
              </w:rPr>
            </w:pPr>
            <w:r w:rsidRPr="001E4C31">
              <w:rPr>
                <w:rFonts w:cs="Arial"/>
                <w:b/>
                <w:sz w:val="20"/>
                <w:szCs w:val="20"/>
              </w:rPr>
              <w:t>Electric Savings</w:t>
            </w:r>
            <w:r w:rsidR="009009AE">
              <w:rPr>
                <w:rFonts w:cs="Arial"/>
                <w:b/>
                <w:sz w:val="20"/>
                <w:szCs w:val="20"/>
              </w:rPr>
              <w:t xml:space="preserve"> F108</w:t>
            </w:r>
          </w:p>
        </w:tc>
        <w:tc>
          <w:tcPr>
            <w:tcW w:w="1735" w:type="dxa"/>
            <w:shd w:val="pct5" w:color="000000" w:fill="FFFFFF"/>
            <w:vAlign w:val="bottom"/>
          </w:tcPr>
          <w:p w14:paraId="393A0FF9" w14:textId="35B66EC1" w:rsidR="00836F9B" w:rsidRPr="00A570C4" w:rsidRDefault="00566978" w:rsidP="001E4C31">
            <w:pPr>
              <w:keepNext/>
              <w:jc w:val="center"/>
              <w:rPr>
                <w:rFonts w:cs="Arial"/>
                <w:sz w:val="20"/>
                <w:szCs w:val="20"/>
              </w:rPr>
            </w:pPr>
            <w:r w:rsidRPr="00A570C4">
              <w:rPr>
                <w:rFonts w:cs="Arial"/>
                <w:sz w:val="20"/>
                <w:szCs w:val="20"/>
              </w:rPr>
              <w:t>None</w:t>
            </w:r>
          </w:p>
        </w:tc>
        <w:tc>
          <w:tcPr>
            <w:tcW w:w="1461" w:type="dxa"/>
            <w:shd w:val="pct5" w:color="000000" w:fill="FFFFFF"/>
            <w:vAlign w:val="bottom"/>
          </w:tcPr>
          <w:p w14:paraId="393A0FFA" w14:textId="69B477BF" w:rsidR="00836F9B" w:rsidRPr="001E4C31" w:rsidRDefault="00A570C4" w:rsidP="001E4C31">
            <w:pPr>
              <w:keepNext/>
              <w:jc w:val="center"/>
              <w:rPr>
                <w:rFonts w:cs="Arial"/>
                <w:sz w:val="20"/>
                <w:szCs w:val="20"/>
              </w:rPr>
            </w:pPr>
            <w:r>
              <w:rPr>
                <w:rFonts w:cs="Arial"/>
                <w:sz w:val="20"/>
                <w:szCs w:val="20"/>
              </w:rPr>
              <w:t>N/A</w:t>
            </w:r>
          </w:p>
        </w:tc>
        <w:tc>
          <w:tcPr>
            <w:tcW w:w="1399" w:type="dxa"/>
            <w:shd w:val="pct5" w:color="000000" w:fill="FFFFFF"/>
            <w:vAlign w:val="bottom"/>
          </w:tcPr>
          <w:p w14:paraId="393A0FFB" w14:textId="4B62CCA7" w:rsidR="00836F9B" w:rsidRPr="00A570C4" w:rsidRDefault="00A570C4" w:rsidP="001E4C31">
            <w:pPr>
              <w:keepNext/>
              <w:jc w:val="center"/>
              <w:rPr>
                <w:rFonts w:cs="Arial"/>
                <w:i/>
                <w:sz w:val="20"/>
                <w:szCs w:val="20"/>
              </w:rPr>
            </w:pPr>
            <w:r w:rsidRPr="00A570C4">
              <w:rPr>
                <w:rFonts w:cs="Arial"/>
                <w:i/>
                <w:sz w:val="20"/>
                <w:szCs w:val="20"/>
              </w:rPr>
              <w:t>N/A</w:t>
            </w:r>
          </w:p>
        </w:tc>
        <w:tc>
          <w:tcPr>
            <w:tcW w:w="1473" w:type="dxa"/>
            <w:shd w:val="pct5" w:color="000000" w:fill="FFFFFF"/>
            <w:vAlign w:val="bottom"/>
          </w:tcPr>
          <w:p w14:paraId="393A0FFC" w14:textId="22023182" w:rsidR="00836F9B" w:rsidRPr="001E4C31" w:rsidRDefault="00A570C4" w:rsidP="001E4C31">
            <w:pPr>
              <w:keepNext/>
              <w:jc w:val="center"/>
              <w:rPr>
                <w:rFonts w:cs="Arial"/>
                <w:i/>
                <w:sz w:val="20"/>
                <w:szCs w:val="20"/>
                <w:highlight w:val="yellow"/>
              </w:rPr>
            </w:pPr>
            <w:r w:rsidRPr="00A570C4">
              <w:rPr>
                <w:rFonts w:cs="Arial"/>
                <w:i/>
                <w:sz w:val="20"/>
                <w:szCs w:val="20"/>
              </w:rPr>
              <w:t>30,156 kWh/yr</w:t>
            </w:r>
          </w:p>
        </w:tc>
        <w:tc>
          <w:tcPr>
            <w:tcW w:w="1736" w:type="dxa"/>
            <w:shd w:val="pct5" w:color="000000" w:fill="FFFFFF"/>
            <w:vAlign w:val="bottom"/>
          </w:tcPr>
          <w:p w14:paraId="393A0FFD" w14:textId="360683DF" w:rsidR="00836F9B" w:rsidRPr="00A570C4" w:rsidRDefault="00836F9B" w:rsidP="00A570C4">
            <w:pPr>
              <w:keepNext/>
              <w:jc w:val="center"/>
              <w:rPr>
                <w:rFonts w:cs="Arial"/>
                <w:i/>
                <w:sz w:val="20"/>
                <w:szCs w:val="20"/>
              </w:rPr>
            </w:pPr>
            <w:r w:rsidRPr="00A570C4">
              <w:rPr>
                <w:rFonts w:cs="Arial"/>
                <w:i/>
                <w:sz w:val="20"/>
                <w:szCs w:val="20"/>
              </w:rPr>
              <w:t xml:space="preserve">Section </w:t>
            </w:r>
            <w:r w:rsidR="00A570C4">
              <w:rPr>
                <w:rFonts w:cs="Arial"/>
                <w:i/>
                <w:sz w:val="20"/>
                <w:szCs w:val="20"/>
              </w:rPr>
              <w:t>2.1</w:t>
            </w:r>
          </w:p>
        </w:tc>
      </w:tr>
      <w:tr w:rsidR="009B1863" w:rsidRPr="00783DAC" w14:paraId="393A1005" w14:textId="77777777" w:rsidTr="001E4C31">
        <w:tc>
          <w:tcPr>
            <w:tcW w:w="1772" w:type="dxa"/>
            <w:shd w:val="pct20" w:color="000000" w:fill="FFFFFF"/>
            <w:vAlign w:val="bottom"/>
          </w:tcPr>
          <w:p w14:paraId="393A0FFF" w14:textId="3CD59750" w:rsidR="00836F9B" w:rsidRPr="001E4C31" w:rsidRDefault="00836F9B" w:rsidP="001E4C31">
            <w:pPr>
              <w:keepNext/>
              <w:jc w:val="center"/>
              <w:rPr>
                <w:rFonts w:cs="Arial"/>
                <w:b/>
                <w:sz w:val="20"/>
                <w:szCs w:val="20"/>
              </w:rPr>
            </w:pPr>
            <w:r w:rsidRPr="001E4C31">
              <w:rPr>
                <w:rFonts w:cs="Arial"/>
                <w:b/>
                <w:sz w:val="20"/>
                <w:szCs w:val="20"/>
              </w:rPr>
              <w:t>Gas Savings</w:t>
            </w:r>
            <w:r w:rsidR="009009AE">
              <w:rPr>
                <w:rFonts w:cs="Arial"/>
                <w:b/>
                <w:sz w:val="20"/>
                <w:szCs w:val="20"/>
              </w:rPr>
              <w:t xml:space="preserve"> F109</w:t>
            </w:r>
          </w:p>
        </w:tc>
        <w:tc>
          <w:tcPr>
            <w:tcW w:w="1735" w:type="dxa"/>
            <w:shd w:val="pct20" w:color="000000" w:fill="FFFFFF"/>
            <w:vAlign w:val="bottom"/>
          </w:tcPr>
          <w:p w14:paraId="393A1000" w14:textId="1756B09D" w:rsidR="00836F9B" w:rsidRPr="00A570C4" w:rsidRDefault="00566978" w:rsidP="001E4C31">
            <w:pPr>
              <w:keepNext/>
              <w:jc w:val="center"/>
              <w:rPr>
                <w:rFonts w:cs="Arial"/>
                <w:sz w:val="20"/>
                <w:szCs w:val="20"/>
              </w:rPr>
            </w:pPr>
            <w:r w:rsidRPr="00A570C4">
              <w:rPr>
                <w:rFonts w:cs="Arial"/>
                <w:sz w:val="20"/>
                <w:szCs w:val="20"/>
              </w:rPr>
              <w:t>None</w:t>
            </w:r>
          </w:p>
        </w:tc>
        <w:tc>
          <w:tcPr>
            <w:tcW w:w="1461" w:type="dxa"/>
            <w:shd w:val="pct20" w:color="000000" w:fill="FFFFFF"/>
            <w:vAlign w:val="bottom"/>
          </w:tcPr>
          <w:p w14:paraId="393A1001" w14:textId="2851FC95" w:rsidR="00836F9B" w:rsidRPr="001E4C31" w:rsidRDefault="00A570C4" w:rsidP="001E4C31">
            <w:pPr>
              <w:keepNext/>
              <w:jc w:val="center"/>
              <w:rPr>
                <w:rFonts w:cs="Arial"/>
                <w:sz w:val="20"/>
                <w:szCs w:val="20"/>
              </w:rPr>
            </w:pPr>
            <w:r>
              <w:rPr>
                <w:rFonts w:cs="Arial"/>
                <w:sz w:val="20"/>
                <w:szCs w:val="20"/>
              </w:rPr>
              <w:t>N/A</w:t>
            </w:r>
          </w:p>
        </w:tc>
        <w:tc>
          <w:tcPr>
            <w:tcW w:w="1399" w:type="dxa"/>
            <w:shd w:val="pct20" w:color="000000" w:fill="FFFFFF"/>
            <w:vAlign w:val="bottom"/>
          </w:tcPr>
          <w:p w14:paraId="393A1002" w14:textId="6C53B8C4" w:rsidR="00836F9B" w:rsidRPr="00A570C4" w:rsidRDefault="00A570C4" w:rsidP="001E4C31">
            <w:pPr>
              <w:keepNext/>
              <w:jc w:val="center"/>
              <w:rPr>
                <w:rFonts w:cs="Arial"/>
                <w:sz w:val="20"/>
                <w:szCs w:val="20"/>
              </w:rPr>
            </w:pPr>
            <w:r w:rsidRPr="00A570C4">
              <w:rPr>
                <w:rFonts w:cs="Arial"/>
                <w:sz w:val="20"/>
                <w:szCs w:val="20"/>
              </w:rPr>
              <w:t>N/A</w:t>
            </w:r>
          </w:p>
        </w:tc>
        <w:tc>
          <w:tcPr>
            <w:tcW w:w="1473" w:type="dxa"/>
            <w:shd w:val="pct20" w:color="000000" w:fill="FFFFFF"/>
            <w:vAlign w:val="bottom"/>
          </w:tcPr>
          <w:p w14:paraId="393A1003" w14:textId="182BC57B" w:rsidR="00836F9B" w:rsidRPr="00A570C4" w:rsidRDefault="00A570C4" w:rsidP="001E4C31">
            <w:pPr>
              <w:keepNext/>
              <w:jc w:val="center"/>
              <w:rPr>
                <w:rFonts w:cs="Arial"/>
                <w:sz w:val="20"/>
                <w:szCs w:val="20"/>
              </w:rPr>
            </w:pPr>
            <w:r>
              <w:rPr>
                <w:rFonts w:cs="Arial"/>
                <w:sz w:val="20"/>
                <w:szCs w:val="20"/>
              </w:rPr>
              <w:t>3,707 Th/yr</w:t>
            </w:r>
          </w:p>
        </w:tc>
        <w:tc>
          <w:tcPr>
            <w:tcW w:w="1736" w:type="dxa"/>
            <w:shd w:val="pct20" w:color="000000" w:fill="FFFFFF"/>
            <w:vAlign w:val="bottom"/>
          </w:tcPr>
          <w:p w14:paraId="393A1004" w14:textId="55A87330" w:rsidR="00836F9B" w:rsidRPr="00A570C4" w:rsidRDefault="005342B1" w:rsidP="00A570C4">
            <w:pPr>
              <w:keepNext/>
              <w:jc w:val="center"/>
              <w:rPr>
                <w:rFonts w:cs="Arial"/>
                <w:sz w:val="20"/>
                <w:szCs w:val="20"/>
              </w:rPr>
            </w:pPr>
            <w:r w:rsidRPr="00A570C4">
              <w:rPr>
                <w:rFonts w:cs="Arial"/>
                <w:sz w:val="20"/>
                <w:szCs w:val="20"/>
              </w:rPr>
              <w:t xml:space="preserve">Section </w:t>
            </w:r>
            <w:r w:rsidR="00A570C4">
              <w:rPr>
                <w:rFonts w:cs="Arial"/>
                <w:sz w:val="20"/>
                <w:szCs w:val="20"/>
              </w:rPr>
              <w:t>2.3</w:t>
            </w:r>
          </w:p>
        </w:tc>
      </w:tr>
      <w:tr w:rsidR="009B1863" w:rsidRPr="00783DAC" w14:paraId="393A100C" w14:textId="77777777" w:rsidTr="001E4C31">
        <w:tc>
          <w:tcPr>
            <w:tcW w:w="1772" w:type="dxa"/>
            <w:shd w:val="pct5" w:color="000000" w:fill="FFFFFF"/>
            <w:vAlign w:val="bottom"/>
          </w:tcPr>
          <w:p w14:paraId="393A1006" w14:textId="77777777" w:rsidR="00836F9B" w:rsidRPr="001E4C31" w:rsidRDefault="00836F9B" w:rsidP="001E4C31">
            <w:pPr>
              <w:keepNext/>
              <w:jc w:val="center"/>
              <w:rPr>
                <w:rFonts w:cs="Arial"/>
                <w:b/>
                <w:sz w:val="20"/>
                <w:szCs w:val="20"/>
              </w:rPr>
            </w:pPr>
            <w:r w:rsidRPr="001E4C31">
              <w:rPr>
                <w:rFonts w:cs="Arial"/>
                <w:b/>
                <w:sz w:val="20"/>
                <w:szCs w:val="20"/>
              </w:rPr>
              <w:t>Hours of operation</w:t>
            </w:r>
          </w:p>
        </w:tc>
        <w:tc>
          <w:tcPr>
            <w:tcW w:w="1735" w:type="dxa"/>
            <w:shd w:val="pct5" w:color="000000" w:fill="FFFFFF"/>
            <w:vAlign w:val="bottom"/>
          </w:tcPr>
          <w:p w14:paraId="393A1007" w14:textId="7ACEB64B" w:rsidR="00836F9B" w:rsidRPr="00A570C4" w:rsidRDefault="00566978" w:rsidP="001E4C31">
            <w:pPr>
              <w:keepNext/>
              <w:jc w:val="center"/>
              <w:rPr>
                <w:rFonts w:cs="Arial"/>
                <w:sz w:val="20"/>
                <w:szCs w:val="20"/>
              </w:rPr>
            </w:pPr>
            <w:r w:rsidRPr="00A570C4">
              <w:rPr>
                <w:rFonts w:cs="Arial"/>
                <w:sz w:val="20"/>
                <w:szCs w:val="20"/>
              </w:rPr>
              <w:t>None</w:t>
            </w:r>
          </w:p>
        </w:tc>
        <w:tc>
          <w:tcPr>
            <w:tcW w:w="1461" w:type="dxa"/>
            <w:shd w:val="pct5" w:color="000000" w:fill="FFFFFF"/>
            <w:vAlign w:val="bottom"/>
          </w:tcPr>
          <w:p w14:paraId="393A1008" w14:textId="1A81BA62" w:rsidR="00836F9B" w:rsidRPr="001E4C31" w:rsidRDefault="00566978" w:rsidP="001E4C31">
            <w:pPr>
              <w:keepNext/>
              <w:jc w:val="center"/>
              <w:rPr>
                <w:rFonts w:cs="Arial"/>
                <w:sz w:val="20"/>
                <w:szCs w:val="20"/>
              </w:rPr>
            </w:pPr>
            <w:r>
              <w:rPr>
                <w:rFonts w:cs="Arial"/>
                <w:sz w:val="20"/>
                <w:szCs w:val="20"/>
              </w:rPr>
              <w:t>4380</w:t>
            </w:r>
          </w:p>
        </w:tc>
        <w:tc>
          <w:tcPr>
            <w:tcW w:w="1399" w:type="dxa"/>
            <w:shd w:val="pct5" w:color="000000" w:fill="FFFFFF"/>
            <w:vAlign w:val="bottom"/>
          </w:tcPr>
          <w:p w14:paraId="393A1009" w14:textId="7DD80BDA" w:rsidR="00836F9B" w:rsidRPr="00A570C4" w:rsidRDefault="00566978" w:rsidP="001E4C31">
            <w:pPr>
              <w:keepNext/>
              <w:jc w:val="center"/>
              <w:rPr>
                <w:rFonts w:cs="Arial"/>
                <w:sz w:val="20"/>
                <w:szCs w:val="20"/>
              </w:rPr>
            </w:pPr>
            <w:r w:rsidRPr="00A570C4">
              <w:rPr>
                <w:rFonts w:cs="Arial"/>
                <w:sz w:val="20"/>
                <w:szCs w:val="20"/>
              </w:rPr>
              <w:t>N/A</w:t>
            </w:r>
          </w:p>
        </w:tc>
        <w:tc>
          <w:tcPr>
            <w:tcW w:w="1473" w:type="dxa"/>
            <w:shd w:val="pct5" w:color="000000" w:fill="FFFFFF"/>
            <w:vAlign w:val="bottom"/>
          </w:tcPr>
          <w:p w14:paraId="393A100A" w14:textId="644BAA9F" w:rsidR="00836F9B" w:rsidRPr="00A570C4" w:rsidRDefault="00566978" w:rsidP="001E4C31">
            <w:pPr>
              <w:keepNext/>
              <w:jc w:val="center"/>
              <w:rPr>
                <w:rFonts w:cs="Arial"/>
                <w:sz w:val="20"/>
                <w:szCs w:val="20"/>
              </w:rPr>
            </w:pPr>
            <w:r w:rsidRPr="00A570C4">
              <w:rPr>
                <w:rFonts w:cs="Arial"/>
                <w:sz w:val="20"/>
                <w:szCs w:val="20"/>
              </w:rPr>
              <w:t>4380</w:t>
            </w:r>
          </w:p>
        </w:tc>
        <w:tc>
          <w:tcPr>
            <w:tcW w:w="1736" w:type="dxa"/>
            <w:shd w:val="pct5" w:color="000000" w:fill="FFFFFF"/>
            <w:vAlign w:val="bottom"/>
          </w:tcPr>
          <w:p w14:paraId="393A100B" w14:textId="45DD7C7D" w:rsidR="00836F9B" w:rsidRPr="00A570C4" w:rsidRDefault="00566978" w:rsidP="001E4C31">
            <w:pPr>
              <w:keepNext/>
              <w:jc w:val="center"/>
              <w:rPr>
                <w:rFonts w:cs="Arial"/>
                <w:sz w:val="20"/>
                <w:szCs w:val="20"/>
              </w:rPr>
            </w:pPr>
            <w:r w:rsidRPr="00A570C4">
              <w:rPr>
                <w:rFonts w:cs="Arial"/>
                <w:sz w:val="20"/>
                <w:szCs w:val="20"/>
              </w:rPr>
              <w:t>Section 1.4.1</w:t>
            </w:r>
          </w:p>
        </w:tc>
      </w:tr>
      <w:tr w:rsidR="009B1863" w:rsidRPr="00783DAC" w14:paraId="393A1013" w14:textId="77777777" w:rsidTr="001E4C31">
        <w:tc>
          <w:tcPr>
            <w:tcW w:w="1772" w:type="dxa"/>
            <w:shd w:val="pct20" w:color="000000" w:fill="FFFFFF"/>
            <w:vAlign w:val="bottom"/>
          </w:tcPr>
          <w:p w14:paraId="393A100D" w14:textId="691AB6EB" w:rsidR="00836F9B" w:rsidRPr="001E4C31" w:rsidRDefault="00836F9B" w:rsidP="001E4C31">
            <w:pPr>
              <w:keepNext/>
              <w:jc w:val="center"/>
              <w:rPr>
                <w:rFonts w:cs="Arial"/>
                <w:b/>
                <w:sz w:val="20"/>
                <w:szCs w:val="20"/>
              </w:rPr>
            </w:pPr>
            <w:r w:rsidRPr="001E4C31">
              <w:rPr>
                <w:rFonts w:cs="Arial"/>
                <w:b/>
                <w:sz w:val="20"/>
                <w:szCs w:val="20"/>
              </w:rPr>
              <w:t xml:space="preserve">Full Cost </w:t>
            </w:r>
            <w:r w:rsidR="005342B1">
              <w:rPr>
                <w:rFonts w:cs="Arial"/>
                <w:b/>
                <w:sz w:val="20"/>
                <w:szCs w:val="20"/>
              </w:rPr>
              <w:t xml:space="preserve"> Electric</w:t>
            </w:r>
            <w:r w:rsidR="009009AE">
              <w:rPr>
                <w:rFonts w:cs="Arial"/>
                <w:b/>
                <w:sz w:val="20"/>
                <w:szCs w:val="20"/>
              </w:rPr>
              <w:t xml:space="preserve"> F108</w:t>
            </w:r>
          </w:p>
        </w:tc>
        <w:tc>
          <w:tcPr>
            <w:tcW w:w="1735" w:type="dxa"/>
            <w:shd w:val="pct20" w:color="000000" w:fill="FFFFFF"/>
            <w:vAlign w:val="bottom"/>
          </w:tcPr>
          <w:p w14:paraId="393A100E" w14:textId="5DCAA65A" w:rsidR="00836F9B" w:rsidRPr="00A570C4" w:rsidRDefault="00566978" w:rsidP="001E4C31">
            <w:pPr>
              <w:keepNext/>
              <w:jc w:val="center"/>
              <w:rPr>
                <w:rFonts w:cs="Arial"/>
                <w:sz w:val="20"/>
                <w:szCs w:val="20"/>
              </w:rPr>
            </w:pPr>
            <w:r w:rsidRPr="00A570C4">
              <w:rPr>
                <w:rFonts w:cs="Arial"/>
                <w:sz w:val="20"/>
                <w:szCs w:val="20"/>
              </w:rPr>
              <w:t>None</w:t>
            </w:r>
          </w:p>
        </w:tc>
        <w:tc>
          <w:tcPr>
            <w:tcW w:w="1461" w:type="dxa"/>
            <w:shd w:val="pct20" w:color="000000" w:fill="FFFFFF"/>
            <w:vAlign w:val="bottom"/>
          </w:tcPr>
          <w:p w14:paraId="393A100F" w14:textId="62E432D5" w:rsidR="00836F9B" w:rsidRPr="001E4C31" w:rsidRDefault="00A570C4" w:rsidP="001E4C31">
            <w:pPr>
              <w:keepNext/>
              <w:jc w:val="center"/>
              <w:rPr>
                <w:rFonts w:cs="Arial"/>
                <w:sz w:val="20"/>
                <w:szCs w:val="20"/>
              </w:rPr>
            </w:pPr>
            <w:r>
              <w:rPr>
                <w:rFonts w:cs="Arial"/>
                <w:sz w:val="20"/>
                <w:szCs w:val="20"/>
              </w:rPr>
              <w:t>$5463</w:t>
            </w:r>
          </w:p>
        </w:tc>
        <w:tc>
          <w:tcPr>
            <w:tcW w:w="1399" w:type="dxa"/>
            <w:shd w:val="pct20" w:color="000000" w:fill="FFFFFF"/>
            <w:vAlign w:val="bottom"/>
          </w:tcPr>
          <w:p w14:paraId="393A1010" w14:textId="60E75DBB" w:rsidR="00836F9B" w:rsidRPr="00A570C4" w:rsidRDefault="00A570C4" w:rsidP="001E4C31">
            <w:pPr>
              <w:keepNext/>
              <w:jc w:val="center"/>
              <w:rPr>
                <w:rFonts w:cs="Arial"/>
                <w:sz w:val="20"/>
                <w:szCs w:val="20"/>
              </w:rPr>
            </w:pPr>
            <w:r w:rsidRPr="00A570C4">
              <w:rPr>
                <w:rFonts w:cs="Arial"/>
                <w:sz w:val="20"/>
                <w:szCs w:val="20"/>
              </w:rPr>
              <w:t>N/A</w:t>
            </w:r>
          </w:p>
        </w:tc>
        <w:tc>
          <w:tcPr>
            <w:tcW w:w="1473" w:type="dxa"/>
            <w:shd w:val="pct20" w:color="000000" w:fill="FFFFFF"/>
            <w:vAlign w:val="bottom"/>
          </w:tcPr>
          <w:p w14:paraId="393A1011" w14:textId="4F747C62" w:rsidR="00836F9B" w:rsidRPr="00A570C4" w:rsidRDefault="00A570C4" w:rsidP="001E4C31">
            <w:pPr>
              <w:keepNext/>
              <w:jc w:val="center"/>
              <w:rPr>
                <w:rFonts w:cs="Arial"/>
                <w:sz w:val="20"/>
                <w:szCs w:val="20"/>
              </w:rPr>
            </w:pPr>
            <w:r w:rsidRPr="00A570C4">
              <w:rPr>
                <w:rFonts w:cs="Arial"/>
                <w:i/>
                <w:sz w:val="20"/>
                <w:szCs w:val="20"/>
              </w:rPr>
              <w:t>$7594</w:t>
            </w:r>
          </w:p>
        </w:tc>
        <w:tc>
          <w:tcPr>
            <w:tcW w:w="1736" w:type="dxa"/>
            <w:shd w:val="pct20" w:color="000000" w:fill="FFFFFF"/>
            <w:vAlign w:val="bottom"/>
          </w:tcPr>
          <w:p w14:paraId="393A1012" w14:textId="2E01480C" w:rsidR="00836F9B" w:rsidRPr="00A570C4" w:rsidRDefault="00A570C4" w:rsidP="001E4C31">
            <w:pPr>
              <w:keepNext/>
              <w:jc w:val="center"/>
              <w:rPr>
                <w:rFonts w:cs="Arial"/>
                <w:sz w:val="20"/>
                <w:szCs w:val="20"/>
              </w:rPr>
            </w:pPr>
            <w:r w:rsidRPr="00A570C4">
              <w:rPr>
                <w:rFonts w:cs="Arial"/>
                <w:sz w:val="20"/>
                <w:szCs w:val="20"/>
              </w:rPr>
              <w:t>Section 1.4.4</w:t>
            </w:r>
          </w:p>
        </w:tc>
      </w:tr>
      <w:tr w:rsidR="005342B1" w:rsidRPr="00783DAC" w14:paraId="5B343DB6" w14:textId="77777777" w:rsidTr="001E4C31">
        <w:tc>
          <w:tcPr>
            <w:tcW w:w="1772" w:type="dxa"/>
            <w:shd w:val="pct20" w:color="000000" w:fill="FFFFFF"/>
            <w:vAlign w:val="bottom"/>
          </w:tcPr>
          <w:p w14:paraId="6491B584" w14:textId="40E853ED" w:rsidR="005342B1" w:rsidRPr="001E4C31" w:rsidRDefault="005342B1" w:rsidP="001E4C31">
            <w:pPr>
              <w:keepNext/>
              <w:jc w:val="center"/>
              <w:rPr>
                <w:rFonts w:cs="Arial"/>
                <w:b/>
                <w:sz w:val="20"/>
                <w:szCs w:val="20"/>
              </w:rPr>
            </w:pPr>
            <w:r>
              <w:rPr>
                <w:rFonts w:cs="Arial"/>
                <w:b/>
                <w:sz w:val="20"/>
                <w:szCs w:val="20"/>
              </w:rPr>
              <w:t>Full Cost Gas</w:t>
            </w:r>
            <w:r w:rsidR="009009AE">
              <w:rPr>
                <w:rFonts w:cs="Arial"/>
                <w:b/>
                <w:sz w:val="20"/>
                <w:szCs w:val="20"/>
              </w:rPr>
              <w:t xml:space="preserve"> F109</w:t>
            </w:r>
          </w:p>
        </w:tc>
        <w:tc>
          <w:tcPr>
            <w:tcW w:w="1735" w:type="dxa"/>
            <w:shd w:val="pct20" w:color="000000" w:fill="FFFFFF"/>
            <w:vAlign w:val="bottom"/>
          </w:tcPr>
          <w:p w14:paraId="44ED8569" w14:textId="77777777" w:rsidR="005342B1" w:rsidRPr="00A570C4" w:rsidRDefault="005342B1" w:rsidP="001E4C31">
            <w:pPr>
              <w:keepNext/>
              <w:jc w:val="center"/>
              <w:rPr>
                <w:rFonts w:cs="Arial"/>
                <w:sz w:val="20"/>
                <w:szCs w:val="20"/>
              </w:rPr>
            </w:pPr>
          </w:p>
        </w:tc>
        <w:tc>
          <w:tcPr>
            <w:tcW w:w="1461" w:type="dxa"/>
            <w:shd w:val="pct20" w:color="000000" w:fill="FFFFFF"/>
            <w:vAlign w:val="bottom"/>
          </w:tcPr>
          <w:p w14:paraId="6723DBAB" w14:textId="0FC259F2" w:rsidR="005342B1" w:rsidRPr="001E4C31" w:rsidRDefault="00A570C4" w:rsidP="001E4C31">
            <w:pPr>
              <w:keepNext/>
              <w:jc w:val="center"/>
              <w:rPr>
                <w:rFonts w:cs="Arial"/>
                <w:sz w:val="20"/>
                <w:szCs w:val="20"/>
              </w:rPr>
            </w:pPr>
            <w:r>
              <w:rPr>
                <w:rFonts w:cs="Arial"/>
                <w:sz w:val="20"/>
                <w:szCs w:val="20"/>
              </w:rPr>
              <w:t>$8636</w:t>
            </w:r>
          </w:p>
        </w:tc>
        <w:tc>
          <w:tcPr>
            <w:tcW w:w="1399" w:type="dxa"/>
            <w:shd w:val="pct20" w:color="000000" w:fill="FFFFFF"/>
            <w:vAlign w:val="bottom"/>
          </w:tcPr>
          <w:p w14:paraId="65AF16BF" w14:textId="2703ADCC" w:rsidR="005342B1" w:rsidRPr="00A570C4" w:rsidRDefault="00A570C4" w:rsidP="001E4C31">
            <w:pPr>
              <w:keepNext/>
              <w:jc w:val="center"/>
              <w:rPr>
                <w:rFonts w:cs="Arial"/>
                <w:sz w:val="20"/>
                <w:szCs w:val="20"/>
              </w:rPr>
            </w:pPr>
            <w:r w:rsidRPr="00A570C4">
              <w:rPr>
                <w:rFonts w:cs="Arial"/>
                <w:sz w:val="20"/>
                <w:szCs w:val="20"/>
              </w:rPr>
              <w:t>N/A</w:t>
            </w:r>
          </w:p>
        </w:tc>
        <w:tc>
          <w:tcPr>
            <w:tcW w:w="1473" w:type="dxa"/>
            <w:shd w:val="pct20" w:color="000000" w:fill="FFFFFF"/>
            <w:vAlign w:val="bottom"/>
          </w:tcPr>
          <w:p w14:paraId="09087F3F" w14:textId="3AE7CD1C" w:rsidR="005342B1" w:rsidRPr="00A570C4" w:rsidRDefault="00A570C4" w:rsidP="001E4C31">
            <w:pPr>
              <w:keepNext/>
              <w:jc w:val="center"/>
              <w:rPr>
                <w:rFonts w:cs="Arial"/>
                <w:sz w:val="20"/>
                <w:szCs w:val="20"/>
              </w:rPr>
            </w:pPr>
            <w:r w:rsidRPr="00A570C4">
              <w:rPr>
                <w:rFonts w:cs="Arial"/>
                <w:sz w:val="20"/>
                <w:szCs w:val="20"/>
              </w:rPr>
              <w:t>$11537</w:t>
            </w:r>
          </w:p>
        </w:tc>
        <w:tc>
          <w:tcPr>
            <w:tcW w:w="1736" w:type="dxa"/>
            <w:shd w:val="pct20" w:color="000000" w:fill="FFFFFF"/>
            <w:vAlign w:val="bottom"/>
          </w:tcPr>
          <w:p w14:paraId="26064FE8" w14:textId="0235B181" w:rsidR="005342B1" w:rsidRPr="00A570C4" w:rsidRDefault="00A570C4" w:rsidP="001E4C31">
            <w:pPr>
              <w:keepNext/>
              <w:jc w:val="center"/>
              <w:rPr>
                <w:rFonts w:cs="Arial"/>
                <w:sz w:val="20"/>
                <w:szCs w:val="20"/>
              </w:rPr>
            </w:pPr>
            <w:r w:rsidRPr="00A570C4">
              <w:rPr>
                <w:rFonts w:cs="Arial"/>
                <w:sz w:val="20"/>
                <w:szCs w:val="20"/>
              </w:rPr>
              <w:t>Section1.4.4</w:t>
            </w:r>
          </w:p>
        </w:tc>
      </w:tr>
      <w:tr w:rsidR="009B1863" w:rsidRPr="00783DAC" w14:paraId="393A101A" w14:textId="77777777" w:rsidTr="001E4C31">
        <w:tc>
          <w:tcPr>
            <w:tcW w:w="1772" w:type="dxa"/>
            <w:shd w:val="pct5" w:color="000000" w:fill="FFFFFF"/>
            <w:vAlign w:val="bottom"/>
          </w:tcPr>
          <w:p w14:paraId="393A1014" w14:textId="2BE87CEC" w:rsidR="00836F9B" w:rsidRPr="001E4C31" w:rsidRDefault="00836F9B" w:rsidP="001E4C31">
            <w:pPr>
              <w:keepNext/>
              <w:jc w:val="center"/>
              <w:rPr>
                <w:rFonts w:cs="Arial"/>
                <w:b/>
                <w:sz w:val="20"/>
                <w:szCs w:val="20"/>
              </w:rPr>
            </w:pPr>
            <w:r w:rsidRPr="001E4C31">
              <w:rPr>
                <w:rFonts w:cs="Arial"/>
                <w:b/>
                <w:sz w:val="20"/>
                <w:szCs w:val="20"/>
              </w:rPr>
              <w:t>Incremental Cost</w:t>
            </w:r>
            <w:r w:rsidR="00A570C4">
              <w:rPr>
                <w:rFonts w:cs="Arial"/>
                <w:b/>
                <w:sz w:val="20"/>
                <w:szCs w:val="20"/>
              </w:rPr>
              <w:t xml:space="preserve"> Electric</w:t>
            </w:r>
            <w:r w:rsidR="009009AE">
              <w:rPr>
                <w:rFonts w:cs="Arial"/>
                <w:b/>
                <w:sz w:val="20"/>
                <w:szCs w:val="20"/>
              </w:rPr>
              <w:t xml:space="preserve"> F108</w:t>
            </w:r>
          </w:p>
        </w:tc>
        <w:tc>
          <w:tcPr>
            <w:tcW w:w="1735" w:type="dxa"/>
            <w:shd w:val="pct5" w:color="000000" w:fill="FFFFFF"/>
            <w:vAlign w:val="bottom"/>
          </w:tcPr>
          <w:p w14:paraId="393A1015" w14:textId="790C7753" w:rsidR="00836F9B" w:rsidRPr="00A570C4" w:rsidRDefault="00566978" w:rsidP="001E4C31">
            <w:pPr>
              <w:keepNext/>
              <w:jc w:val="center"/>
              <w:rPr>
                <w:rFonts w:cs="Arial"/>
                <w:sz w:val="20"/>
                <w:szCs w:val="20"/>
              </w:rPr>
            </w:pPr>
            <w:r w:rsidRPr="00A570C4">
              <w:rPr>
                <w:rFonts w:cs="Arial"/>
                <w:sz w:val="20"/>
                <w:szCs w:val="20"/>
              </w:rPr>
              <w:t>None</w:t>
            </w:r>
          </w:p>
        </w:tc>
        <w:tc>
          <w:tcPr>
            <w:tcW w:w="1461" w:type="dxa"/>
            <w:shd w:val="pct5" w:color="000000" w:fill="FFFFFF"/>
            <w:vAlign w:val="bottom"/>
          </w:tcPr>
          <w:p w14:paraId="393A1016" w14:textId="753898E5" w:rsidR="00836F9B" w:rsidRPr="001E4C31" w:rsidRDefault="00836F9B" w:rsidP="001E4C31">
            <w:pPr>
              <w:keepNext/>
              <w:jc w:val="center"/>
              <w:rPr>
                <w:rFonts w:cs="Arial"/>
                <w:sz w:val="20"/>
                <w:szCs w:val="20"/>
              </w:rPr>
            </w:pPr>
          </w:p>
        </w:tc>
        <w:tc>
          <w:tcPr>
            <w:tcW w:w="1399" w:type="dxa"/>
            <w:shd w:val="pct5" w:color="000000" w:fill="FFFFFF"/>
            <w:vAlign w:val="bottom"/>
          </w:tcPr>
          <w:p w14:paraId="393A1017" w14:textId="44080E13" w:rsidR="00836F9B" w:rsidRPr="00A570C4" w:rsidRDefault="00A570C4" w:rsidP="001E4C31">
            <w:pPr>
              <w:keepNext/>
              <w:jc w:val="center"/>
              <w:rPr>
                <w:rFonts w:cs="Arial"/>
                <w:sz w:val="20"/>
                <w:szCs w:val="20"/>
              </w:rPr>
            </w:pPr>
            <w:r w:rsidRPr="00A570C4">
              <w:rPr>
                <w:rFonts w:cs="Arial"/>
                <w:sz w:val="20"/>
                <w:szCs w:val="20"/>
              </w:rPr>
              <w:t>N/A</w:t>
            </w:r>
          </w:p>
        </w:tc>
        <w:tc>
          <w:tcPr>
            <w:tcW w:w="1473" w:type="dxa"/>
            <w:shd w:val="pct5" w:color="000000" w:fill="FFFFFF"/>
            <w:vAlign w:val="bottom"/>
          </w:tcPr>
          <w:p w14:paraId="393A1018" w14:textId="1142C619" w:rsidR="00836F9B" w:rsidRPr="00A570C4" w:rsidRDefault="00A570C4" w:rsidP="001E4C31">
            <w:pPr>
              <w:keepNext/>
              <w:jc w:val="center"/>
              <w:rPr>
                <w:rFonts w:cs="Arial"/>
                <w:sz w:val="20"/>
                <w:szCs w:val="20"/>
              </w:rPr>
            </w:pPr>
            <w:r w:rsidRPr="00A570C4">
              <w:rPr>
                <w:rFonts w:cs="Arial"/>
                <w:sz w:val="20"/>
                <w:szCs w:val="20"/>
              </w:rPr>
              <w:t>$2132</w:t>
            </w:r>
          </w:p>
        </w:tc>
        <w:tc>
          <w:tcPr>
            <w:tcW w:w="1736" w:type="dxa"/>
            <w:shd w:val="pct5" w:color="000000" w:fill="FFFFFF"/>
            <w:vAlign w:val="bottom"/>
          </w:tcPr>
          <w:p w14:paraId="393A1019" w14:textId="77777777" w:rsidR="00836F9B" w:rsidRPr="00A570C4" w:rsidRDefault="00836F9B" w:rsidP="001E4C31">
            <w:pPr>
              <w:keepNext/>
              <w:jc w:val="center"/>
              <w:rPr>
                <w:rFonts w:cs="Arial"/>
                <w:sz w:val="20"/>
                <w:szCs w:val="20"/>
              </w:rPr>
            </w:pPr>
          </w:p>
        </w:tc>
      </w:tr>
      <w:tr w:rsidR="00A570C4" w:rsidRPr="00783DAC" w14:paraId="75C04B64" w14:textId="77777777" w:rsidTr="001E4C31">
        <w:tc>
          <w:tcPr>
            <w:tcW w:w="1772" w:type="dxa"/>
            <w:shd w:val="pct5" w:color="000000" w:fill="FFFFFF"/>
            <w:vAlign w:val="bottom"/>
          </w:tcPr>
          <w:p w14:paraId="1BFDCD13" w14:textId="110D2AB3" w:rsidR="00A570C4" w:rsidRPr="001E4C31" w:rsidRDefault="00A570C4" w:rsidP="001E4C31">
            <w:pPr>
              <w:keepNext/>
              <w:jc w:val="center"/>
              <w:rPr>
                <w:rFonts w:cs="Arial"/>
                <w:b/>
                <w:sz w:val="20"/>
                <w:szCs w:val="20"/>
              </w:rPr>
            </w:pPr>
            <w:r>
              <w:rPr>
                <w:rFonts w:cs="Arial"/>
                <w:b/>
                <w:sz w:val="20"/>
                <w:szCs w:val="20"/>
              </w:rPr>
              <w:t>Incremental Cost Gas</w:t>
            </w:r>
            <w:r w:rsidR="009009AE">
              <w:rPr>
                <w:rFonts w:cs="Arial"/>
                <w:b/>
                <w:sz w:val="20"/>
                <w:szCs w:val="20"/>
              </w:rPr>
              <w:t xml:space="preserve"> F109</w:t>
            </w:r>
          </w:p>
        </w:tc>
        <w:tc>
          <w:tcPr>
            <w:tcW w:w="1735" w:type="dxa"/>
            <w:shd w:val="pct5" w:color="000000" w:fill="FFFFFF"/>
            <w:vAlign w:val="bottom"/>
          </w:tcPr>
          <w:p w14:paraId="72B11C74" w14:textId="7C471F90" w:rsidR="00A570C4" w:rsidRPr="00A570C4" w:rsidRDefault="00A570C4" w:rsidP="001E4C31">
            <w:pPr>
              <w:keepNext/>
              <w:jc w:val="center"/>
              <w:rPr>
                <w:rFonts w:cs="Arial"/>
                <w:sz w:val="20"/>
                <w:szCs w:val="20"/>
              </w:rPr>
            </w:pPr>
            <w:r w:rsidRPr="00A570C4">
              <w:rPr>
                <w:rFonts w:cs="Arial"/>
                <w:sz w:val="20"/>
                <w:szCs w:val="20"/>
              </w:rPr>
              <w:t>None</w:t>
            </w:r>
          </w:p>
        </w:tc>
        <w:tc>
          <w:tcPr>
            <w:tcW w:w="1461" w:type="dxa"/>
            <w:shd w:val="pct5" w:color="000000" w:fill="FFFFFF"/>
            <w:vAlign w:val="bottom"/>
          </w:tcPr>
          <w:p w14:paraId="0F9D8415" w14:textId="174E7278" w:rsidR="00A570C4" w:rsidRPr="001E4C31" w:rsidRDefault="00A570C4" w:rsidP="001E4C31">
            <w:pPr>
              <w:keepNext/>
              <w:jc w:val="center"/>
              <w:rPr>
                <w:rFonts w:cs="Arial"/>
                <w:sz w:val="20"/>
                <w:szCs w:val="20"/>
              </w:rPr>
            </w:pPr>
          </w:p>
        </w:tc>
        <w:tc>
          <w:tcPr>
            <w:tcW w:w="1399" w:type="dxa"/>
            <w:shd w:val="pct5" w:color="000000" w:fill="FFFFFF"/>
            <w:vAlign w:val="bottom"/>
          </w:tcPr>
          <w:p w14:paraId="28E0C983" w14:textId="0410BD82" w:rsidR="00A570C4" w:rsidRPr="00A570C4" w:rsidRDefault="00A570C4" w:rsidP="001E4C31">
            <w:pPr>
              <w:keepNext/>
              <w:jc w:val="center"/>
              <w:rPr>
                <w:rFonts w:cs="Arial"/>
                <w:sz w:val="20"/>
                <w:szCs w:val="20"/>
              </w:rPr>
            </w:pPr>
            <w:r w:rsidRPr="00A570C4">
              <w:rPr>
                <w:rFonts w:cs="Arial"/>
                <w:sz w:val="20"/>
                <w:szCs w:val="20"/>
              </w:rPr>
              <w:t>N/A</w:t>
            </w:r>
          </w:p>
        </w:tc>
        <w:tc>
          <w:tcPr>
            <w:tcW w:w="1473" w:type="dxa"/>
            <w:shd w:val="pct5" w:color="000000" w:fill="FFFFFF"/>
            <w:vAlign w:val="bottom"/>
          </w:tcPr>
          <w:p w14:paraId="529F5CB0" w14:textId="49B66474" w:rsidR="00A570C4" w:rsidRPr="00A570C4" w:rsidRDefault="00A570C4" w:rsidP="001E4C31">
            <w:pPr>
              <w:keepNext/>
              <w:jc w:val="center"/>
              <w:rPr>
                <w:rFonts w:cs="Arial"/>
                <w:sz w:val="20"/>
                <w:szCs w:val="20"/>
              </w:rPr>
            </w:pPr>
            <w:r w:rsidRPr="00A570C4">
              <w:rPr>
                <w:rFonts w:cs="Arial"/>
                <w:sz w:val="20"/>
                <w:szCs w:val="20"/>
              </w:rPr>
              <w:t>$2901</w:t>
            </w:r>
          </w:p>
        </w:tc>
        <w:tc>
          <w:tcPr>
            <w:tcW w:w="1736" w:type="dxa"/>
            <w:shd w:val="pct5" w:color="000000" w:fill="FFFFFF"/>
            <w:vAlign w:val="bottom"/>
          </w:tcPr>
          <w:p w14:paraId="46B3AB52" w14:textId="77777777" w:rsidR="00A570C4" w:rsidRPr="00A570C4" w:rsidRDefault="00A570C4" w:rsidP="001E4C31">
            <w:pPr>
              <w:keepNext/>
              <w:jc w:val="center"/>
              <w:rPr>
                <w:rFonts w:cs="Arial"/>
                <w:sz w:val="20"/>
                <w:szCs w:val="20"/>
              </w:rPr>
            </w:pPr>
          </w:p>
        </w:tc>
      </w:tr>
      <w:tr w:rsidR="009B1863" w:rsidRPr="00783DAC" w14:paraId="393A1021" w14:textId="77777777" w:rsidTr="001E4C31">
        <w:tc>
          <w:tcPr>
            <w:tcW w:w="1772" w:type="dxa"/>
            <w:shd w:val="pct20" w:color="000000" w:fill="FFFFFF"/>
            <w:vAlign w:val="bottom"/>
          </w:tcPr>
          <w:p w14:paraId="393A101B" w14:textId="77777777" w:rsidR="00836F9B" w:rsidRPr="001E4C31" w:rsidRDefault="00836F9B" w:rsidP="001E4C31">
            <w:pPr>
              <w:keepNext/>
              <w:jc w:val="center"/>
              <w:rPr>
                <w:rFonts w:cs="Arial"/>
                <w:b/>
                <w:sz w:val="20"/>
                <w:szCs w:val="20"/>
              </w:rPr>
            </w:pPr>
            <w:r w:rsidRPr="001E4C31">
              <w:rPr>
                <w:rFonts w:cs="Arial"/>
                <w:b/>
                <w:sz w:val="20"/>
                <w:szCs w:val="20"/>
              </w:rPr>
              <w:t>EUL /RUL</w:t>
            </w:r>
          </w:p>
        </w:tc>
        <w:tc>
          <w:tcPr>
            <w:tcW w:w="1735" w:type="dxa"/>
            <w:shd w:val="pct20" w:color="000000" w:fill="FFFFFF"/>
            <w:vAlign w:val="bottom"/>
          </w:tcPr>
          <w:p w14:paraId="393A101C" w14:textId="3F6C0CF3" w:rsidR="00836F9B" w:rsidRPr="00A570C4" w:rsidRDefault="00566978" w:rsidP="001E4C31">
            <w:pPr>
              <w:keepNext/>
              <w:jc w:val="center"/>
              <w:rPr>
                <w:rFonts w:cs="Arial"/>
                <w:sz w:val="20"/>
                <w:szCs w:val="20"/>
              </w:rPr>
            </w:pPr>
            <w:r w:rsidRPr="00A570C4">
              <w:rPr>
                <w:rFonts w:cs="Arial"/>
                <w:sz w:val="20"/>
                <w:szCs w:val="20"/>
              </w:rPr>
              <w:t>None</w:t>
            </w:r>
          </w:p>
        </w:tc>
        <w:tc>
          <w:tcPr>
            <w:tcW w:w="1461" w:type="dxa"/>
            <w:shd w:val="pct20" w:color="000000" w:fill="FFFFFF"/>
            <w:vAlign w:val="bottom"/>
          </w:tcPr>
          <w:p w14:paraId="393A101D" w14:textId="1B445209" w:rsidR="00836F9B" w:rsidRPr="001E4C31" w:rsidRDefault="00566978" w:rsidP="001E4C31">
            <w:pPr>
              <w:keepNext/>
              <w:jc w:val="center"/>
              <w:rPr>
                <w:rFonts w:cs="Arial"/>
                <w:sz w:val="20"/>
                <w:szCs w:val="20"/>
              </w:rPr>
            </w:pPr>
            <w:r>
              <w:rPr>
                <w:rFonts w:cs="Arial"/>
                <w:sz w:val="20"/>
                <w:szCs w:val="20"/>
              </w:rPr>
              <w:t>12</w:t>
            </w:r>
          </w:p>
        </w:tc>
        <w:tc>
          <w:tcPr>
            <w:tcW w:w="1399" w:type="dxa"/>
            <w:shd w:val="pct20" w:color="000000" w:fill="FFFFFF"/>
            <w:vAlign w:val="bottom"/>
          </w:tcPr>
          <w:p w14:paraId="393A101E" w14:textId="270BD2B3" w:rsidR="00836F9B" w:rsidRPr="00A570C4" w:rsidRDefault="00566978" w:rsidP="001E4C31">
            <w:pPr>
              <w:keepNext/>
              <w:jc w:val="center"/>
              <w:rPr>
                <w:rFonts w:cs="Arial"/>
                <w:sz w:val="20"/>
                <w:szCs w:val="20"/>
              </w:rPr>
            </w:pPr>
            <w:r w:rsidRPr="00A570C4">
              <w:rPr>
                <w:rFonts w:cs="Arial"/>
                <w:sz w:val="20"/>
                <w:szCs w:val="20"/>
              </w:rPr>
              <w:t>N/A</w:t>
            </w:r>
          </w:p>
        </w:tc>
        <w:tc>
          <w:tcPr>
            <w:tcW w:w="1473" w:type="dxa"/>
            <w:shd w:val="pct20" w:color="000000" w:fill="FFFFFF"/>
            <w:vAlign w:val="bottom"/>
          </w:tcPr>
          <w:p w14:paraId="393A101F" w14:textId="0B9EF60C" w:rsidR="00836F9B" w:rsidRPr="00A570C4" w:rsidRDefault="00566978" w:rsidP="001E4C31">
            <w:pPr>
              <w:keepNext/>
              <w:jc w:val="center"/>
              <w:rPr>
                <w:rFonts w:cs="Arial"/>
                <w:sz w:val="20"/>
                <w:szCs w:val="20"/>
              </w:rPr>
            </w:pPr>
            <w:r w:rsidRPr="00A570C4">
              <w:rPr>
                <w:rFonts w:cs="Arial"/>
                <w:sz w:val="20"/>
                <w:szCs w:val="20"/>
              </w:rPr>
              <w:t>12</w:t>
            </w:r>
          </w:p>
        </w:tc>
        <w:tc>
          <w:tcPr>
            <w:tcW w:w="1736" w:type="dxa"/>
            <w:shd w:val="pct20" w:color="000000" w:fill="FFFFFF"/>
            <w:vAlign w:val="bottom"/>
          </w:tcPr>
          <w:p w14:paraId="393A1020" w14:textId="6C51D5BE" w:rsidR="00836F9B" w:rsidRPr="00A570C4" w:rsidRDefault="00566978" w:rsidP="001E4C31">
            <w:pPr>
              <w:keepNext/>
              <w:jc w:val="center"/>
              <w:rPr>
                <w:rFonts w:cs="Arial"/>
                <w:sz w:val="20"/>
                <w:szCs w:val="20"/>
              </w:rPr>
            </w:pPr>
            <w:r w:rsidRPr="00A570C4">
              <w:rPr>
                <w:rFonts w:cs="Arial"/>
                <w:sz w:val="20"/>
                <w:szCs w:val="20"/>
              </w:rPr>
              <w:t>Section 1.4.1</w:t>
            </w:r>
          </w:p>
        </w:tc>
      </w:tr>
      <w:tr w:rsidR="009B1863" w:rsidRPr="00783DAC" w14:paraId="393A1028" w14:textId="77777777" w:rsidTr="001E4C31">
        <w:tc>
          <w:tcPr>
            <w:tcW w:w="1772" w:type="dxa"/>
            <w:shd w:val="pct5" w:color="000000" w:fill="FFFFFF"/>
            <w:vAlign w:val="bottom"/>
          </w:tcPr>
          <w:p w14:paraId="393A1022" w14:textId="77777777" w:rsidR="00836F9B" w:rsidRPr="001E4C31" w:rsidRDefault="00836F9B" w:rsidP="001E4C31">
            <w:pPr>
              <w:keepNext/>
              <w:jc w:val="center"/>
              <w:rPr>
                <w:rFonts w:cs="Arial"/>
                <w:b/>
                <w:sz w:val="20"/>
                <w:szCs w:val="20"/>
              </w:rPr>
            </w:pPr>
            <w:r w:rsidRPr="001E4C31">
              <w:rPr>
                <w:rFonts w:cs="Arial"/>
                <w:b/>
                <w:sz w:val="20"/>
                <w:szCs w:val="20"/>
              </w:rPr>
              <w:t>NTG</w:t>
            </w:r>
          </w:p>
        </w:tc>
        <w:tc>
          <w:tcPr>
            <w:tcW w:w="1735" w:type="dxa"/>
            <w:shd w:val="pct5" w:color="000000" w:fill="FFFFFF"/>
            <w:vAlign w:val="bottom"/>
          </w:tcPr>
          <w:p w14:paraId="393A1023" w14:textId="506474B5" w:rsidR="00836F9B" w:rsidRPr="00A570C4" w:rsidRDefault="00566978" w:rsidP="001E4C31">
            <w:pPr>
              <w:keepNext/>
              <w:jc w:val="center"/>
              <w:rPr>
                <w:rFonts w:cs="Arial"/>
                <w:sz w:val="20"/>
                <w:szCs w:val="20"/>
              </w:rPr>
            </w:pPr>
            <w:r w:rsidRPr="00A570C4">
              <w:rPr>
                <w:rFonts w:cs="Arial"/>
                <w:sz w:val="20"/>
                <w:szCs w:val="20"/>
              </w:rPr>
              <w:t>None</w:t>
            </w:r>
          </w:p>
        </w:tc>
        <w:tc>
          <w:tcPr>
            <w:tcW w:w="1461" w:type="dxa"/>
            <w:shd w:val="pct5" w:color="000000" w:fill="FFFFFF"/>
            <w:vAlign w:val="bottom"/>
          </w:tcPr>
          <w:p w14:paraId="393A1024" w14:textId="4CE6DBC6" w:rsidR="00836F9B" w:rsidRPr="001E4C31" w:rsidRDefault="00566978" w:rsidP="001E4C31">
            <w:pPr>
              <w:keepNext/>
              <w:jc w:val="center"/>
              <w:rPr>
                <w:rFonts w:cs="Arial"/>
                <w:sz w:val="20"/>
                <w:szCs w:val="20"/>
              </w:rPr>
            </w:pPr>
            <w:r>
              <w:rPr>
                <w:rFonts w:cs="Arial"/>
                <w:sz w:val="20"/>
                <w:szCs w:val="20"/>
              </w:rPr>
              <w:t>0.6</w:t>
            </w:r>
          </w:p>
        </w:tc>
        <w:tc>
          <w:tcPr>
            <w:tcW w:w="1399" w:type="dxa"/>
            <w:shd w:val="pct5" w:color="000000" w:fill="FFFFFF"/>
            <w:vAlign w:val="bottom"/>
          </w:tcPr>
          <w:p w14:paraId="393A1025" w14:textId="4F8A0662" w:rsidR="00836F9B" w:rsidRPr="00A570C4" w:rsidRDefault="00566978" w:rsidP="001E4C31">
            <w:pPr>
              <w:keepNext/>
              <w:jc w:val="center"/>
              <w:rPr>
                <w:rFonts w:cs="Arial"/>
                <w:sz w:val="20"/>
                <w:szCs w:val="20"/>
              </w:rPr>
            </w:pPr>
            <w:r w:rsidRPr="00A570C4">
              <w:rPr>
                <w:rFonts w:cs="Arial"/>
                <w:sz w:val="20"/>
                <w:szCs w:val="20"/>
              </w:rPr>
              <w:t>N/A</w:t>
            </w:r>
          </w:p>
        </w:tc>
        <w:tc>
          <w:tcPr>
            <w:tcW w:w="1473" w:type="dxa"/>
            <w:shd w:val="pct5" w:color="000000" w:fill="FFFFFF"/>
            <w:vAlign w:val="bottom"/>
          </w:tcPr>
          <w:p w14:paraId="393A1026" w14:textId="6C712D61" w:rsidR="00836F9B" w:rsidRPr="00A570C4" w:rsidRDefault="00566978" w:rsidP="001E4C31">
            <w:pPr>
              <w:keepNext/>
              <w:jc w:val="center"/>
              <w:rPr>
                <w:rFonts w:cs="Arial"/>
                <w:sz w:val="20"/>
                <w:szCs w:val="20"/>
              </w:rPr>
            </w:pPr>
            <w:r w:rsidRPr="00A570C4">
              <w:rPr>
                <w:rFonts w:cs="Arial"/>
                <w:sz w:val="20"/>
                <w:szCs w:val="20"/>
              </w:rPr>
              <w:t>0.6</w:t>
            </w:r>
          </w:p>
        </w:tc>
        <w:tc>
          <w:tcPr>
            <w:tcW w:w="1736" w:type="dxa"/>
            <w:shd w:val="pct5" w:color="000000" w:fill="FFFFFF"/>
            <w:vAlign w:val="bottom"/>
          </w:tcPr>
          <w:p w14:paraId="393A1027" w14:textId="2BEC173D" w:rsidR="00836F9B" w:rsidRPr="00A570C4" w:rsidRDefault="00566978" w:rsidP="001E4C31">
            <w:pPr>
              <w:keepNext/>
              <w:jc w:val="center"/>
              <w:rPr>
                <w:rFonts w:cs="Arial"/>
                <w:sz w:val="20"/>
                <w:szCs w:val="20"/>
              </w:rPr>
            </w:pPr>
            <w:r w:rsidRPr="00A570C4">
              <w:rPr>
                <w:rFonts w:cs="Arial"/>
                <w:sz w:val="20"/>
                <w:szCs w:val="20"/>
              </w:rPr>
              <w:t>Section 1.1.1</w:t>
            </w:r>
          </w:p>
        </w:tc>
      </w:tr>
      <w:tr w:rsidR="009B1863" w:rsidRPr="00783DAC" w14:paraId="393A102F" w14:textId="77777777" w:rsidTr="001E4C31">
        <w:tc>
          <w:tcPr>
            <w:tcW w:w="1772" w:type="dxa"/>
            <w:shd w:val="pct20" w:color="000000" w:fill="FFFFFF"/>
            <w:vAlign w:val="bottom"/>
          </w:tcPr>
          <w:p w14:paraId="393A1029" w14:textId="77777777" w:rsidR="00836F9B" w:rsidRPr="001E4C31" w:rsidRDefault="00836F9B" w:rsidP="001E4C31">
            <w:pPr>
              <w:keepNext/>
              <w:jc w:val="center"/>
              <w:rPr>
                <w:rFonts w:cs="Arial"/>
                <w:b/>
                <w:sz w:val="20"/>
                <w:szCs w:val="20"/>
              </w:rPr>
            </w:pPr>
            <w:r w:rsidRPr="001E4C31">
              <w:rPr>
                <w:rFonts w:cs="Arial"/>
                <w:b/>
                <w:sz w:val="20"/>
                <w:szCs w:val="20"/>
              </w:rPr>
              <w:t>ISR</w:t>
            </w:r>
          </w:p>
        </w:tc>
        <w:tc>
          <w:tcPr>
            <w:tcW w:w="1735" w:type="dxa"/>
            <w:shd w:val="pct20" w:color="000000" w:fill="FFFFFF"/>
            <w:vAlign w:val="bottom"/>
          </w:tcPr>
          <w:p w14:paraId="393A102A" w14:textId="3E94C5B3" w:rsidR="00836F9B" w:rsidRPr="00A570C4" w:rsidRDefault="00566978" w:rsidP="001E4C31">
            <w:pPr>
              <w:keepNext/>
              <w:jc w:val="center"/>
              <w:rPr>
                <w:rFonts w:cs="Arial"/>
                <w:sz w:val="20"/>
                <w:szCs w:val="20"/>
              </w:rPr>
            </w:pPr>
            <w:r w:rsidRPr="00A570C4">
              <w:rPr>
                <w:rFonts w:cs="Arial"/>
                <w:sz w:val="20"/>
                <w:szCs w:val="20"/>
              </w:rPr>
              <w:t>No</w:t>
            </w:r>
          </w:p>
        </w:tc>
        <w:tc>
          <w:tcPr>
            <w:tcW w:w="1461" w:type="dxa"/>
            <w:shd w:val="pct20" w:color="000000" w:fill="FFFFFF"/>
            <w:vAlign w:val="bottom"/>
          </w:tcPr>
          <w:p w14:paraId="393A102B" w14:textId="7D23B411" w:rsidR="00836F9B" w:rsidRPr="001E4C31" w:rsidRDefault="00566978" w:rsidP="001E4C31">
            <w:pPr>
              <w:keepNext/>
              <w:jc w:val="center"/>
              <w:rPr>
                <w:rFonts w:cs="Arial"/>
                <w:sz w:val="20"/>
                <w:szCs w:val="20"/>
              </w:rPr>
            </w:pPr>
            <w:r>
              <w:rPr>
                <w:rFonts w:cs="Arial"/>
                <w:sz w:val="20"/>
                <w:szCs w:val="20"/>
              </w:rPr>
              <w:t>1</w:t>
            </w:r>
          </w:p>
        </w:tc>
        <w:tc>
          <w:tcPr>
            <w:tcW w:w="1399" w:type="dxa"/>
            <w:shd w:val="pct20" w:color="000000" w:fill="FFFFFF"/>
            <w:vAlign w:val="bottom"/>
          </w:tcPr>
          <w:p w14:paraId="393A102C" w14:textId="5DBFE18A" w:rsidR="00836F9B" w:rsidRPr="00A570C4" w:rsidRDefault="00566978" w:rsidP="001E4C31">
            <w:pPr>
              <w:keepNext/>
              <w:jc w:val="center"/>
              <w:rPr>
                <w:rFonts w:cs="Arial"/>
                <w:sz w:val="20"/>
                <w:szCs w:val="20"/>
              </w:rPr>
            </w:pPr>
            <w:r w:rsidRPr="00A570C4">
              <w:rPr>
                <w:rFonts w:cs="Arial"/>
                <w:sz w:val="20"/>
                <w:szCs w:val="20"/>
              </w:rPr>
              <w:t>N/A</w:t>
            </w:r>
          </w:p>
        </w:tc>
        <w:tc>
          <w:tcPr>
            <w:tcW w:w="1473" w:type="dxa"/>
            <w:shd w:val="pct20" w:color="000000" w:fill="FFFFFF"/>
            <w:vAlign w:val="bottom"/>
          </w:tcPr>
          <w:p w14:paraId="393A102D" w14:textId="253C6498" w:rsidR="00836F9B" w:rsidRPr="00A570C4" w:rsidRDefault="00566978" w:rsidP="001E4C31">
            <w:pPr>
              <w:keepNext/>
              <w:jc w:val="center"/>
              <w:rPr>
                <w:rFonts w:cs="Arial"/>
                <w:sz w:val="20"/>
                <w:szCs w:val="20"/>
              </w:rPr>
            </w:pPr>
            <w:r w:rsidRPr="00A570C4">
              <w:rPr>
                <w:rFonts w:cs="Arial"/>
                <w:sz w:val="20"/>
                <w:szCs w:val="20"/>
              </w:rPr>
              <w:t>1</w:t>
            </w:r>
          </w:p>
        </w:tc>
        <w:tc>
          <w:tcPr>
            <w:tcW w:w="1736" w:type="dxa"/>
            <w:shd w:val="pct20" w:color="000000" w:fill="FFFFFF"/>
            <w:vAlign w:val="bottom"/>
          </w:tcPr>
          <w:p w14:paraId="393A102E" w14:textId="18EBDF8E" w:rsidR="00836F9B" w:rsidRPr="00A570C4" w:rsidRDefault="00566978" w:rsidP="001E4C31">
            <w:pPr>
              <w:keepNext/>
              <w:jc w:val="center"/>
              <w:rPr>
                <w:rFonts w:cs="Arial"/>
                <w:sz w:val="20"/>
                <w:szCs w:val="20"/>
              </w:rPr>
            </w:pPr>
            <w:r w:rsidRPr="00A570C4">
              <w:rPr>
                <w:rFonts w:cs="Arial"/>
                <w:sz w:val="20"/>
                <w:szCs w:val="20"/>
              </w:rPr>
              <w:t>Section 1.4,4</w:t>
            </w:r>
          </w:p>
        </w:tc>
      </w:tr>
      <w:tr w:rsidR="009B1863" w:rsidRPr="00783DAC" w14:paraId="393A1036" w14:textId="77777777" w:rsidTr="001E4C31">
        <w:tc>
          <w:tcPr>
            <w:tcW w:w="1772" w:type="dxa"/>
            <w:shd w:val="pct5" w:color="000000" w:fill="FFFFFF"/>
            <w:vAlign w:val="bottom"/>
          </w:tcPr>
          <w:p w14:paraId="393A1030" w14:textId="77777777" w:rsidR="00836F9B" w:rsidRPr="001E4C31" w:rsidRDefault="00836F9B" w:rsidP="001E4C31">
            <w:pPr>
              <w:jc w:val="center"/>
              <w:rPr>
                <w:rFonts w:cs="Arial"/>
                <w:b/>
                <w:sz w:val="20"/>
                <w:szCs w:val="20"/>
              </w:rPr>
            </w:pPr>
            <w:r w:rsidRPr="001E4C31">
              <w:rPr>
                <w:rFonts w:cs="Arial"/>
                <w:b/>
                <w:sz w:val="20"/>
                <w:szCs w:val="20"/>
              </w:rPr>
              <w:t>TOU Factor</w:t>
            </w:r>
          </w:p>
        </w:tc>
        <w:tc>
          <w:tcPr>
            <w:tcW w:w="1735" w:type="dxa"/>
            <w:shd w:val="pct5" w:color="000000" w:fill="FFFFFF"/>
            <w:vAlign w:val="bottom"/>
          </w:tcPr>
          <w:p w14:paraId="393A1031" w14:textId="77777777" w:rsidR="00836F9B" w:rsidRPr="00A570C4" w:rsidRDefault="00836F9B" w:rsidP="001E4C31">
            <w:pPr>
              <w:jc w:val="center"/>
              <w:rPr>
                <w:rFonts w:cs="Arial"/>
                <w:i/>
                <w:sz w:val="20"/>
                <w:szCs w:val="20"/>
              </w:rPr>
            </w:pPr>
            <w:r w:rsidRPr="00A570C4">
              <w:rPr>
                <w:rFonts w:cs="Arial"/>
                <w:i/>
                <w:sz w:val="20"/>
                <w:szCs w:val="20"/>
              </w:rPr>
              <w:t>A/C projects only</w:t>
            </w:r>
          </w:p>
        </w:tc>
        <w:tc>
          <w:tcPr>
            <w:tcW w:w="1461" w:type="dxa"/>
            <w:shd w:val="pct5" w:color="000000" w:fill="FFFFFF"/>
            <w:vAlign w:val="bottom"/>
          </w:tcPr>
          <w:p w14:paraId="393A1032" w14:textId="6243D014" w:rsidR="00836F9B" w:rsidRPr="001E4C31" w:rsidRDefault="00A570C4" w:rsidP="001E4C31">
            <w:pPr>
              <w:jc w:val="center"/>
              <w:rPr>
                <w:rFonts w:cs="Arial"/>
                <w:i/>
                <w:sz w:val="20"/>
                <w:szCs w:val="20"/>
              </w:rPr>
            </w:pPr>
            <w:r>
              <w:rPr>
                <w:rFonts w:cs="Arial"/>
                <w:i/>
                <w:sz w:val="20"/>
                <w:szCs w:val="20"/>
              </w:rPr>
              <w:t>N/A</w:t>
            </w:r>
          </w:p>
        </w:tc>
        <w:tc>
          <w:tcPr>
            <w:tcW w:w="1399" w:type="dxa"/>
            <w:shd w:val="pct5" w:color="000000" w:fill="FFFFFF"/>
            <w:vAlign w:val="bottom"/>
          </w:tcPr>
          <w:p w14:paraId="393A1033" w14:textId="5E928BA5" w:rsidR="00836F9B" w:rsidRPr="001E4C31" w:rsidRDefault="00A570C4" w:rsidP="001E4C31">
            <w:pPr>
              <w:jc w:val="center"/>
              <w:rPr>
                <w:rFonts w:cs="Arial"/>
                <w:i/>
                <w:sz w:val="20"/>
                <w:szCs w:val="20"/>
              </w:rPr>
            </w:pPr>
            <w:r>
              <w:rPr>
                <w:rFonts w:cs="Arial"/>
                <w:i/>
                <w:sz w:val="20"/>
                <w:szCs w:val="20"/>
              </w:rPr>
              <w:t>N/A</w:t>
            </w:r>
          </w:p>
        </w:tc>
        <w:tc>
          <w:tcPr>
            <w:tcW w:w="1473" w:type="dxa"/>
            <w:shd w:val="pct5" w:color="000000" w:fill="FFFFFF"/>
            <w:vAlign w:val="bottom"/>
          </w:tcPr>
          <w:p w14:paraId="393A1034" w14:textId="370426DD" w:rsidR="00836F9B" w:rsidRPr="00A570C4" w:rsidRDefault="00A570C4" w:rsidP="001E4C31">
            <w:pPr>
              <w:jc w:val="center"/>
              <w:rPr>
                <w:rFonts w:cs="Arial"/>
                <w:i/>
                <w:sz w:val="20"/>
                <w:szCs w:val="20"/>
              </w:rPr>
            </w:pPr>
            <w:r>
              <w:rPr>
                <w:rFonts w:cs="Arial"/>
                <w:i/>
                <w:sz w:val="20"/>
                <w:szCs w:val="20"/>
              </w:rPr>
              <w:t>N/A</w:t>
            </w:r>
          </w:p>
        </w:tc>
        <w:tc>
          <w:tcPr>
            <w:tcW w:w="1736" w:type="dxa"/>
            <w:shd w:val="pct5" w:color="000000" w:fill="FFFFFF"/>
            <w:vAlign w:val="bottom"/>
          </w:tcPr>
          <w:p w14:paraId="393A1035" w14:textId="77777777" w:rsidR="00836F9B" w:rsidRPr="00A570C4" w:rsidRDefault="00836F9B" w:rsidP="001E4C31">
            <w:pPr>
              <w:jc w:val="center"/>
              <w:rPr>
                <w:rFonts w:cs="Arial"/>
                <w:i/>
                <w:sz w:val="20"/>
                <w:szCs w:val="20"/>
              </w:rPr>
            </w:pPr>
            <w:r w:rsidRPr="00A570C4">
              <w:rPr>
                <w:rFonts w:cs="Arial"/>
                <w:i/>
                <w:sz w:val="20"/>
                <w:szCs w:val="20"/>
              </w:rPr>
              <w:t>Section 1.4.5</w:t>
            </w:r>
          </w:p>
        </w:tc>
      </w:tr>
    </w:tbl>
    <w:p w14:paraId="393A1037" w14:textId="641D7D80" w:rsidR="00C069A2" w:rsidRDefault="00A570C4" w:rsidP="00C41E61">
      <w:pPr>
        <w:pStyle w:val="Heading1"/>
      </w:pPr>
      <w:bookmarkStart w:id="77" w:name="_Toc304800210"/>
      <w:bookmarkStart w:id="78" w:name="_Toc324340489"/>
      <w:r>
        <w:t xml:space="preserve">                                                                               </w:t>
      </w:r>
      <w:r w:rsidR="003A61DE">
        <w:t xml:space="preserve">                               </w:t>
      </w:r>
      <w:bookmarkStart w:id="79" w:name="_Toc386717899"/>
      <w:r>
        <w:t>S</w:t>
      </w:r>
      <w:r w:rsidR="00CF3FF0" w:rsidRPr="00CF3FF0">
        <w:t xml:space="preserve">ection </w:t>
      </w:r>
      <w:r w:rsidR="00C069A2" w:rsidRPr="00CF3FF0">
        <w:t>2</w:t>
      </w:r>
      <w:r w:rsidR="003129E8" w:rsidRPr="00CF3FF0">
        <w:t>.</w:t>
      </w:r>
      <w:r w:rsidR="00C069A2" w:rsidRPr="00CF3FF0">
        <w:t xml:space="preserve"> Calculation Methods</w:t>
      </w:r>
      <w:bookmarkEnd w:id="77"/>
      <w:bookmarkEnd w:id="78"/>
      <w:bookmarkEnd w:id="79"/>
    </w:p>
    <w:p w14:paraId="393A1038" w14:textId="29E3BE4F" w:rsidR="00BC2A83" w:rsidRPr="00ED7D3D" w:rsidRDefault="00ED7D3D" w:rsidP="00A570C4">
      <w:pPr>
        <w:pStyle w:val="Caption"/>
        <w:rPr>
          <w:rFonts w:cs="Arial"/>
          <w:b w:val="0"/>
          <w:sz w:val="22"/>
          <w:szCs w:val="22"/>
        </w:rPr>
      </w:pPr>
      <w:bookmarkStart w:id="80" w:name="_Toc324427648"/>
      <w:r>
        <w:t>Table</w:t>
      </w:r>
      <w:r w:rsidR="00A570C4">
        <w:t>13</w:t>
      </w:r>
      <w:r w:rsidR="0007589E">
        <w:t xml:space="preserve"> Baseline </w:t>
      </w:r>
      <w:r>
        <w:t>by Measure Application Type</w:t>
      </w:r>
      <w:bookmarkEnd w:id="80"/>
    </w:p>
    <w:tbl>
      <w:tblPr>
        <w:tblW w:w="9737"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855"/>
        <w:gridCol w:w="1739"/>
        <w:gridCol w:w="2837"/>
        <w:gridCol w:w="2306"/>
      </w:tblGrid>
      <w:tr w:rsidR="009B1863" w:rsidRPr="003A61DE" w14:paraId="393A103D" w14:textId="77777777" w:rsidTr="003A61DE">
        <w:trPr>
          <w:trHeight w:val="287"/>
        </w:trPr>
        <w:tc>
          <w:tcPr>
            <w:tcW w:w="2855" w:type="dxa"/>
            <w:shd w:val="clear" w:color="auto" w:fill="262626"/>
            <w:vAlign w:val="bottom"/>
          </w:tcPr>
          <w:p w14:paraId="393A1039" w14:textId="77777777" w:rsidR="00673682" w:rsidRPr="003A61DE" w:rsidRDefault="003541A6" w:rsidP="001E4C31">
            <w:pPr>
              <w:pStyle w:val="Heading2"/>
              <w:keepLines/>
              <w:jc w:val="center"/>
              <w:rPr>
                <w:rStyle w:val="Strong"/>
                <w:b/>
                <w:bCs/>
                <w:i w:val="0"/>
                <w:color w:val="F2F2F2"/>
                <w:sz w:val="20"/>
                <w:szCs w:val="20"/>
              </w:rPr>
            </w:pPr>
            <w:bookmarkStart w:id="81" w:name="_Toc324340490"/>
            <w:bookmarkStart w:id="82" w:name="_Toc386717900"/>
            <w:r w:rsidRPr="003A61DE">
              <w:rPr>
                <w:rStyle w:val="Strong"/>
                <w:b/>
                <w:bCs/>
                <w:i w:val="0"/>
                <w:color w:val="F2F2F2"/>
                <w:sz w:val="20"/>
                <w:szCs w:val="20"/>
              </w:rPr>
              <w:t xml:space="preserve">Measure Application </w:t>
            </w:r>
            <w:r w:rsidR="00673682" w:rsidRPr="003A61DE">
              <w:rPr>
                <w:rStyle w:val="Strong"/>
                <w:b/>
                <w:bCs/>
                <w:i w:val="0"/>
                <w:color w:val="F2F2F2"/>
                <w:sz w:val="20"/>
                <w:szCs w:val="20"/>
              </w:rPr>
              <w:t>Type</w:t>
            </w:r>
            <w:bookmarkEnd w:id="81"/>
            <w:bookmarkEnd w:id="82"/>
          </w:p>
        </w:tc>
        <w:tc>
          <w:tcPr>
            <w:tcW w:w="1739" w:type="dxa"/>
            <w:shd w:val="clear" w:color="auto" w:fill="262626"/>
            <w:vAlign w:val="bottom"/>
          </w:tcPr>
          <w:p w14:paraId="393A103A" w14:textId="77777777" w:rsidR="00673682" w:rsidRPr="003A61DE" w:rsidRDefault="00673682" w:rsidP="001E4C31">
            <w:pPr>
              <w:pStyle w:val="Heading2"/>
              <w:keepLines/>
              <w:jc w:val="center"/>
              <w:rPr>
                <w:rStyle w:val="Strong"/>
                <w:b/>
                <w:bCs/>
                <w:i w:val="0"/>
                <w:color w:val="F2F2F2"/>
                <w:sz w:val="20"/>
                <w:szCs w:val="20"/>
              </w:rPr>
            </w:pPr>
            <w:bookmarkStart w:id="83" w:name="_Toc324340491"/>
            <w:bookmarkStart w:id="84" w:name="_Toc386717901"/>
            <w:r w:rsidRPr="003A61DE">
              <w:rPr>
                <w:rStyle w:val="Strong"/>
                <w:b/>
                <w:bCs/>
                <w:i w:val="0"/>
                <w:color w:val="F2F2F2"/>
                <w:sz w:val="20"/>
                <w:szCs w:val="20"/>
              </w:rPr>
              <w:t>Measure Life Basis</w:t>
            </w:r>
            <w:bookmarkEnd w:id="83"/>
            <w:bookmarkEnd w:id="84"/>
          </w:p>
        </w:tc>
        <w:tc>
          <w:tcPr>
            <w:tcW w:w="2837" w:type="dxa"/>
            <w:shd w:val="clear" w:color="auto" w:fill="262626"/>
            <w:vAlign w:val="bottom"/>
          </w:tcPr>
          <w:p w14:paraId="393A103B" w14:textId="77777777" w:rsidR="00673682" w:rsidRPr="003A61DE" w:rsidRDefault="00673682" w:rsidP="001E4C31">
            <w:pPr>
              <w:pStyle w:val="Heading2"/>
              <w:keepLines/>
              <w:jc w:val="center"/>
              <w:rPr>
                <w:rStyle w:val="Strong"/>
                <w:b/>
                <w:bCs/>
                <w:i w:val="0"/>
                <w:color w:val="F2F2F2"/>
                <w:sz w:val="20"/>
                <w:szCs w:val="20"/>
              </w:rPr>
            </w:pPr>
            <w:bookmarkStart w:id="85" w:name="_Toc324340492"/>
            <w:bookmarkStart w:id="86" w:name="_Toc386717902"/>
            <w:r w:rsidRPr="003A61DE">
              <w:rPr>
                <w:rStyle w:val="Strong"/>
                <w:b/>
                <w:bCs/>
                <w:i w:val="0"/>
                <w:color w:val="F2F2F2"/>
                <w:sz w:val="20"/>
                <w:szCs w:val="20"/>
              </w:rPr>
              <w:t>First Baseline Period: Energy Savings Baseline</w:t>
            </w:r>
            <w:bookmarkEnd w:id="85"/>
            <w:bookmarkEnd w:id="86"/>
          </w:p>
        </w:tc>
        <w:tc>
          <w:tcPr>
            <w:tcW w:w="2306" w:type="dxa"/>
            <w:shd w:val="clear" w:color="auto" w:fill="262626"/>
            <w:vAlign w:val="bottom"/>
          </w:tcPr>
          <w:p w14:paraId="393A103C" w14:textId="77777777" w:rsidR="00673682" w:rsidRPr="003A61DE" w:rsidRDefault="00673682" w:rsidP="001E4C31">
            <w:pPr>
              <w:pStyle w:val="Heading2"/>
              <w:keepLines/>
              <w:jc w:val="center"/>
              <w:rPr>
                <w:rStyle w:val="Strong"/>
                <w:b/>
                <w:bCs/>
                <w:i w:val="0"/>
                <w:color w:val="F2F2F2"/>
                <w:sz w:val="20"/>
                <w:szCs w:val="20"/>
              </w:rPr>
            </w:pPr>
            <w:bookmarkStart w:id="87" w:name="_Toc324340493"/>
            <w:bookmarkStart w:id="88" w:name="_Toc386717903"/>
            <w:r w:rsidRPr="003A61DE">
              <w:rPr>
                <w:rStyle w:val="Strong"/>
                <w:b/>
                <w:bCs/>
                <w:i w:val="0"/>
                <w:color w:val="F2F2F2"/>
                <w:sz w:val="20"/>
                <w:szCs w:val="20"/>
              </w:rPr>
              <w:t>Second Baseline Period: Energy Savings Baseline</w:t>
            </w:r>
            <w:bookmarkEnd w:id="87"/>
            <w:bookmarkEnd w:id="88"/>
          </w:p>
        </w:tc>
      </w:tr>
      <w:tr w:rsidR="009B1863" w:rsidRPr="003A61DE" w14:paraId="393A1042" w14:textId="77777777" w:rsidTr="003A61DE">
        <w:trPr>
          <w:trHeight w:val="155"/>
        </w:trPr>
        <w:tc>
          <w:tcPr>
            <w:tcW w:w="2855" w:type="dxa"/>
            <w:shd w:val="pct5" w:color="000000" w:fill="FFFFFF"/>
            <w:vAlign w:val="bottom"/>
          </w:tcPr>
          <w:p w14:paraId="393A103E" w14:textId="77777777" w:rsidR="00645027" w:rsidRPr="003A61DE" w:rsidRDefault="00EA38B4" w:rsidP="00EA38B4">
            <w:pPr>
              <w:spacing w:before="120" w:after="120"/>
              <w:jc w:val="center"/>
              <w:rPr>
                <w:rStyle w:val="Strong"/>
                <w:b w:val="0"/>
                <w:sz w:val="20"/>
                <w:szCs w:val="20"/>
              </w:rPr>
            </w:pPr>
            <w:bookmarkStart w:id="89" w:name="_Toc324318349"/>
            <w:r w:rsidRPr="003A61DE">
              <w:rPr>
                <w:rStyle w:val="Strong"/>
                <w:i/>
                <w:sz w:val="20"/>
                <w:szCs w:val="20"/>
              </w:rPr>
              <w:t>ER</w:t>
            </w:r>
            <w:r w:rsidR="00645027" w:rsidRPr="003A61DE">
              <w:rPr>
                <w:rStyle w:val="Strong"/>
                <w:b w:val="0"/>
                <w:sz w:val="20"/>
                <w:szCs w:val="20"/>
              </w:rPr>
              <w:t xml:space="preserve"> (</w:t>
            </w:r>
            <w:r w:rsidRPr="003A61DE">
              <w:rPr>
                <w:rStyle w:val="Strong"/>
                <w:b w:val="0"/>
                <w:sz w:val="20"/>
                <w:szCs w:val="20"/>
              </w:rPr>
              <w:t>early retirement</w:t>
            </w:r>
            <w:r w:rsidR="00645027" w:rsidRPr="003A61DE">
              <w:rPr>
                <w:rStyle w:val="Strong"/>
                <w:b w:val="0"/>
                <w:sz w:val="20"/>
                <w:szCs w:val="20"/>
              </w:rPr>
              <w:t>)</w:t>
            </w:r>
            <w:bookmarkEnd w:id="89"/>
          </w:p>
        </w:tc>
        <w:tc>
          <w:tcPr>
            <w:tcW w:w="1739" w:type="dxa"/>
            <w:shd w:val="pct5" w:color="000000" w:fill="FFFFFF"/>
            <w:vAlign w:val="bottom"/>
          </w:tcPr>
          <w:p w14:paraId="393A103F" w14:textId="77777777" w:rsidR="00645027" w:rsidRPr="003A61DE" w:rsidRDefault="00645027" w:rsidP="001E4C31">
            <w:pPr>
              <w:spacing w:before="120" w:after="120"/>
              <w:jc w:val="center"/>
              <w:rPr>
                <w:rStyle w:val="Strong"/>
                <w:b w:val="0"/>
                <w:sz w:val="20"/>
                <w:szCs w:val="20"/>
              </w:rPr>
            </w:pPr>
            <w:bookmarkStart w:id="90" w:name="_Toc324318350"/>
            <w:r w:rsidRPr="003A61DE">
              <w:rPr>
                <w:rStyle w:val="Strong"/>
                <w:b w:val="0"/>
                <w:sz w:val="20"/>
                <w:szCs w:val="20"/>
              </w:rPr>
              <w:t>EUL</w:t>
            </w:r>
            <w:bookmarkEnd w:id="90"/>
          </w:p>
        </w:tc>
        <w:tc>
          <w:tcPr>
            <w:tcW w:w="2837" w:type="dxa"/>
            <w:shd w:val="pct5" w:color="000000" w:fill="FFFFFF"/>
            <w:vAlign w:val="bottom"/>
          </w:tcPr>
          <w:p w14:paraId="393A1040" w14:textId="77777777" w:rsidR="00645027" w:rsidRPr="003A61DE" w:rsidRDefault="00EA38B4" w:rsidP="001E4C31">
            <w:pPr>
              <w:spacing w:before="120" w:after="120"/>
              <w:jc w:val="center"/>
              <w:rPr>
                <w:sz w:val="20"/>
                <w:szCs w:val="20"/>
              </w:rPr>
            </w:pPr>
            <w:r w:rsidRPr="003A61DE">
              <w:rPr>
                <w:sz w:val="20"/>
                <w:szCs w:val="20"/>
              </w:rPr>
              <w:t>Customer Average Baseline</w:t>
            </w:r>
          </w:p>
        </w:tc>
        <w:tc>
          <w:tcPr>
            <w:tcW w:w="2306" w:type="dxa"/>
            <w:shd w:val="pct5" w:color="000000" w:fill="FFFFFF"/>
            <w:vAlign w:val="bottom"/>
          </w:tcPr>
          <w:p w14:paraId="393A1041" w14:textId="77777777" w:rsidR="00645027" w:rsidRPr="003A61DE" w:rsidRDefault="00EA38B4" w:rsidP="001E4C31">
            <w:pPr>
              <w:spacing w:before="120" w:after="120"/>
              <w:jc w:val="center"/>
              <w:rPr>
                <w:sz w:val="20"/>
                <w:szCs w:val="20"/>
              </w:rPr>
            </w:pPr>
            <w:r w:rsidRPr="003A61DE">
              <w:rPr>
                <w:sz w:val="20"/>
                <w:szCs w:val="20"/>
              </w:rPr>
              <w:t>Code Baseline</w:t>
            </w:r>
          </w:p>
        </w:tc>
      </w:tr>
      <w:tr w:rsidR="009B1863" w:rsidRPr="003A61DE" w14:paraId="393A1047" w14:textId="77777777" w:rsidTr="003A61DE">
        <w:trPr>
          <w:trHeight w:val="155"/>
        </w:trPr>
        <w:tc>
          <w:tcPr>
            <w:tcW w:w="2855" w:type="dxa"/>
            <w:shd w:val="pct20" w:color="000000" w:fill="FFFFFF"/>
            <w:vAlign w:val="bottom"/>
          </w:tcPr>
          <w:p w14:paraId="393A1043" w14:textId="77777777" w:rsidR="00645027" w:rsidRPr="003A61DE" w:rsidRDefault="00645027" w:rsidP="001E4C31">
            <w:pPr>
              <w:spacing w:before="120" w:after="120"/>
              <w:jc w:val="center"/>
              <w:rPr>
                <w:rStyle w:val="Strong"/>
                <w:b w:val="0"/>
                <w:sz w:val="20"/>
                <w:szCs w:val="20"/>
              </w:rPr>
            </w:pPr>
            <w:bookmarkStart w:id="91" w:name="_Toc324318353"/>
            <w:r w:rsidRPr="003A61DE">
              <w:rPr>
                <w:rStyle w:val="Strong"/>
                <w:i/>
                <w:sz w:val="20"/>
                <w:szCs w:val="20"/>
              </w:rPr>
              <w:t>ROB</w:t>
            </w:r>
            <w:r w:rsidRPr="003A61DE">
              <w:rPr>
                <w:rStyle w:val="Strong"/>
                <w:b w:val="0"/>
                <w:sz w:val="20"/>
                <w:szCs w:val="20"/>
              </w:rPr>
              <w:t xml:space="preserve"> (replace-on-burnout)</w:t>
            </w:r>
            <w:bookmarkEnd w:id="91"/>
          </w:p>
        </w:tc>
        <w:tc>
          <w:tcPr>
            <w:tcW w:w="1739" w:type="dxa"/>
            <w:shd w:val="pct20" w:color="000000" w:fill="FFFFFF"/>
            <w:vAlign w:val="bottom"/>
          </w:tcPr>
          <w:p w14:paraId="393A1044" w14:textId="77777777" w:rsidR="00645027" w:rsidRPr="003A61DE" w:rsidRDefault="00645027" w:rsidP="001E4C31">
            <w:pPr>
              <w:spacing w:before="120" w:after="120"/>
              <w:jc w:val="center"/>
              <w:rPr>
                <w:rStyle w:val="Strong"/>
                <w:b w:val="0"/>
                <w:sz w:val="20"/>
                <w:szCs w:val="20"/>
              </w:rPr>
            </w:pPr>
            <w:bookmarkStart w:id="92" w:name="_Toc324318354"/>
            <w:r w:rsidRPr="003A61DE">
              <w:rPr>
                <w:rStyle w:val="Strong"/>
                <w:b w:val="0"/>
                <w:sz w:val="20"/>
                <w:szCs w:val="20"/>
              </w:rPr>
              <w:t>EUL</w:t>
            </w:r>
            <w:bookmarkEnd w:id="92"/>
          </w:p>
        </w:tc>
        <w:tc>
          <w:tcPr>
            <w:tcW w:w="2837" w:type="dxa"/>
            <w:shd w:val="pct20" w:color="000000" w:fill="FFFFFF"/>
            <w:vAlign w:val="bottom"/>
          </w:tcPr>
          <w:p w14:paraId="393A1045" w14:textId="77777777" w:rsidR="00645027" w:rsidRPr="003A61DE" w:rsidRDefault="00645027" w:rsidP="001E4C31">
            <w:pPr>
              <w:spacing w:before="120" w:after="120"/>
              <w:jc w:val="center"/>
              <w:rPr>
                <w:sz w:val="20"/>
                <w:szCs w:val="20"/>
              </w:rPr>
            </w:pPr>
            <w:bookmarkStart w:id="93" w:name="_Toc324318355"/>
            <w:r w:rsidRPr="003A61DE">
              <w:rPr>
                <w:sz w:val="20"/>
                <w:szCs w:val="20"/>
              </w:rPr>
              <w:t>Code Baseline</w:t>
            </w:r>
            <w:bookmarkEnd w:id="93"/>
          </w:p>
        </w:tc>
        <w:tc>
          <w:tcPr>
            <w:tcW w:w="2306" w:type="dxa"/>
            <w:shd w:val="pct20" w:color="000000" w:fill="FFFFFF"/>
            <w:vAlign w:val="bottom"/>
          </w:tcPr>
          <w:p w14:paraId="393A1046" w14:textId="77777777" w:rsidR="00645027" w:rsidRPr="003A61DE" w:rsidRDefault="00645027" w:rsidP="001E4C31">
            <w:pPr>
              <w:spacing w:before="120" w:after="120"/>
              <w:jc w:val="center"/>
              <w:rPr>
                <w:sz w:val="20"/>
                <w:szCs w:val="20"/>
              </w:rPr>
            </w:pPr>
            <w:bookmarkStart w:id="94" w:name="_Toc324318356"/>
            <w:r w:rsidRPr="003A61DE">
              <w:rPr>
                <w:sz w:val="20"/>
                <w:szCs w:val="20"/>
              </w:rPr>
              <w:t>N/A</w:t>
            </w:r>
            <w:bookmarkEnd w:id="94"/>
          </w:p>
        </w:tc>
      </w:tr>
      <w:tr w:rsidR="009B1863" w:rsidRPr="003A61DE" w14:paraId="393A104C" w14:textId="77777777" w:rsidTr="003A61DE">
        <w:trPr>
          <w:trHeight w:val="155"/>
        </w:trPr>
        <w:tc>
          <w:tcPr>
            <w:tcW w:w="2855" w:type="dxa"/>
            <w:shd w:val="pct5" w:color="000000" w:fill="FFFFFF"/>
            <w:vAlign w:val="bottom"/>
          </w:tcPr>
          <w:p w14:paraId="393A1048" w14:textId="77777777" w:rsidR="00645027" w:rsidRPr="003A61DE" w:rsidRDefault="00EA38B4" w:rsidP="00EA38B4">
            <w:pPr>
              <w:spacing w:before="120" w:after="120"/>
              <w:jc w:val="center"/>
              <w:rPr>
                <w:rStyle w:val="Strong"/>
                <w:b w:val="0"/>
                <w:sz w:val="20"/>
                <w:szCs w:val="20"/>
              </w:rPr>
            </w:pPr>
            <w:bookmarkStart w:id="95" w:name="_Toc324318357"/>
            <w:r w:rsidRPr="003A61DE">
              <w:rPr>
                <w:rStyle w:val="Strong"/>
                <w:i/>
                <w:sz w:val="20"/>
                <w:szCs w:val="20"/>
              </w:rPr>
              <w:t>NC</w:t>
            </w:r>
            <w:r w:rsidR="00645027" w:rsidRPr="003A61DE">
              <w:rPr>
                <w:rStyle w:val="Strong"/>
                <w:b w:val="0"/>
                <w:sz w:val="20"/>
                <w:szCs w:val="20"/>
              </w:rPr>
              <w:t xml:space="preserve"> (</w:t>
            </w:r>
            <w:r w:rsidRPr="003A61DE">
              <w:rPr>
                <w:rStyle w:val="Strong"/>
                <w:b w:val="0"/>
                <w:sz w:val="20"/>
                <w:szCs w:val="20"/>
              </w:rPr>
              <w:t>new construction</w:t>
            </w:r>
            <w:r w:rsidR="00645027" w:rsidRPr="003A61DE">
              <w:rPr>
                <w:rStyle w:val="Strong"/>
                <w:b w:val="0"/>
                <w:sz w:val="20"/>
                <w:szCs w:val="20"/>
              </w:rPr>
              <w:t>)</w:t>
            </w:r>
            <w:bookmarkEnd w:id="95"/>
          </w:p>
        </w:tc>
        <w:tc>
          <w:tcPr>
            <w:tcW w:w="1739" w:type="dxa"/>
            <w:shd w:val="pct5" w:color="000000" w:fill="FFFFFF"/>
            <w:vAlign w:val="bottom"/>
          </w:tcPr>
          <w:p w14:paraId="393A1049" w14:textId="77777777" w:rsidR="00645027" w:rsidRPr="003A61DE" w:rsidRDefault="00645027" w:rsidP="001E4C31">
            <w:pPr>
              <w:spacing w:before="120" w:after="120"/>
              <w:jc w:val="center"/>
              <w:rPr>
                <w:rStyle w:val="Strong"/>
                <w:b w:val="0"/>
                <w:sz w:val="20"/>
                <w:szCs w:val="20"/>
              </w:rPr>
            </w:pPr>
            <w:bookmarkStart w:id="96" w:name="_Toc324318358"/>
            <w:r w:rsidRPr="003A61DE">
              <w:rPr>
                <w:rStyle w:val="Strong"/>
                <w:b w:val="0"/>
                <w:sz w:val="20"/>
                <w:szCs w:val="20"/>
              </w:rPr>
              <w:t>RUL/EUL-RUL</w:t>
            </w:r>
            <w:bookmarkEnd w:id="96"/>
          </w:p>
        </w:tc>
        <w:tc>
          <w:tcPr>
            <w:tcW w:w="2837" w:type="dxa"/>
            <w:shd w:val="pct5" w:color="000000" w:fill="FFFFFF"/>
            <w:vAlign w:val="bottom"/>
          </w:tcPr>
          <w:p w14:paraId="393A104A" w14:textId="77777777" w:rsidR="00645027" w:rsidRPr="003A61DE" w:rsidRDefault="00EA38B4" w:rsidP="001E4C31">
            <w:pPr>
              <w:spacing w:before="120" w:after="120"/>
              <w:jc w:val="center"/>
              <w:rPr>
                <w:sz w:val="20"/>
                <w:szCs w:val="20"/>
              </w:rPr>
            </w:pPr>
            <w:bookmarkStart w:id="97" w:name="_Toc324318359"/>
            <w:r w:rsidRPr="003A61DE">
              <w:rPr>
                <w:sz w:val="20"/>
                <w:szCs w:val="20"/>
              </w:rPr>
              <w:t>Code</w:t>
            </w:r>
            <w:r w:rsidR="00645027" w:rsidRPr="003A61DE">
              <w:rPr>
                <w:sz w:val="20"/>
                <w:szCs w:val="20"/>
              </w:rPr>
              <w:t xml:space="preserve"> Baseline</w:t>
            </w:r>
            <w:bookmarkEnd w:id="97"/>
          </w:p>
        </w:tc>
        <w:tc>
          <w:tcPr>
            <w:tcW w:w="2306" w:type="dxa"/>
            <w:shd w:val="pct5" w:color="000000" w:fill="FFFFFF"/>
            <w:vAlign w:val="bottom"/>
          </w:tcPr>
          <w:p w14:paraId="393A104B" w14:textId="77777777" w:rsidR="00645027" w:rsidRPr="003A61DE" w:rsidRDefault="00EA38B4" w:rsidP="001E4C31">
            <w:pPr>
              <w:spacing w:before="120" w:after="120"/>
              <w:jc w:val="center"/>
              <w:rPr>
                <w:sz w:val="20"/>
                <w:szCs w:val="20"/>
              </w:rPr>
            </w:pPr>
            <w:r w:rsidRPr="003A61DE">
              <w:rPr>
                <w:sz w:val="20"/>
                <w:szCs w:val="20"/>
              </w:rPr>
              <w:t>N/A</w:t>
            </w:r>
          </w:p>
        </w:tc>
      </w:tr>
    </w:tbl>
    <w:p w14:paraId="393A104D" w14:textId="77777777" w:rsidR="007F2147" w:rsidRPr="007F2147" w:rsidRDefault="007F2147" w:rsidP="009B1863">
      <w:pPr>
        <w:rPr>
          <w:rFonts w:cs="Arial"/>
          <w:sz w:val="20"/>
          <w:szCs w:val="20"/>
        </w:rPr>
      </w:pPr>
      <w:bookmarkStart w:id="98" w:name="_Toc304800211"/>
      <w:bookmarkStart w:id="99" w:name="_Toc324318365"/>
      <w:bookmarkStart w:id="100" w:name="_Toc324340494"/>
      <w:r w:rsidRPr="007F2147">
        <w:rPr>
          <w:rFonts w:cs="Arial"/>
          <w:sz w:val="20"/>
          <w:szCs w:val="20"/>
        </w:rPr>
        <w:t xml:space="preserve">Notes: </w:t>
      </w:r>
    </w:p>
    <w:p w14:paraId="393A104E" w14:textId="77777777" w:rsidR="009B1863" w:rsidRPr="007F2147" w:rsidRDefault="00916468" w:rsidP="007F2147">
      <w:pPr>
        <w:numPr>
          <w:ilvl w:val="0"/>
          <w:numId w:val="19"/>
        </w:numPr>
        <w:rPr>
          <w:rFonts w:cs="Arial"/>
          <w:sz w:val="20"/>
          <w:szCs w:val="20"/>
        </w:rPr>
      </w:pPr>
      <w:r w:rsidRPr="007F2147">
        <w:rPr>
          <w:rFonts w:cs="Arial"/>
          <w:sz w:val="20"/>
          <w:szCs w:val="20"/>
        </w:rPr>
        <w:t>For ROB measures, First Baseline is the baseline for the full EUL.</w:t>
      </w:r>
      <w:r w:rsidR="007F2147">
        <w:rPr>
          <w:rFonts w:cs="Arial"/>
          <w:sz w:val="20"/>
          <w:szCs w:val="20"/>
        </w:rPr>
        <w:t xml:space="preserve"> There is no second baseline.</w:t>
      </w:r>
    </w:p>
    <w:p w14:paraId="393A104F" w14:textId="77777777" w:rsidR="00916468" w:rsidRDefault="00916468" w:rsidP="007F2147">
      <w:pPr>
        <w:numPr>
          <w:ilvl w:val="0"/>
          <w:numId w:val="19"/>
        </w:numPr>
        <w:rPr>
          <w:rFonts w:cs="Arial"/>
          <w:sz w:val="20"/>
          <w:szCs w:val="20"/>
        </w:rPr>
      </w:pPr>
      <w:r w:rsidRPr="007F2147">
        <w:rPr>
          <w:rFonts w:cs="Arial"/>
          <w:sz w:val="20"/>
          <w:szCs w:val="20"/>
        </w:rPr>
        <w:t xml:space="preserve">For ER measures, First Baseline </w:t>
      </w:r>
      <w:r w:rsidR="00EA38B4">
        <w:rPr>
          <w:rFonts w:cs="Arial"/>
          <w:sz w:val="20"/>
          <w:szCs w:val="20"/>
        </w:rPr>
        <w:t>Period is the period</w:t>
      </w:r>
      <w:r w:rsidRPr="007F2147">
        <w:rPr>
          <w:rFonts w:cs="Arial"/>
          <w:sz w:val="20"/>
          <w:szCs w:val="20"/>
        </w:rPr>
        <w:t xml:space="preserve"> for the RUL</w:t>
      </w:r>
      <w:r w:rsidR="007F2147">
        <w:rPr>
          <w:rFonts w:cs="Arial"/>
          <w:sz w:val="20"/>
          <w:szCs w:val="20"/>
        </w:rPr>
        <w:t>(remaining useful life)</w:t>
      </w:r>
      <w:r w:rsidRPr="007F2147">
        <w:rPr>
          <w:rFonts w:cs="Arial"/>
          <w:sz w:val="20"/>
          <w:szCs w:val="20"/>
        </w:rPr>
        <w:t>,</w:t>
      </w:r>
      <w:r w:rsidR="007F2147">
        <w:rPr>
          <w:rFonts w:cs="Arial"/>
          <w:sz w:val="20"/>
          <w:szCs w:val="20"/>
        </w:rPr>
        <w:t xml:space="preserve">defined by </w:t>
      </w:r>
      <w:r w:rsidR="00EA38B4">
        <w:rPr>
          <w:rFonts w:cs="Arial"/>
          <w:sz w:val="20"/>
          <w:szCs w:val="20"/>
        </w:rPr>
        <w:t xml:space="preserve">the </w:t>
      </w:r>
      <w:r w:rsidR="007F2147">
        <w:rPr>
          <w:rFonts w:cs="Arial"/>
          <w:sz w:val="20"/>
          <w:szCs w:val="20"/>
        </w:rPr>
        <w:t>CPUC as</w:t>
      </w:r>
      <w:r w:rsidR="00437BE1">
        <w:rPr>
          <w:rFonts w:cs="Arial"/>
          <w:sz w:val="20"/>
          <w:szCs w:val="20"/>
        </w:rPr>
        <w:t xml:space="preserve"> </w:t>
      </w:r>
      <w:r w:rsidRPr="007F2147">
        <w:rPr>
          <w:rFonts w:cs="Arial"/>
          <w:sz w:val="20"/>
          <w:szCs w:val="20"/>
        </w:rPr>
        <w:t>RUL=1/3</w:t>
      </w:r>
      <w:r w:rsidR="007F2147">
        <w:rPr>
          <w:rFonts w:cs="Arial"/>
          <w:sz w:val="20"/>
          <w:szCs w:val="20"/>
        </w:rPr>
        <w:t xml:space="preserve"> </w:t>
      </w:r>
      <w:r w:rsidRPr="007F2147">
        <w:rPr>
          <w:rFonts w:cs="Arial"/>
          <w:sz w:val="20"/>
          <w:szCs w:val="20"/>
        </w:rPr>
        <w:t>EUL.</w:t>
      </w:r>
      <w:r w:rsidR="005F3E96" w:rsidRPr="007F2147">
        <w:rPr>
          <w:rFonts w:cs="Arial"/>
          <w:sz w:val="20"/>
          <w:szCs w:val="20"/>
        </w:rPr>
        <w:t xml:space="preserve"> </w:t>
      </w:r>
      <w:r w:rsidRPr="007F2147">
        <w:rPr>
          <w:rFonts w:cs="Arial"/>
          <w:sz w:val="20"/>
          <w:szCs w:val="20"/>
        </w:rPr>
        <w:t>Second baseline</w:t>
      </w:r>
      <w:r w:rsidR="00EA38B4">
        <w:rPr>
          <w:rFonts w:cs="Arial"/>
          <w:sz w:val="20"/>
          <w:szCs w:val="20"/>
        </w:rPr>
        <w:t xml:space="preserve"> period</w:t>
      </w:r>
      <w:r w:rsidRPr="007F2147">
        <w:rPr>
          <w:rFonts w:cs="Arial"/>
          <w:sz w:val="20"/>
          <w:szCs w:val="20"/>
        </w:rPr>
        <w:t xml:space="preserve"> for ER i</w:t>
      </w:r>
      <w:r w:rsidR="005F3E96" w:rsidRPr="007F2147">
        <w:rPr>
          <w:rFonts w:cs="Arial"/>
          <w:sz w:val="20"/>
          <w:szCs w:val="20"/>
        </w:rPr>
        <w:t>s Code baseline for the period EUL-RUL.</w:t>
      </w:r>
    </w:p>
    <w:p w14:paraId="393A1050" w14:textId="77777777" w:rsidR="00121A22" w:rsidRDefault="00121A22" w:rsidP="00D20486">
      <w:pPr>
        <w:pStyle w:val="Heading2"/>
      </w:pPr>
    </w:p>
    <w:p w14:paraId="393A1051" w14:textId="77777777" w:rsidR="00C069A2" w:rsidRDefault="00C069A2" w:rsidP="00D20486">
      <w:pPr>
        <w:pStyle w:val="Heading2"/>
      </w:pPr>
      <w:bookmarkStart w:id="101" w:name="_Toc386717904"/>
      <w:r>
        <w:t xml:space="preserve">2.1 </w:t>
      </w:r>
      <w:r w:rsidR="007878B9">
        <w:t xml:space="preserve">Electric </w:t>
      </w:r>
      <w:r>
        <w:t>Energy Savings Estimation Methodologies</w:t>
      </w:r>
      <w:bookmarkEnd w:id="98"/>
      <w:bookmarkEnd w:id="99"/>
      <w:bookmarkEnd w:id="100"/>
      <w:bookmarkEnd w:id="101"/>
    </w:p>
    <w:p w14:paraId="749959C3" w14:textId="77777777" w:rsidR="003A61DE" w:rsidRDefault="003A61DE" w:rsidP="00BD327D">
      <w:pPr>
        <w:rPr>
          <w:rFonts w:ascii="Times New Roman" w:hAnsi="Times New Roman"/>
          <w:szCs w:val="22"/>
        </w:rPr>
      </w:pPr>
    </w:p>
    <w:p w14:paraId="03ED3269" w14:textId="4FAE810B" w:rsidR="00BD327D" w:rsidRDefault="00BD327D" w:rsidP="00BD327D">
      <w:pPr>
        <w:rPr>
          <w:rFonts w:cs="Arial"/>
          <w:szCs w:val="22"/>
        </w:rPr>
      </w:pPr>
      <w:r w:rsidRPr="003A61DE">
        <w:rPr>
          <w:rFonts w:cs="Arial"/>
          <w:szCs w:val="22"/>
        </w:rPr>
        <w:t>The industry standard for energy use and cooking performance of steamers is ASTM Standard Test Method for the</w:t>
      </w:r>
      <w:r w:rsidRPr="003A61DE">
        <w:rPr>
          <w:rFonts w:cs="Arial"/>
          <w:i/>
          <w:iCs/>
          <w:szCs w:val="22"/>
        </w:rPr>
        <w:t xml:space="preserve"> </w:t>
      </w:r>
      <w:r w:rsidRPr="003A61DE">
        <w:rPr>
          <w:rFonts w:cs="Arial"/>
          <w:szCs w:val="22"/>
        </w:rPr>
        <w:t xml:space="preserve">Performance of Steam Cookers (F1484). Table </w:t>
      </w:r>
      <w:r w:rsidR="003A61DE" w:rsidRPr="003A61DE">
        <w:rPr>
          <w:rFonts w:cs="Arial"/>
          <w:szCs w:val="22"/>
        </w:rPr>
        <w:t xml:space="preserve">14 </w:t>
      </w:r>
      <w:r w:rsidRPr="003A61DE">
        <w:rPr>
          <w:rFonts w:cs="Arial"/>
          <w:szCs w:val="22"/>
        </w:rPr>
        <w:t xml:space="preserve"> shows an example of the calculation results for electric steamers under ASTM F1484.</w:t>
      </w:r>
    </w:p>
    <w:p w14:paraId="49E3A83C" w14:textId="77777777" w:rsidR="003A61DE" w:rsidRPr="003A61DE" w:rsidRDefault="003A61DE" w:rsidP="00BD327D">
      <w:pPr>
        <w:rPr>
          <w:rFonts w:cs="Arial"/>
          <w:szCs w:val="22"/>
        </w:rPr>
      </w:pPr>
    </w:p>
    <w:p w14:paraId="3DB386F7" w14:textId="7817DA29" w:rsidR="00BD327D" w:rsidRPr="00BD327D" w:rsidRDefault="00BD327D" w:rsidP="00BD327D">
      <w:pPr>
        <w:tabs>
          <w:tab w:val="center" w:pos="4320"/>
          <w:tab w:val="right" w:pos="8640"/>
        </w:tabs>
        <w:rPr>
          <w:rFonts w:cs="Arial"/>
          <w:b/>
          <w:bCs/>
        </w:rPr>
      </w:pPr>
      <w:bookmarkStart w:id="102" w:name="_Toc326595905"/>
      <w:bookmarkStart w:id="103" w:name="_Toc174327975"/>
      <w:r w:rsidRPr="00BD327D">
        <w:rPr>
          <w:rFonts w:cs="Arial"/>
          <w:b/>
          <w:bCs/>
        </w:rPr>
        <w:t xml:space="preserve">Table </w:t>
      </w:r>
      <w:r w:rsidR="003A61DE">
        <w:rPr>
          <w:rFonts w:cs="Arial"/>
          <w:b/>
          <w:bCs/>
        </w:rPr>
        <w:t>1</w:t>
      </w:r>
      <w:r w:rsidR="00765E75">
        <w:rPr>
          <w:rFonts w:cs="Arial"/>
          <w:b/>
          <w:bCs/>
        </w:rPr>
        <w:t>4</w:t>
      </w:r>
      <w:r w:rsidRPr="00BD327D">
        <w:rPr>
          <w:rFonts w:cs="Arial"/>
          <w:b/>
          <w:bCs/>
        </w:rPr>
        <w:t xml:space="preserve"> Commercial Electric Steam Cooker Cost Effectiveness Example.</w:t>
      </w:r>
      <w:bookmarkEnd w:id="102"/>
    </w:p>
    <w:tbl>
      <w:tblPr>
        <w:tblW w:w="5000" w:type="pct"/>
        <w:tblLook w:val="0000" w:firstRow="0" w:lastRow="0" w:firstColumn="0" w:lastColumn="0" w:noHBand="0" w:noVBand="0"/>
      </w:tblPr>
      <w:tblGrid>
        <w:gridCol w:w="4597"/>
        <w:gridCol w:w="1964"/>
        <w:gridCol w:w="3015"/>
      </w:tblGrid>
      <w:tr w:rsidR="00BD327D" w:rsidRPr="00BD327D" w14:paraId="3BB237A1" w14:textId="77777777" w:rsidTr="0077070C">
        <w:trPr>
          <w:trHeight w:val="315"/>
        </w:trPr>
        <w:tc>
          <w:tcPr>
            <w:tcW w:w="2400" w:type="pct"/>
            <w:tcBorders>
              <w:top w:val="single" w:sz="4" w:space="0" w:color="auto"/>
              <w:left w:val="single" w:sz="4" w:space="0" w:color="auto"/>
              <w:bottom w:val="single" w:sz="4" w:space="0" w:color="auto"/>
              <w:right w:val="single" w:sz="4" w:space="0" w:color="auto"/>
            </w:tcBorders>
            <w:shd w:val="clear" w:color="auto" w:fill="FFFFFF"/>
            <w:noWrap/>
            <w:vAlign w:val="center"/>
          </w:tcPr>
          <w:bookmarkEnd w:id="103"/>
          <w:p w14:paraId="2B4D7AA3" w14:textId="77777777" w:rsidR="00BD327D" w:rsidRPr="00BD327D" w:rsidRDefault="00BD327D" w:rsidP="00BD327D">
            <w:pPr>
              <w:rPr>
                <w:rFonts w:cs="Arial"/>
                <w:b/>
                <w:bCs/>
                <w:sz w:val="24"/>
              </w:rPr>
            </w:pPr>
            <w:r w:rsidRPr="00BD327D">
              <w:rPr>
                <w:rFonts w:cs="Arial"/>
                <w:b/>
                <w:bCs/>
                <w:sz w:val="24"/>
              </w:rPr>
              <w:t>Performance</w:t>
            </w:r>
          </w:p>
        </w:tc>
        <w:tc>
          <w:tcPr>
            <w:tcW w:w="1025" w:type="pct"/>
            <w:tcBorders>
              <w:top w:val="single" w:sz="4" w:space="0" w:color="auto"/>
              <w:left w:val="nil"/>
              <w:bottom w:val="single" w:sz="4" w:space="0" w:color="auto"/>
              <w:right w:val="single" w:sz="4" w:space="0" w:color="auto"/>
            </w:tcBorders>
            <w:shd w:val="clear" w:color="auto" w:fill="FFFFFF"/>
            <w:noWrap/>
            <w:vAlign w:val="center"/>
          </w:tcPr>
          <w:p w14:paraId="56668EF0" w14:textId="77777777" w:rsidR="00BD327D" w:rsidRPr="00BD327D" w:rsidRDefault="00BD327D" w:rsidP="00BD327D">
            <w:pPr>
              <w:jc w:val="center"/>
              <w:rPr>
                <w:rFonts w:cs="Arial"/>
                <w:b/>
                <w:bCs/>
                <w:sz w:val="24"/>
              </w:rPr>
            </w:pPr>
            <w:r w:rsidRPr="00BD327D">
              <w:rPr>
                <w:rFonts w:cs="Arial"/>
                <w:b/>
                <w:bCs/>
                <w:sz w:val="24"/>
              </w:rPr>
              <w:t>Baseline Model</w:t>
            </w:r>
          </w:p>
        </w:tc>
        <w:tc>
          <w:tcPr>
            <w:tcW w:w="1574" w:type="pct"/>
            <w:tcBorders>
              <w:top w:val="single" w:sz="4" w:space="0" w:color="auto"/>
              <w:left w:val="nil"/>
              <w:bottom w:val="single" w:sz="4" w:space="0" w:color="auto"/>
              <w:right w:val="single" w:sz="4" w:space="0" w:color="auto"/>
            </w:tcBorders>
            <w:shd w:val="clear" w:color="auto" w:fill="FFFFFF"/>
            <w:noWrap/>
            <w:vAlign w:val="center"/>
          </w:tcPr>
          <w:p w14:paraId="37867138" w14:textId="77777777" w:rsidR="00BD327D" w:rsidRPr="00BD327D" w:rsidRDefault="00BD327D" w:rsidP="00BD327D">
            <w:pPr>
              <w:jc w:val="center"/>
              <w:rPr>
                <w:rFonts w:cs="Arial"/>
                <w:b/>
                <w:bCs/>
                <w:sz w:val="24"/>
              </w:rPr>
            </w:pPr>
            <w:r w:rsidRPr="00BD327D">
              <w:rPr>
                <w:rFonts w:cs="Arial"/>
                <w:b/>
                <w:bCs/>
                <w:sz w:val="24"/>
              </w:rPr>
              <w:t>Energy Efficient Model</w:t>
            </w:r>
          </w:p>
        </w:tc>
      </w:tr>
      <w:tr w:rsidR="00BD327D" w:rsidRPr="00BD327D" w14:paraId="3C8805D6" w14:textId="77777777" w:rsidTr="0077070C">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14:paraId="3F0CDD80" w14:textId="77777777" w:rsidR="00BD327D" w:rsidRPr="00BD327D" w:rsidRDefault="00BD327D" w:rsidP="00BD327D">
            <w:pPr>
              <w:rPr>
                <w:rFonts w:cs="Arial"/>
                <w:sz w:val="20"/>
                <w:szCs w:val="20"/>
              </w:rPr>
            </w:pPr>
            <w:r w:rsidRPr="00BD327D">
              <w:rPr>
                <w:rFonts w:cs="Arial"/>
                <w:sz w:val="20"/>
                <w:szCs w:val="20"/>
              </w:rPr>
              <w:t>Pan Capacity</w:t>
            </w:r>
          </w:p>
        </w:tc>
        <w:tc>
          <w:tcPr>
            <w:tcW w:w="1025" w:type="pct"/>
            <w:tcBorders>
              <w:top w:val="nil"/>
              <w:left w:val="nil"/>
              <w:bottom w:val="single" w:sz="4" w:space="0" w:color="auto"/>
              <w:right w:val="single" w:sz="4" w:space="0" w:color="auto"/>
            </w:tcBorders>
            <w:shd w:val="clear" w:color="auto" w:fill="FFFFFF"/>
            <w:noWrap/>
            <w:vAlign w:val="center"/>
          </w:tcPr>
          <w:p w14:paraId="6B9A5250" w14:textId="77777777" w:rsidR="00BD327D" w:rsidRPr="00BD327D" w:rsidRDefault="00BD327D" w:rsidP="00BD327D">
            <w:pPr>
              <w:jc w:val="center"/>
              <w:rPr>
                <w:rFonts w:cs="Arial"/>
                <w:sz w:val="20"/>
                <w:szCs w:val="20"/>
              </w:rPr>
            </w:pPr>
            <w:r w:rsidRPr="00BD327D">
              <w:rPr>
                <w:rFonts w:cs="Arial"/>
                <w:sz w:val="20"/>
                <w:szCs w:val="20"/>
              </w:rPr>
              <w:t>6</w:t>
            </w:r>
          </w:p>
        </w:tc>
        <w:tc>
          <w:tcPr>
            <w:tcW w:w="1574" w:type="pct"/>
            <w:tcBorders>
              <w:top w:val="nil"/>
              <w:left w:val="nil"/>
              <w:bottom w:val="single" w:sz="4" w:space="0" w:color="auto"/>
              <w:right w:val="single" w:sz="4" w:space="0" w:color="auto"/>
            </w:tcBorders>
            <w:shd w:val="clear" w:color="auto" w:fill="FFFFFF"/>
            <w:noWrap/>
            <w:vAlign w:val="center"/>
          </w:tcPr>
          <w:p w14:paraId="1A54A699" w14:textId="77777777" w:rsidR="00BD327D" w:rsidRPr="00BD327D" w:rsidRDefault="00BD327D" w:rsidP="00BD327D">
            <w:pPr>
              <w:jc w:val="center"/>
              <w:rPr>
                <w:rFonts w:cs="Arial"/>
                <w:sz w:val="20"/>
                <w:szCs w:val="20"/>
              </w:rPr>
            </w:pPr>
            <w:r w:rsidRPr="00BD327D">
              <w:rPr>
                <w:rFonts w:cs="Arial"/>
                <w:sz w:val="20"/>
                <w:szCs w:val="20"/>
              </w:rPr>
              <w:t>6</w:t>
            </w:r>
          </w:p>
        </w:tc>
      </w:tr>
      <w:tr w:rsidR="00BD327D" w:rsidRPr="00BD327D" w14:paraId="6CDD431E" w14:textId="77777777" w:rsidTr="0077070C">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14:paraId="4954BCCE" w14:textId="77777777" w:rsidR="00BD327D" w:rsidRPr="00BD327D" w:rsidRDefault="00BD327D" w:rsidP="00BD327D">
            <w:pPr>
              <w:rPr>
                <w:rFonts w:cs="Arial"/>
                <w:sz w:val="20"/>
                <w:szCs w:val="20"/>
              </w:rPr>
            </w:pPr>
            <w:r w:rsidRPr="00BD327D">
              <w:rPr>
                <w:rFonts w:cs="Arial"/>
                <w:sz w:val="20"/>
                <w:szCs w:val="20"/>
              </w:rPr>
              <w:t>Preheat Time (min)</w:t>
            </w:r>
          </w:p>
        </w:tc>
        <w:tc>
          <w:tcPr>
            <w:tcW w:w="1025" w:type="pct"/>
            <w:tcBorders>
              <w:top w:val="nil"/>
              <w:left w:val="nil"/>
              <w:bottom w:val="single" w:sz="4" w:space="0" w:color="auto"/>
              <w:right w:val="single" w:sz="4" w:space="0" w:color="auto"/>
            </w:tcBorders>
            <w:shd w:val="clear" w:color="auto" w:fill="FFFFFF"/>
            <w:noWrap/>
            <w:vAlign w:val="center"/>
          </w:tcPr>
          <w:p w14:paraId="52DC1169" w14:textId="77777777" w:rsidR="00BD327D" w:rsidRPr="00BD327D" w:rsidRDefault="00BD327D" w:rsidP="00BD327D">
            <w:pPr>
              <w:jc w:val="center"/>
              <w:rPr>
                <w:rFonts w:cs="Arial"/>
                <w:sz w:val="20"/>
                <w:szCs w:val="20"/>
              </w:rPr>
            </w:pPr>
            <w:r w:rsidRPr="00BD327D">
              <w:rPr>
                <w:rFonts w:cs="Arial"/>
                <w:sz w:val="20"/>
                <w:szCs w:val="20"/>
              </w:rPr>
              <w:t>15</w:t>
            </w:r>
          </w:p>
        </w:tc>
        <w:tc>
          <w:tcPr>
            <w:tcW w:w="1574" w:type="pct"/>
            <w:tcBorders>
              <w:top w:val="nil"/>
              <w:left w:val="nil"/>
              <w:bottom w:val="single" w:sz="4" w:space="0" w:color="auto"/>
              <w:right w:val="single" w:sz="4" w:space="0" w:color="auto"/>
            </w:tcBorders>
            <w:shd w:val="clear" w:color="auto" w:fill="FFFFFF"/>
            <w:noWrap/>
            <w:vAlign w:val="center"/>
          </w:tcPr>
          <w:p w14:paraId="5F94DC88" w14:textId="77777777" w:rsidR="00BD327D" w:rsidRPr="00BD327D" w:rsidRDefault="00BD327D" w:rsidP="00BD327D">
            <w:pPr>
              <w:jc w:val="center"/>
              <w:rPr>
                <w:rFonts w:cs="Arial"/>
                <w:sz w:val="20"/>
                <w:szCs w:val="20"/>
              </w:rPr>
            </w:pPr>
            <w:r w:rsidRPr="00BD327D">
              <w:rPr>
                <w:rFonts w:cs="Arial"/>
                <w:sz w:val="20"/>
                <w:szCs w:val="20"/>
              </w:rPr>
              <w:t>15</w:t>
            </w:r>
          </w:p>
        </w:tc>
      </w:tr>
      <w:tr w:rsidR="00BD327D" w:rsidRPr="00BD327D" w14:paraId="69545B0C" w14:textId="77777777" w:rsidTr="0077070C">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14:paraId="7F64BD72" w14:textId="77777777" w:rsidR="00BD327D" w:rsidRPr="00BD327D" w:rsidRDefault="00BD327D" w:rsidP="00BD327D">
            <w:pPr>
              <w:rPr>
                <w:rFonts w:cs="Arial"/>
                <w:sz w:val="20"/>
                <w:szCs w:val="20"/>
              </w:rPr>
            </w:pPr>
            <w:r w:rsidRPr="00BD327D">
              <w:rPr>
                <w:rFonts w:cs="Arial"/>
                <w:sz w:val="20"/>
                <w:szCs w:val="20"/>
              </w:rPr>
              <w:t>Preheat Energy (kWh)</w:t>
            </w:r>
          </w:p>
        </w:tc>
        <w:tc>
          <w:tcPr>
            <w:tcW w:w="1025" w:type="pct"/>
            <w:tcBorders>
              <w:top w:val="nil"/>
              <w:left w:val="nil"/>
              <w:bottom w:val="single" w:sz="4" w:space="0" w:color="auto"/>
              <w:right w:val="single" w:sz="4" w:space="0" w:color="auto"/>
            </w:tcBorders>
            <w:shd w:val="clear" w:color="auto" w:fill="FFFFFF"/>
            <w:noWrap/>
            <w:vAlign w:val="center"/>
          </w:tcPr>
          <w:p w14:paraId="56C4BFD0" w14:textId="77777777" w:rsidR="00BD327D" w:rsidRPr="00BD327D" w:rsidRDefault="00BD327D" w:rsidP="00BD327D">
            <w:pPr>
              <w:jc w:val="center"/>
              <w:rPr>
                <w:rFonts w:cs="Arial"/>
                <w:sz w:val="20"/>
                <w:szCs w:val="20"/>
              </w:rPr>
            </w:pPr>
            <w:r w:rsidRPr="00BD327D">
              <w:rPr>
                <w:rFonts w:cs="Arial"/>
                <w:sz w:val="20"/>
                <w:szCs w:val="20"/>
              </w:rPr>
              <w:t>1.50</w:t>
            </w:r>
          </w:p>
        </w:tc>
        <w:tc>
          <w:tcPr>
            <w:tcW w:w="1574" w:type="pct"/>
            <w:tcBorders>
              <w:top w:val="nil"/>
              <w:left w:val="nil"/>
              <w:bottom w:val="single" w:sz="4" w:space="0" w:color="auto"/>
              <w:right w:val="single" w:sz="4" w:space="0" w:color="auto"/>
            </w:tcBorders>
            <w:shd w:val="clear" w:color="auto" w:fill="FFFFFF"/>
            <w:noWrap/>
            <w:vAlign w:val="center"/>
          </w:tcPr>
          <w:p w14:paraId="54FF8313" w14:textId="77777777" w:rsidR="00BD327D" w:rsidRPr="00BD327D" w:rsidRDefault="00BD327D" w:rsidP="00BD327D">
            <w:pPr>
              <w:jc w:val="center"/>
              <w:rPr>
                <w:rFonts w:cs="Arial"/>
                <w:sz w:val="20"/>
                <w:szCs w:val="20"/>
              </w:rPr>
            </w:pPr>
            <w:r w:rsidRPr="00BD327D">
              <w:rPr>
                <w:rFonts w:cs="Arial"/>
                <w:sz w:val="20"/>
                <w:szCs w:val="20"/>
              </w:rPr>
              <w:t>1.50</w:t>
            </w:r>
          </w:p>
        </w:tc>
      </w:tr>
      <w:tr w:rsidR="00BD327D" w:rsidRPr="00BD327D" w14:paraId="69B24B20" w14:textId="77777777" w:rsidTr="0077070C">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14:paraId="6435D1D2" w14:textId="77777777" w:rsidR="00BD327D" w:rsidRPr="00BD327D" w:rsidRDefault="00BD327D" w:rsidP="00BD327D">
            <w:pPr>
              <w:rPr>
                <w:rFonts w:cs="Arial"/>
                <w:sz w:val="20"/>
                <w:szCs w:val="20"/>
              </w:rPr>
            </w:pPr>
            <w:r w:rsidRPr="00BD327D">
              <w:rPr>
                <w:rFonts w:cs="Arial"/>
                <w:sz w:val="20"/>
                <w:szCs w:val="20"/>
              </w:rPr>
              <w:t>Idle Energy Rate (kW)</w:t>
            </w:r>
          </w:p>
        </w:tc>
        <w:tc>
          <w:tcPr>
            <w:tcW w:w="1025" w:type="pct"/>
            <w:tcBorders>
              <w:top w:val="nil"/>
              <w:left w:val="nil"/>
              <w:bottom w:val="single" w:sz="4" w:space="0" w:color="auto"/>
              <w:right w:val="single" w:sz="4" w:space="0" w:color="auto"/>
            </w:tcBorders>
            <w:shd w:val="clear" w:color="auto" w:fill="FFFFFF"/>
            <w:noWrap/>
            <w:vAlign w:val="center"/>
          </w:tcPr>
          <w:p w14:paraId="7FBF45CB" w14:textId="77777777" w:rsidR="00BD327D" w:rsidRPr="00BD327D" w:rsidRDefault="00BD327D" w:rsidP="00BD327D">
            <w:pPr>
              <w:jc w:val="center"/>
              <w:rPr>
                <w:rFonts w:cs="Arial"/>
                <w:sz w:val="20"/>
                <w:szCs w:val="20"/>
              </w:rPr>
            </w:pPr>
            <w:r w:rsidRPr="00BD327D">
              <w:rPr>
                <w:rFonts w:cs="Arial"/>
                <w:sz w:val="20"/>
                <w:szCs w:val="20"/>
              </w:rPr>
              <w:t>1.00</w:t>
            </w:r>
          </w:p>
        </w:tc>
        <w:tc>
          <w:tcPr>
            <w:tcW w:w="1574" w:type="pct"/>
            <w:tcBorders>
              <w:top w:val="nil"/>
              <w:left w:val="nil"/>
              <w:bottom w:val="single" w:sz="4" w:space="0" w:color="auto"/>
              <w:right w:val="single" w:sz="4" w:space="0" w:color="auto"/>
            </w:tcBorders>
            <w:shd w:val="clear" w:color="auto" w:fill="FFFFFF"/>
            <w:noWrap/>
            <w:vAlign w:val="center"/>
          </w:tcPr>
          <w:p w14:paraId="67E57B26" w14:textId="77777777" w:rsidR="00BD327D" w:rsidRPr="00BD327D" w:rsidRDefault="00BD327D" w:rsidP="00BD327D">
            <w:pPr>
              <w:jc w:val="center"/>
              <w:rPr>
                <w:rFonts w:cs="Arial"/>
                <w:sz w:val="20"/>
                <w:szCs w:val="20"/>
              </w:rPr>
            </w:pPr>
            <w:r w:rsidRPr="00BD327D">
              <w:rPr>
                <w:rFonts w:cs="Arial"/>
                <w:sz w:val="20"/>
                <w:szCs w:val="20"/>
              </w:rPr>
              <w:t>0.26</w:t>
            </w:r>
          </w:p>
        </w:tc>
      </w:tr>
      <w:tr w:rsidR="00BD327D" w:rsidRPr="00BD327D" w14:paraId="71CA8774" w14:textId="77777777" w:rsidTr="0077070C">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14:paraId="77F90129" w14:textId="77777777" w:rsidR="00BD327D" w:rsidRPr="00BD327D" w:rsidRDefault="00BD327D" w:rsidP="00BD327D">
            <w:pPr>
              <w:rPr>
                <w:rFonts w:cs="Arial"/>
                <w:sz w:val="20"/>
                <w:szCs w:val="20"/>
              </w:rPr>
            </w:pPr>
            <w:r w:rsidRPr="00BD327D">
              <w:rPr>
                <w:rFonts w:cs="Arial"/>
                <w:sz w:val="20"/>
                <w:szCs w:val="20"/>
              </w:rPr>
              <w:t>Cooking-Energy Efficiency (%)</w:t>
            </w:r>
          </w:p>
        </w:tc>
        <w:tc>
          <w:tcPr>
            <w:tcW w:w="1025" w:type="pct"/>
            <w:tcBorders>
              <w:top w:val="nil"/>
              <w:left w:val="nil"/>
              <w:bottom w:val="single" w:sz="4" w:space="0" w:color="auto"/>
              <w:right w:val="single" w:sz="4" w:space="0" w:color="auto"/>
            </w:tcBorders>
            <w:shd w:val="clear" w:color="auto" w:fill="FFFFFF"/>
            <w:noWrap/>
            <w:vAlign w:val="center"/>
          </w:tcPr>
          <w:p w14:paraId="26AE695F" w14:textId="77777777" w:rsidR="00BD327D" w:rsidRPr="00BD327D" w:rsidRDefault="00BD327D" w:rsidP="00BD327D">
            <w:pPr>
              <w:jc w:val="center"/>
              <w:rPr>
                <w:rFonts w:cs="Arial"/>
                <w:sz w:val="20"/>
                <w:szCs w:val="20"/>
              </w:rPr>
            </w:pPr>
            <w:r w:rsidRPr="00BD327D">
              <w:rPr>
                <w:rFonts w:cs="Arial"/>
                <w:sz w:val="20"/>
                <w:szCs w:val="20"/>
              </w:rPr>
              <w:t>26%</w:t>
            </w:r>
          </w:p>
        </w:tc>
        <w:tc>
          <w:tcPr>
            <w:tcW w:w="1574" w:type="pct"/>
            <w:tcBorders>
              <w:top w:val="nil"/>
              <w:left w:val="nil"/>
              <w:bottom w:val="single" w:sz="4" w:space="0" w:color="auto"/>
              <w:right w:val="single" w:sz="4" w:space="0" w:color="auto"/>
            </w:tcBorders>
            <w:shd w:val="clear" w:color="auto" w:fill="FFFFFF"/>
            <w:noWrap/>
            <w:vAlign w:val="center"/>
          </w:tcPr>
          <w:p w14:paraId="0C0D3583" w14:textId="77777777" w:rsidR="00BD327D" w:rsidRPr="00BD327D" w:rsidRDefault="00BD327D" w:rsidP="00BD327D">
            <w:pPr>
              <w:jc w:val="center"/>
              <w:rPr>
                <w:rFonts w:cs="Arial"/>
                <w:sz w:val="20"/>
                <w:szCs w:val="20"/>
              </w:rPr>
            </w:pPr>
            <w:r w:rsidRPr="00BD327D">
              <w:rPr>
                <w:rFonts w:cs="Arial"/>
                <w:sz w:val="20"/>
                <w:szCs w:val="20"/>
              </w:rPr>
              <w:t>68%</w:t>
            </w:r>
          </w:p>
        </w:tc>
      </w:tr>
      <w:tr w:rsidR="00BD327D" w:rsidRPr="00BD327D" w14:paraId="4D7C1D82" w14:textId="77777777" w:rsidTr="0077070C">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14:paraId="01BB5512" w14:textId="77777777" w:rsidR="00BD327D" w:rsidRPr="00BD327D" w:rsidRDefault="00BD327D" w:rsidP="00BD327D">
            <w:pPr>
              <w:rPr>
                <w:rFonts w:cs="Arial"/>
                <w:sz w:val="20"/>
                <w:szCs w:val="20"/>
              </w:rPr>
            </w:pPr>
            <w:r w:rsidRPr="00BD327D">
              <w:rPr>
                <w:rFonts w:cs="Arial"/>
                <w:sz w:val="20"/>
                <w:szCs w:val="20"/>
              </w:rPr>
              <w:t>Production Capacity (lb/h)</w:t>
            </w:r>
          </w:p>
        </w:tc>
        <w:tc>
          <w:tcPr>
            <w:tcW w:w="1025" w:type="pct"/>
            <w:tcBorders>
              <w:top w:val="nil"/>
              <w:left w:val="nil"/>
              <w:bottom w:val="single" w:sz="4" w:space="0" w:color="auto"/>
              <w:right w:val="single" w:sz="4" w:space="0" w:color="auto"/>
            </w:tcBorders>
            <w:shd w:val="clear" w:color="auto" w:fill="FFFFFF"/>
            <w:noWrap/>
            <w:vAlign w:val="center"/>
          </w:tcPr>
          <w:p w14:paraId="0ABB449F" w14:textId="77777777" w:rsidR="00BD327D" w:rsidRPr="00BD327D" w:rsidRDefault="00BD327D" w:rsidP="00BD327D">
            <w:pPr>
              <w:jc w:val="center"/>
              <w:rPr>
                <w:rFonts w:cs="Arial"/>
                <w:sz w:val="20"/>
                <w:szCs w:val="20"/>
              </w:rPr>
            </w:pPr>
            <w:r w:rsidRPr="00BD327D">
              <w:rPr>
                <w:rFonts w:cs="Arial"/>
                <w:sz w:val="20"/>
                <w:szCs w:val="20"/>
              </w:rPr>
              <w:t>70</w:t>
            </w:r>
          </w:p>
        </w:tc>
        <w:tc>
          <w:tcPr>
            <w:tcW w:w="1574" w:type="pct"/>
            <w:tcBorders>
              <w:top w:val="nil"/>
              <w:left w:val="nil"/>
              <w:bottom w:val="single" w:sz="4" w:space="0" w:color="auto"/>
              <w:right w:val="single" w:sz="4" w:space="0" w:color="auto"/>
            </w:tcBorders>
            <w:shd w:val="clear" w:color="auto" w:fill="FFFFFF"/>
            <w:noWrap/>
            <w:vAlign w:val="center"/>
          </w:tcPr>
          <w:p w14:paraId="4D443A44" w14:textId="77777777" w:rsidR="00BD327D" w:rsidRPr="00BD327D" w:rsidRDefault="00BD327D" w:rsidP="00BD327D">
            <w:pPr>
              <w:jc w:val="center"/>
              <w:rPr>
                <w:rFonts w:cs="Arial"/>
                <w:sz w:val="20"/>
                <w:szCs w:val="20"/>
              </w:rPr>
            </w:pPr>
            <w:r w:rsidRPr="00BD327D">
              <w:rPr>
                <w:rFonts w:cs="Arial"/>
                <w:sz w:val="20"/>
                <w:szCs w:val="20"/>
              </w:rPr>
              <w:t>88</w:t>
            </w:r>
          </w:p>
        </w:tc>
      </w:tr>
      <w:tr w:rsidR="00BD327D" w:rsidRPr="00BD327D" w14:paraId="351DBFFB" w14:textId="77777777" w:rsidTr="0077070C">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14:paraId="2D84D47A" w14:textId="77777777" w:rsidR="00BD327D" w:rsidRPr="00BD327D" w:rsidRDefault="00BD327D" w:rsidP="00BD327D">
            <w:pPr>
              <w:rPr>
                <w:rFonts w:cs="Arial"/>
                <w:sz w:val="20"/>
                <w:szCs w:val="20"/>
              </w:rPr>
            </w:pPr>
            <w:r w:rsidRPr="00BD327D">
              <w:rPr>
                <w:rFonts w:cs="Arial"/>
                <w:sz w:val="20"/>
                <w:szCs w:val="20"/>
              </w:rPr>
              <w:t>Average Water Consumption Rate (gal/h)</w:t>
            </w:r>
          </w:p>
        </w:tc>
        <w:tc>
          <w:tcPr>
            <w:tcW w:w="1025" w:type="pct"/>
            <w:tcBorders>
              <w:top w:val="nil"/>
              <w:left w:val="nil"/>
              <w:bottom w:val="single" w:sz="4" w:space="0" w:color="auto"/>
              <w:right w:val="single" w:sz="4" w:space="0" w:color="auto"/>
            </w:tcBorders>
            <w:shd w:val="clear" w:color="auto" w:fill="FFFFFF"/>
            <w:noWrap/>
            <w:vAlign w:val="center"/>
          </w:tcPr>
          <w:p w14:paraId="5BD81466" w14:textId="77777777" w:rsidR="00BD327D" w:rsidRPr="00BD327D" w:rsidRDefault="00BD327D" w:rsidP="00BD327D">
            <w:pPr>
              <w:jc w:val="center"/>
              <w:rPr>
                <w:rFonts w:cs="Arial"/>
                <w:sz w:val="20"/>
                <w:szCs w:val="20"/>
              </w:rPr>
            </w:pPr>
            <w:r w:rsidRPr="00BD327D">
              <w:rPr>
                <w:rFonts w:cs="Arial"/>
                <w:sz w:val="20"/>
                <w:szCs w:val="20"/>
              </w:rPr>
              <w:t>40</w:t>
            </w:r>
          </w:p>
        </w:tc>
        <w:tc>
          <w:tcPr>
            <w:tcW w:w="1574" w:type="pct"/>
            <w:tcBorders>
              <w:top w:val="nil"/>
              <w:left w:val="nil"/>
              <w:bottom w:val="single" w:sz="4" w:space="0" w:color="auto"/>
              <w:right w:val="single" w:sz="4" w:space="0" w:color="auto"/>
            </w:tcBorders>
            <w:shd w:val="clear" w:color="auto" w:fill="FFFFFF"/>
            <w:noWrap/>
            <w:vAlign w:val="center"/>
          </w:tcPr>
          <w:p w14:paraId="0B938338" w14:textId="77777777" w:rsidR="00BD327D" w:rsidRPr="00BD327D" w:rsidRDefault="00BD327D" w:rsidP="00BD327D">
            <w:pPr>
              <w:jc w:val="center"/>
              <w:rPr>
                <w:rFonts w:cs="Arial"/>
                <w:sz w:val="20"/>
                <w:szCs w:val="20"/>
              </w:rPr>
            </w:pPr>
            <w:r w:rsidRPr="00BD327D">
              <w:rPr>
                <w:rFonts w:cs="Arial"/>
                <w:sz w:val="20"/>
                <w:szCs w:val="20"/>
              </w:rPr>
              <w:t>2</w:t>
            </w:r>
          </w:p>
        </w:tc>
      </w:tr>
      <w:tr w:rsidR="00BD327D" w:rsidRPr="00BD327D" w14:paraId="50072DA4" w14:textId="77777777" w:rsidTr="0077070C">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14:paraId="515AC258" w14:textId="77777777" w:rsidR="00BD327D" w:rsidRPr="00BD327D" w:rsidRDefault="00BD327D" w:rsidP="00BD327D">
            <w:pPr>
              <w:rPr>
                <w:rFonts w:cs="Arial"/>
                <w:sz w:val="20"/>
                <w:szCs w:val="20"/>
              </w:rPr>
            </w:pPr>
            <w:r w:rsidRPr="00BD327D">
              <w:rPr>
                <w:rFonts w:cs="Arial"/>
                <w:sz w:val="20"/>
                <w:szCs w:val="20"/>
              </w:rPr>
              <w:t>Operating Hours/Day</w:t>
            </w:r>
          </w:p>
        </w:tc>
        <w:tc>
          <w:tcPr>
            <w:tcW w:w="1025" w:type="pct"/>
            <w:tcBorders>
              <w:top w:val="nil"/>
              <w:left w:val="nil"/>
              <w:bottom w:val="single" w:sz="4" w:space="0" w:color="auto"/>
              <w:right w:val="single" w:sz="4" w:space="0" w:color="auto"/>
            </w:tcBorders>
            <w:shd w:val="clear" w:color="auto" w:fill="FFFFFF"/>
            <w:noWrap/>
            <w:vAlign w:val="center"/>
          </w:tcPr>
          <w:p w14:paraId="21DE92B8" w14:textId="77777777" w:rsidR="00BD327D" w:rsidRPr="00BD327D" w:rsidRDefault="00BD327D" w:rsidP="00BD327D">
            <w:pPr>
              <w:jc w:val="center"/>
              <w:rPr>
                <w:rFonts w:cs="Arial"/>
                <w:sz w:val="20"/>
                <w:szCs w:val="20"/>
              </w:rPr>
            </w:pPr>
            <w:r w:rsidRPr="00BD327D">
              <w:rPr>
                <w:rFonts w:cs="Arial"/>
                <w:sz w:val="20"/>
                <w:szCs w:val="20"/>
              </w:rPr>
              <w:t>12</w:t>
            </w:r>
          </w:p>
        </w:tc>
        <w:tc>
          <w:tcPr>
            <w:tcW w:w="1574" w:type="pct"/>
            <w:tcBorders>
              <w:top w:val="nil"/>
              <w:left w:val="nil"/>
              <w:bottom w:val="single" w:sz="4" w:space="0" w:color="auto"/>
              <w:right w:val="single" w:sz="4" w:space="0" w:color="auto"/>
            </w:tcBorders>
            <w:shd w:val="clear" w:color="auto" w:fill="FFFFFF"/>
            <w:noWrap/>
            <w:vAlign w:val="center"/>
          </w:tcPr>
          <w:p w14:paraId="72AF7422" w14:textId="77777777" w:rsidR="00BD327D" w:rsidRPr="00BD327D" w:rsidRDefault="00BD327D" w:rsidP="00BD327D">
            <w:pPr>
              <w:jc w:val="center"/>
              <w:rPr>
                <w:rFonts w:cs="Arial"/>
                <w:sz w:val="20"/>
                <w:szCs w:val="20"/>
              </w:rPr>
            </w:pPr>
            <w:r w:rsidRPr="00BD327D">
              <w:rPr>
                <w:rFonts w:cs="Arial"/>
                <w:sz w:val="20"/>
                <w:szCs w:val="20"/>
              </w:rPr>
              <w:t>12</w:t>
            </w:r>
          </w:p>
        </w:tc>
      </w:tr>
      <w:tr w:rsidR="00BD327D" w:rsidRPr="00BD327D" w14:paraId="61527632" w14:textId="77777777" w:rsidTr="0077070C">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14:paraId="3E6EDEFE" w14:textId="77777777" w:rsidR="00BD327D" w:rsidRPr="00BD327D" w:rsidRDefault="00BD327D" w:rsidP="00BD327D">
            <w:pPr>
              <w:rPr>
                <w:rFonts w:cs="Arial"/>
                <w:sz w:val="20"/>
                <w:szCs w:val="20"/>
              </w:rPr>
            </w:pPr>
            <w:r w:rsidRPr="00BD327D">
              <w:rPr>
                <w:rFonts w:cs="Arial"/>
                <w:sz w:val="20"/>
                <w:szCs w:val="20"/>
              </w:rPr>
              <w:t>Operating Days/Year</w:t>
            </w:r>
          </w:p>
        </w:tc>
        <w:tc>
          <w:tcPr>
            <w:tcW w:w="1025" w:type="pct"/>
            <w:tcBorders>
              <w:top w:val="nil"/>
              <w:left w:val="nil"/>
              <w:bottom w:val="single" w:sz="4" w:space="0" w:color="auto"/>
              <w:right w:val="single" w:sz="4" w:space="0" w:color="auto"/>
            </w:tcBorders>
            <w:shd w:val="clear" w:color="auto" w:fill="FFFFFF"/>
            <w:noWrap/>
            <w:vAlign w:val="center"/>
          </w:tcPr>
          <w:p w14:paraId="3E6D9E20" w14:textId="77777777" w:rsidR="00BD327D" w:rsidRPr="00BD327D" w:rsidRDefault="00BD327D" w:rsidP="00BD327D">
            <w:pPr>
              <w:jc w:val="center"/>
              <w:rPr>
                <w:rFonts w:cs="Arial"/>
                <w:sz w:val="20"/>
                <w:szCs w:val="20"/>
              </w:rPr>
            </w:pPr>
            <w:r w:rsidRPr="00BD327D">
              <w:rPr>
                <w:rFonts w:cs="Arial"/>
                <w:sz w:val="20"/>
                <w:szCs w:val="20"/>
              </w:rPr>
              <w:t>365</w:t>
            </w:r>
          </w:p>
        </w:tc>
        <w:tc>
          <w:tcPr>
            <w:tcW w:w="1574" w:type="pct"/>
            <w:tcBorders>
              <w:top w:val="nil"/>
              <w:left w:val="nil"/>
              <w:bottom w:val="single" w:sz="4" w:space="0" w:color="auto"/>
              <w:right w:val="single" w:sz="4" w:space="0" w:color="auto"/>
            </w:tcBorders>
            <w:shd w:val="clear" w:color="auto" w:fill="FFFFFF"/>
            <w:noWrap/>
            <w:vAlign w:val="center"/>
          </w:tcPr>
          <w:p w14:paraId="0E580207" w14:textId="77777777" w:rsidR="00BD327D" w:rsidRPr="00BD327D" w:rsidRDefault="00BD327D" w:rsidP="00BD327D">
            <w:pPr>
              <w:jc w:val="center"/>
              <w:rPr>
                <w:rFonts w:cs="Arial"/>
                <w:sz w:val="20"/>
                <w:szCs w:val="20"/>
              </w:rPr>
            </w:pPr>
            <w:r w:rsidRPr="00BD327D">
              <w:rPr>
                <w:rFonts w:cs="Arial"/>
                <w:sz w:val="20"/>
                <w:szCs w:val="20"/>
              </w:rPr>
              <w:t>365</w:t>
            </w:r>
          </w:p>
        </w:tc>
      </w:tr>
      <w:tr w:rsidR="00BD327D" w:rsidRPr="00BD327D" w14:paraId="2CD707F6" w14:textId="77777777" w:rsidTr="0077070C">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14:paraId="338D4A16" w14:textId="77777777" w:rsidR="00BD327D" w:rsidRPr="00BD327D" w:rsidRDefault="00BD327D" w:rsidP="00BD327D">
            <w:pPr>
              <w:rPr>
                <w:rFonts w:cs="Arial"/>
                <w:sz w:val="20"/>
                <w:szCs w:val="20"/>
              </w:rPr>
            </w:pPr>
            <w:r w:rsidRPr="00BD327D">
              <w:rPr>
                <w:rFonts w:cs="Arial"/>
                <w:sz w:val="20"/>
                <w:szCs w:val="20"/>
              </w:rPr>
              <w:t>Number of Preheats/Day</w:t>
            </w:r>
          </w:p>
        </w:tc>
        <w:tc>
          <w:tcPr>
            <w:tcW w:w="1025" w:type="pct"/>
            <w:tcBorders>
              <w:top w:val="nil"/>
              <w:left w:val="nil"/>
              <w:bottom w:val="single" w:sz="4" w:space="0" w:color="auto"/>
              <w:right w:val="single" w:sz="4" w:space="0" w:color="auto"/>
            </w:tcBorders>
            <w:shd w:val="clear" w:color="auto" w:fill="FFFFFF"/>
            <w:noWrap/>
            <w:vAlign w:val="center"/>
          </w:tcPr>
          <w:p w14:paraId="4E5FF360" w14:textId="77777777" w:rsidR="00BD327D" w:rsidRPr="00BD327D" w:rsidRDefault="00BD327D" w:rsidP="00BD327D">
            <w:pPr>
              <w:jc w:val="center"/>
              <w:rPr>
                <w:rFonts w:cs="Arial"/>
                <w:sz w:val="20"/>
                <w:szCs w:val="20"/>
              </w:rPr>
            </w:pPr>
            <w:r w:rsidRPr="00BD327D">
              <w:rPr>
                <w:rFonts w:cs="Arial"/>
                <w:sz w:val="20"/>
                <w:szCs w:val="20"/>
              </w:rPr>
              <w:t>1</w:t>
            </w:r>
          </w:p>
        </w:tc>
        <w:tc>
          <w:tcPr>
            <w:tcW w:w="1574" w:type="pct"/>
            <w:tcBorders>
              <w:top w:val="nil"/>
              <w:left w:val="nil"/>
              <w:bottom w:val="single" w:sz="4" w:space="0" w:color="auto"/>
              <w:right w:val="single" w:sz="4" w:space="0" w:color="auto"/>
            </w:tcBorders>
            <w:shd w:val="clear" w:color="auto" w:fill="FFFFFF"/>
            <w:noWrap/>
            <w:vAlign w:val="center"/>
          </w:tcPr>
          <w:p w14:paraId="52088B5B" w14:textId="77777777" w:rsidR="00BD327D" w:rsidRPr="00BD327D" w:rsidRDefault="00BD327D" w:rsidP="00BD327D">
            <w:pPr>
              <w:jc w:val="center"/>
              <w:rPr>
                <w:rFonts w:cs="Arial"/>
                <w:sz w:val="20"/>
                <w:szCs w:val="20"/>
              </w:rPr>
            </w:pPr>
            <w:r w:rsidRPr="00BD327D">
              <w:rPr>
                <w:rFonts w:cs="Arial"/>
                <w:sz w:val="20"/>
                <w:szCs w:val="20"/>
              </w:rPr>
              <w:t>1</w:t>
            </w:r>
          </w:p>
        </w:tc>
      </w:tr>
      <w:tr w:rsidR="00BD327D" w:rsidRPr="00BD327D" w14:paraId="6618F1E1" w14:textId="77777777" w:rsidTr="0077070C">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14:paraId="50594368" w14:textId="77777777" w:rsidR="00BD327D" w:rsidRPr="00BD327D" w:rsidRDefault="00BD327D" w:rsidP="00BD327D">
            <w:pPr>
              <w:rPr>
                <w:rFonts w:cs="Arial"/>
                <w:sz w:val="20"/>
                <w:szCs w:val="20"/>
              </w:rPr>
            </w:pPr>
            <w:r w:rsidRPr="00BD327D">
              <w:rPr>
                <w:rFonts w:cs="Arial"/>
                <w:sz w:val="20"/>
                <w:szCs w:val="20"/>
              </w:rPr>
              <w:t>Pounds of Food Cooked per Day</w:t>
            </w:r>
          </w:p>
        </w:tc>
        <w:tc>
          <w:tcPr>
            <w:tcW w:w="1025" w:type="pct"/>
            <w:tcBorders>
              <w:top w:val="nil"/>
              <w:left w:val="nil"/>
              <w:bottom w:val="single" w:sz="4" w:space="0" w:color="auto"/>
              <w:right w:val="single" w:sz="4" w:space="0" w:color="auto"/>
            </w:tcBorders>
            <w:shd w:val="clear" w:color="auto" w:fill="FFFFFF"/>
            <w:noWrap/>
            <w:vAlign w:val="center"/>
          </w:tcPr>
          <w:p w14:paraId="0B7BBADC" w14:textId="77777777" w:rsidR="00BD327D" w:rsidRPr="00BD327D" w:rsidRDefault="00BD327D" w:rsidP="00BD327D">
            <w:pPr>
              <w:jc w:val="center"/>
              <w:rPr>
                <w:rFonts w:cs="Arial"/>
                <w:sz w:val="20"/>
                <w:szCs w:val="20"/>
              </w:rPr>
            </w:pPr>
            <w:r w:rsidRPr="00BD327D">
              <w:rPr>
                <w:rFonts w:cs="Arial"/>
                <w:sz w:val="20"/>
                <w:szCs w:val="20"/>
              </w:rPr>
              <w:t>100</w:t>
            </w:r>
          </w:p>
        </w:tc>
        <w:tc>
          <w:tcPr>
            <w:tcW w:w="1574" w:type="pct"/>
            <w:tcBorders>
              <w:top w:val="nil"/>
              <w:left w:val="nil"/>
              <w:bottom w:val="single" w:sz="4" w:space="0" w:color="auto"/>
              <w:right w:val="single" w:sz="4" w:space="0" w:color="auto"/>
            </w:tcBorders>
            <w:shd w:val="clear" w:color="auto" w:fill="FFFFFF"/>
            <w:noWrap/>
            <w:vAlign w:val="center"/>
          </w:tcPr>
          <w:p w14:paraId="24BC47BD" w14:textId="77777777" w:rsidR="00BD327D" w:rsidRPr="00BD327D" w:rsidRDefault="00BD327D" w:rsidP="00BD327D">
            <w:pPr>
              <w:jc w:val="center"/>
              <w:rPr>
                <w:rFonts w:cs="Arial"/>
                <w:sz w:val="20"/>
                <w:szCs w:val="20"/>
              </w:rPr>
            </w:pPr>
            <w:r w:rsidRPr="00BD327D">
              <w:rPr>
                <w:rFonts w:cs="Arial"/>
                <w:sz w:val="20"/>
                <w:szCs w:val="20"/>
              </w:rPr>
              <w:t>100</w:t>
            </w:r>
          </w:p>
        </w:tc>
      </w:tr>
      <w:tr w:rsidR="00BD327D" w:rsidRPr="00BD327D" w14:paraId="452BC586" w14:textId="77777777" w:rsidTr="0077070C">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14:paraId="660424DF" w14:textId="77777777" w:rsidR="00BD327D" w:rsidRPr="00BD327D" w:rsidRDefault="00BD327D" w:rsidP="00BD327D">
            <w:pPr>
              <w:rPr>
                <w:rFonts w:cs="Arial"/>
                <w:sz w:val="20"/>
                <w:szCs w:val="20"/>
              </w:rPr>
            </w:pPr>
            <w:r w:rsidRPr="00BD327D">
              <w:rPr>
                <w:rFonts w:cs="Arial"/>
                <w:sz w:val="20"/>
                <w:szCs w:val="20"/>
              </w:rPr>
              <w:t>Electric Cost ($/kWh)</w:t>
            </w:r>
          </w:p>
        </w:tc>
        <w:tc>
          <w:tcPr>
            <w:tcW w:w="1025" w:type="pct"/>
            <w:tcBorders>
              <w:top w:val="nil"/>
              <w:left w:val="nil"/>
              <w:bottom w:val="single" w:sz="4" w:space="0" w:color="auto"/>
              <w:right w:val="single" w:sz="4" w:space="0" w:color="auto"/>
            </w:tcBorders>
            <w:shd w:val="clear" w:color="auto" w:fill="FFFFFF"/>
            <w:noWrap/>
            <w:vAlign w:val="center"/>
          </w:tcPr>
          <w:p w14:paraId="48075A93" w14:textId="77777777" w:rsidR="00BD327D" w:rsidRPr="00BD327D" w:rsidRDefault="00BD327D" w:rsidP="00BD327D">
            <w:pPr>
              <w:jc w:val="center"/>
              <w:rPr>
                <w:rFonts w:cs="Arial"/>
                <w:sz w:val="20"/>
                <w:szCs w:val="20"/>
              </w:rPr>
            </w:pPr>
            <w:r w:rsidRPr="00BD327D">
              <w:rPr>
                <w:rFonts w:cs="Arial"/>
                <w:sz w:val="20"/>
                <w:szCs w:val="20"/>
              </w:rPr>
              <w:t>$0.13</w:t>
            </w:r>
          </w:p>
        </w:tc>
        <w:tc>
          <w:tcPr>
            <w:tcW w:w="1574" w:type="pct"/>
            <w:tcBorders>
              <w:top w:val="nil"/>
              <w:left w:val="nil"/>
              <w:bottom w:val="single" w:sz="4" w:space="0" w:color="auto"/>
              <w:right w:val="single" w:sz="4" w:space="0" w:color="auto"/>
            </w:tcBorders>
            <w:shd w:val="clear" w:color="auto" w:fill="FFFFFF"/>
            <w:noWrap/>
            <w:vAlign w:val="center"/>
          </w:tcPr>
          <w:p w14:paraId="5D2A91E4" w14:textId="77777777" w:rsidR="00BD327D" w:rsidRPr="00BD327D" w:rsidRDefault="00BD327D" w:rsidP="00BD327D">
            <w:pPr>
              <w:jc w:val="center"/>
              <w:rPr>
                <w:rFonts w:cs="Arial"/>
                <w:sz w:val="20"/>
                <w:szCs w:val="20"/>
              </w:rPr>
            </w:pPr>
            <w:r w:rsidRPr="00BD327D">
              <w:rPr>
                <w:rFonts w:cs="Arial"/>
                <w:sz w:val="20"/>
                <w:szCs w:val="20"/>
              </w:rPr>
              <w:t>$0.13</w:t>
            </w:r>
          </w:p>
        </w:tc>
      </w:tr>
      <w:tr w:rsidR="00BD327D" w:rsidRPr="00BD327D" w14:paraId="1CDB192A" w14:textId="77777777" w:rsidTr="0077070C">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14:paraId="3B457C86" w14:textId="77777777" w:rsidR="00BD327D" w:rsidRPr="00BD327D" w:rsidRDefault="00BD327D" w:rsidP="00BD327D">
            <w:pPr>
              <w:rPr>
                <w:rFonts w:cs="Arial"/>
                <w:sz w:val="20"/>
                <w:szCs w:val="20"/>
              </w:rPr>
            </w:pPr>
            <w:r w:rsidRPr="00BD327D">
              <w:rPr>
                <w:rFonts w:cs="Arial"/>
                <w:sz w:val="20"/>
                <w:szCs w:val="20"/>
              </w:rPr>
              <w:t>Water/Sewer Cost ($/CCF)</w:t>
            </w:r>
          </w:p>
        </w:tc>
        <w:tc>
          <w:tcPr>
            <w:tcW w:w="1025" w:type="pct"/>
            <w:tcBorders>
              <w:top w:val="nil"/>
              <w:left w:val="nil"/>
              <w:bottom w:val="single" w:sz="4" w:space="0" w:color="auto"/>
              <w:right w:val="single" w:sz="4" w:space="0" w:color="auto"/>
            </w:tcBorders>
            <w:shd w:val="clear" w:color="auto" w:fill="FFFFFF"/>
            <w:noWrap/>
            <w:vAlign w:val="center"/>
          </w:tcPr>
          <w:p w14:paraId="73C6E829" w14:textId="77777777" w:rsidR="00BD327D" w:rsidRPr="00BD327D" w:rsidRDefault="00BD327D" w:rsidP="00BD327D">
            <w:pPr>
              <w:jc w:val="center"/>
              <w:rPr>
                <w:rFonts w:cs="Arial"/>
                <w:sz w:val="20"/>
                <w:szCs w:val="20"/>
              </w:rPr>
            </w:pPr>
            <w:r w:rsidRPr="00BD327D">
              <w:rPr>
                <w:rFonts w:cs="Arial"/>
                <w:sz w:val="20"/>
                <w:szCs w:val="20"/>
              </w:rPr>
              <w:t>$5.00</w:t>
            </w:r>
          </w:p>
        </w:tc>
        <w:tc>
          <w:tcPr>
            <w:tcW w:w="1574" w:type="pct"/>
            <w:tcBorders>
              <w:top w:val="nil"/>
              <w:left w:val="nil"/>
              <w:bottom w:val="single" w:sz="4" w:space="0" w:color="auto"/>
              <w:right w:val="single" w:sz="4" w:space="0" w:color="auto"/>
            </w:tcBorders>
            <w:shd w:val="clear" w:color="auto" w:fill="FFFFFF"/>
            <w:noWrap/>
            <w:vAlign w:val="center"/>
          </w:tcPr>
          <w:p w14:paraId="30C551AD" w14:textId="77777777" w:rsidR="00BD327D" w:rsidRPr="00BD327D" w:rsidRDefault="00BD327D" w:rsidP="00BD327D">
            <w:pPr>
              <w:jc w:val="center"/>
              <w:rPr>
                <w:rFonts w:cs="Arial"/>
                <w:sz w:val="20"/>
                <w:szCs w:val="20"/>
              </w:rPr>
            </w:pPr>
            <w:r w:rsidRPr="00BD327D">
              <w:rPr>
                <w:rFonts w:cs="Arial"/>
                <w:sz w:val="20"/>
                <w:szCs w:val="20"/>
              </w:rPr>
              <w:t>$5.00</w:t>
            </w:r>
          </w:p>
        </w:tc>
      </w:tr>
      <w:tr w:rsidR="00BD327D" w:rsidRPr="00BD327D" w14:paraId="04AB80C4" w14:textId="77777777" w:rsidTr="0077070C">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14:paraId="1C612665" w14:textId="77777777" w:rsidR="00BD327D" w:rsidRPr="00BD327D" w:rsidRDefault="00BD327D" w:rsidP="00BD327D">
            <w:pPr>
              <w:rPr>
                <w:rFonts w:cs="Arial"/>
                <w:sz w:val="20"/>
                <w:szCs w:val="20"/>
              </w:rPr>
            </w:pPr>
            <w:r w:rsidRPr="00BD327D">
              <w:rPr>
                <w:rFonts w:cs="Arial"/>
                <w:sz w:val="20"/>
                <w:szCs w:val="20"/>
              </w:rPr>
              <w:t>ASTM Energy to Food (kWh/lb)</w:t>
            </w:r>
          </w:p>
        </w:tc>
        <w:tc>
          <w:tcPr>
            <w:tcW w:w="1025" w:type="pct"/>
            <w:tcBorders>
              <w:top w:val="nil"/>
              <w:left w:val="nil"/>
              <w:bottom w:val="single" w:sz="4" w:space="0" w:color="auto"/>
              <w:right w:val="single" w:sz="4" w:space="0" w:color="auto"/>
            </w:tcBorders>
            <w:shd w:val="clear" w:color="auto" w:fill="FFFFFF"/>
            <w:noWrap/>
            <w:vAlign w:val="center"/>
          </w:tcPr>
          <w:p w14:paraId="560AA4C4" w14:textId="77777777" w:rsidR="00BD327D" w:rsidRPr="00BD327D" w:rsidRDefault="00BD327D" w:rsidP="00BD327D">
            <w:pPr>
              <w:jc w:val="center"/>
              <w:rPr>
                <w:rFonts w:cs="Arial"/>
                <w:sz w:val="20"/>
                <w:szCs w:val="20"/>
              </w:rPr>
            </w:pPr>
            <w:r w:rsidRPr="00BD327D">
              <w:rPr>
                <w:rFonts w:cs="Arial"/>
                <w:sz w:val="20"/>
                <w:szCs w:val="20"/>
              </w:rPr>
              <w:t>0.0308</w:t>
            </w:r>
          </w:p>
        </w:tc>
        <w:tc>
          <w:tcPr>
            <w:tcW w:w="1574" w:type="pct"/>
            <w:tcBorders>
              <w:top w:val="nil"/>
              <w:left w:val="nil"/>
              <w:bottom w:val="single" w:sz="4" w:space="0" w:color="auto"/>
              <w:right w:val="single" w:sz="4" w:space="0" w:color="auto"/>
            </w:tcBorders>
            <w:shd w:val="clear" w:color="auto" w:fill="FFFFFF"/>
            <w:noWrap/>
            <w:vAlign w:val="center"/>
          </w:tcPr>
          <w:p w14:paraId="715FD641" w14:textId="77777777" w:rsidR="00BD327D" w:rsidRPr="00BD327D" w:rsidRDefault="00BD327D" w:rsidP="00BD327D">
            <w:pPr>
              <w:jc w:val="center"/>
              <w:rPr>
                <w:rFonts w:cs="Arial"/>
                <w:sz w:val="20"/>
                <w:szCs w:val="20"/>
              </w:rPr>
            </w:pPr>
            <w:r w:rsidRPr="00BD327D">
              <w:rPr>
                <w:rFonts w:cs="Arial"/>
                <w:sz w:val="20"/>
                <w:szCs w:val="20"/>
              </w:rPr>
              <w:t>0.0308</w:t>
            </w:r>
          </w:p>
        </w:tc>
      </w:tr>
      <w:tr w:rsidR="00BD327D" w:rsidRPr="00BD327D" w14:paraId="091A0890" w14:textId="77777777" w:rsidTr="0077070C">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14:paraId="42778A23" w14:textId="77777777" w:rsidR="00BD327D" w:rsidRPr="00BD327D" w:rsidRDefault="00BD327D" w:rsidP="00BD327D">
            <w:pPr>
              <w:rPr>
                <w:rFonts w:cs="Arial"/>
                <w:sz w:val="20"/>
                <w:szCs w:val="20"/>
              </w:rPr>
            </w:pPr>
            <w:r w:rsidRPr="00BD327D">
              <w:rPr>
                <w:rFonts w:cs="Arial"/>
                <w:sz w:val="20"/>
                <w:szCs w:val="20"/>
              </w:rPr>
              <w:t>Percentage of Time in Constant Steam Mode</w:t>
            </w:r>
          </w:p>
          <w:p w14:paraId="7EFB3D9F" w14:textId="77777777" w:rsidR="00BD327D" w:rsidRPr="00BD327D" w:rsidRDefault="00BD327D" w:rsidP="00BD327D">
            <w:pPr>
              <w:rPr>
                <w:rFonts w:cs="Arial"/>
                <w:sz w:val="20"/>
                <w:szCs w:val="20"/>
              </w:rPr>
            </w:pPr>
          </w:p>
        </w:tc>
        <w:tc>
          <w:tcPr>
            <w:tcW w:w="1025" w:type="pct"/>
            <w:tcBorders>
              <w:top w:val="nil"/>
              <w:left w:val="nil"/>
              <w:bottom w:val="single" w:sz="4" w:space="0" w:color="auto"/>
              <w:right w:val="single" w:sz="4" w:space="0" w:color="auto"/>
            </w:tcBorders>
            <w:shd w:val="clear" w:color="auto" w:fill="FFFFFF"/>
            <w:noWrap/>
            <w:vAlign w:val="center"/>
          </w:tcPr>
          <w:p w14:paraId="077805F6" w14:textId="77777777" w:rsidR="00BD327D" w:rsidRPr="00BD327D" w:rsidRDefault="00BD327D" w:rsidP="00BD327D">
            <w:pPr>
              <w:jc w:val="center"/>
              <w:rPr>
                <w:rFonts w:cs="Arial"/>
                <w:sz w:val="20"/>
                <w:szCs w:val="20"/>
              </w:rPr>
            </w:pPr>
            <w:r w:rsidRPr="00BD327D">
              <w:rPr>
                <w:rFonts w:cs="Arial"/>
                <w:sz w:val="20"/>
                <w:szCs w:val="20"/>
              </w:rPr>
              <w:t>0.90</w:t>
            </w:r>
          </w:p>
        </w:tc>
        <w:tc>
          <w:tcPr>
            <w:tcW w:w="1574" w:type="pct"/>
            <w:tcBorders>
              <w:top w:val="nil"/>
              <w:left w:val="nil"/>
              <w:bottom w:val="single" w:sz="4" w:space="0" w:color="auto"/>
              <w:right w:val="single" w:sz="4" w:space="0" w:color="auto"/>
            </w:tcBorders>
            <w:shd w:val="clear" w:color="auto" w:fill="FFFFFF"/>
            <w:noWrap/>
            <w:vAlign w:val="center"/>
          </w:tcPr>
          <w:p w14:paraId="228951F6" w14:textId="77777777" w:rsidR="00BD327D" w:rsidRPr="00BD327D" w:rsidRDefault="00BD327D" w:rsidP="00BD327D">
            <w:pPr>
              <w:jc w:val="center"/>
              <w:rPr>
                <w:rFonts w:cs="Arial"/>
                <w:sz w:val="20"/>
                <w:szCs w:val="20"/>
              </w:rPr>
            </w:pPr>
            <w:r w:rsidRPr="00BD327D">
              <w:rPr>
                <w:rFonts w:cs="Arial"/>
                <w:sz w:val="20"/>
                <w:szCs w:val="20"/>
              </w:rPr>
              <w:t>-</w:t>
            </w:r>
          </w:p>
        </w:tc>
      </w:tr>
      <w:tr w:rsidR="00BD327D" w:rsidRPr="00BD327D" w14:paraId="1E86C1CF" w14:textId="77777777" w:rsidTr="0077070C">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14:paraId="46C726A6" w14:textId="77777777" w:rsidR="00BD327D" w:rsidRPr="00BD327D" w:rsidRDefault="00BD327D" w:rsidP="00BD327D">
            <w:pPr>
              <w:rPr>
                <w:rFonts w:cs="Arial"/>
                <w:sz w:val="20"/>
                <w:szCs w:val="20"/>
              </w:rPr>
            </w:pPr>
            <w:r w:rsidRPr="00BD327D">
              <w:rPr>
                <w:rFonts w:cs="Arial"/>
                <w:sz w:val="20"/>
                <w:szCs w:val="20"/>
              </w:rPr>
              <w:t>Daily Energy Consumption (kWh)</w:t>
            </w:r>
          </w:p>
        </w:tc>
        <w:tc>
          <w:tcPr>
            <w:tcW w:w="1025" w:type="pct"/>
            <w:tcBorders>
              <w:top w:val="nil"/>
              <w:left w:val="nil"/>
              <w:bottom w:val="single" w:sz="4" w:space="0" w:color="auto"/>
              <w:right w:val="single" w:sz="4" w:space="0" w:color="auto"/>
            </w:tcBorders>
            <w:shd w:val="clear" w:color="auto" w:fill="FFFFFF"/>
            <w:noWrap/>
            <w:vAlign w:val="center"/>
          </w:tcPr>
          <w:p w14:paraId="612279D5" w14:textId="77777777" w:rsidR="00BD327D" w:rsidRPr="00BD327D" w:rsidRDefault="00BD327D" w:rsidP="00BD327D">
            <w:pPr>
              <w:jc w:val="center"/>
              <w:rPr>
                <w:rFonts w:cs="Arial"/>
                <w:sz w:val="20"/>
                <w:szCs w:val="20"/>
              </w:rPr>
            </w:pPr>
            <w:r w:rsidRPr="00BD327D">
              <w:rPr>
                <w:rFonts w:cs="Arial"/>
                <w:sz w:val="20"/>
                <w:szCs w:val="20"/>
              </w:rPr>
              <w:t>91.4</w:t>
            </w:r>
          </w:p>
        </w:tc>
        <w:tc>
          <w:tcPr>
            <w:tcW w:w="1574" w:type="pct"/>
            <w:tcBorders>
              <w:top w:val="nil"/>
              <w:left w:val="nil"/>
              <w:bottom w:val="single" w:sz="4" w:space="0" w:color="auto"/>
              <w:right w:val="single" w:sz="4" w:space="0" w:color="auto"/>
            </w:tcBorders>
            <w:shd w:val="clear" w:color="auto" w:fill="FFFFFF"/>
            <w:noWrap/>
            <w:vAlign w:val="center"/>
          </w:tcPr>
          <w:p w14:paraId="02A8BDD2" w14:textId="77777777" w:rsidR="00BD327D" w:rsidRPr="00BD327D" w:rsidRDefault="00BD327D" w:rsidP="00BD327D">
            <w:pPr>
              <w:jc w:val="center"/>
              <w:rPr>
                <w:rFonts w:cs="Arial"/>
                <w:sz w:val="20"/>
                <w:szCs w:val="20"/>
              </w:rPr>
            </w:pPr>
            <w:r w:rsidRPr="00BD327D">
              <w:rPr>
                <w:rFonts w:cs="Arial"/>
                <w:sz w:val="20"/>
                <w:szCs w:val="20"/>
              </w:rPr>
              <w:t>8.8</w:t>
            </w:r>
          </w:p>
        </w:tc>
      </w:tr>
      <w:tr w:rsidR="00BD327D" w:rsidRPr="00BD327D" w14:paraId="57FF02F1" w14:textId="77777777" w:rsidTr="0077070C">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14:paraId="32C5F599" w14:textId="77777777" w:rsidR="00BD327D" w:rsidRPr="00BD327D" w:rsidRDefault="00BD327D" w:rsidP="00BD327D">
            <w:pPr>
              <w:rPr>
                <w:rFonts w:cs="Arial"/>
                <w:sz w:val="20"/>
                <w:szCs w:val="20"/>
              </w:rPr>
            </w:pPr>
            <w:r w:rsidRPr="00BD327D">
              <w:rPr>
                <w:rFonts w:cs="Arial"/>
                <w:sz w:val="20"/>
                <w:szCs w:val="20"/>
              </w:rPr>
              <w:t>Average Demand (kW)</w:t>
            </w:r>
          </w:p>
        </w:tc>
        <w:tc>
          <w:tcPr>
            <w:tcW w:w="1025" w:type="pct"/>
            <w:tcBorders>
              <w:top w:val="nil"/>
              <w:left w:val="nil"/>
              <w:bottom w:val="single" w:sz="4" w:space="0" w:color="auto"/>
              <w:right w:val="single" w:sz="4" w:space="0" w:color="auto"/>
            </w:tcBorders>
            <w:shd w:val="clear" w:color="auto" w:fill="FFFFFF"/>
            <w:noWrap/>
            <w:vAlign w:val="center"/>
          </w:tcPr>
          <w:p w14:paraId="6F6BBF6D" w14:textId="77777777" w:rsidR="00BD327D" w:rsidRPr="00BD327D" w:rsidRDefault="00BD327D" w:rsidP="00BD327D">
            <w:pPr>
              <w:jc w:val="center"/>
              <w:rPr>
                <w:rFonts w:cs="Arial"/>
                <w:sz w:val="20"/>
                <w:szCs w:val="20"/>
              </w:rPr>
            </w:pPr>
            <w:r w:rsidRPr="00BD327D">
              <w:rPr>
                <w:rFonts w:cs="Arial"/>
                <w:sz w:val="20"/>
                <w:szCs w:val="20"/>
              </w:rPr>
              <w:t>7.6</w:t>
            </w:r>
          </w:p>
        </w:tc>
        <w:tc>
          <w:tcPr>
            <w:tcW w:w="1574" w:type="pct"/>
            <w:tcBorders>
              <w:top w:val="nil"/>
              <w:left w:val="nil"/>
              <w:bottom w:val="single" w:sz="4" w:space="0" w:color="auto"/>
              <w:right w:val="single" w:sz="4" w:space="0" w:color="auto"/>
            </w:tcBorders>
            <w:shd w:val="clear" w:color="auto" w:fill="FFFFFF"/>
            <w:noWrap/>
            <w:vAlign w:val="center"/>
          </w:tcPr>
          <w:p w14:paraId="139BB86E" w14:textId="77777777" w:rsidR="00BD327D" w:rsidRPr="00BD327D" w:rsidRDefault="00BD327D" w:rsidP="00BD327D">
            <w:pPr>
              <w:jc w:val="center"/>
              <w:rPr>
                <w:rFonts w:cs="Arial"/>
                <w:sz w:val="20"/>
                <w:szCs w:val="20"/>
              </w:rPr>
            </w:pPr>
            <w:r w:rsidRPr="00BD327D">
              <w:rPr>
                <w:rFonts w:cs="Arial"/>
                <w:sz w:val="20"/>
                <w:szCs w:val="20"/>
              </w:rPr>
              <w:t>0.7</w:t>
            </w:r>
          </w:p>
        </w:tc>
      </w:tr>
      <w:tr w:rsidR="00BD327D" w:rsidRPr="00BD327D" w14:paraId="2BD7D6DE" w14:textId="77777777" w:rsidTr="0077070C">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14:paraId="6D20AD1E" w14:textId="77777777" w:rsidR="00BD327D" w:rsidRPr="00BD327D" w:rsidRDefault="00BD327D" w:rsidP="00BD327D">
            <w:pPr>
              <w:rPr>
                <w:rFonts w:cs="Arial"/>
                <w:sz w:val="20"/>
                <w:szCs w:val="20"/>
              </w:rPr>
            </w:pPr>
            <w:r w:rsidRPr="00BD327D">
              <w:rPr>
                <w:rFonts w:cs="Arial"/>
                <w:sz w:val="20"/>
                <w:szCs w:val="20"/>
              </w:rPr>
              <w:t>Estimated Demand Reduction (kW)</w:t>
            </w:r>
          </w:p>
        </w:tc>
        <w:tc>
          <w:tcPr>
            <w:tcW w:w="1025" w:type="pct"/>
            <w:tcBorders>
              <w:top w:val="nil"/>
              <w:left w:val="nil"/>
              <w:bottom w:val="single" w:sz="4" w:space="0" w:color="auto"/>
              <w:right w:val="single" w:sz="4" w:space="0" w:color="auto"/>
            </w:tcBorders>
            <w:shd w:val="clear" w:color="auto" w:fill="FFFFFF"/>
            <w:noWrap/>
            <w:vAlign w:val="center"/>
          </w:tcPr>
          <w:p w14:paraId="199E4260" w14:textId="77777777" w:rsidR="00BD327D" w:rsidRPr="00BD327D" w:rsidRDefault="00BD327D" w:rsidP="00BD327D">
            <w:pPr>
              <w:jc w:val="center"/>
              <w:rPr>
                <w:rFonts w:cs="Arial"/>
                <w:sz w:val="20"/>
                <w:szCs w:val="20"/>
              </w:rPr>
            </w:pPr>
            <w:r w:rsidRPr="00BD327D">
              <w:rPr>
                <w:rFonts w:cs="Arial"/>
                <w:sz w:val="20"/>
                <w:szCs w:val="20"/>
              </w:rPr>
              <w:t>-</w:t>
            </w:r>
          </w:p>
        </w:tc>
        <w:tc>
          <w:tcPr>
            <w:tcW w:w="1574" w:type="pct"/>
            <w:tcBorders>
              <w:top w:val="nil"/>
              <w:left w:val="nil"/>
              <w:bottom w:val="single" w:sz="4" w:space="0" w:color="auto"/>
              <w:right w:val="single" w:sz="4" w:space="0" w:color="auto"/>
            </w:tcBorders>
            <w:shd w:val="clear" w:color="auto" w:fill="FFFFFF"/>
            <w:noWrap/>
            <w:vAlign w:val="center"/>
          </w:tcPr>
          <w:p w14:paraId="676514B2" w14:textId="77777777" w:rsidR="00BD327D" w:rsidRPr="00BD327D" w:rsidRDefault="00BD327D" w:rsidP="00BD327D">
            <w:pPr>
              <w:jc w:val="center"/>
              <w:rPr>
                <w:rFonts w:cs="Arial"/>
                <w:sz w:val="20"/>
                <w:szCs w:val="20"/>
              </w:rPr>
            </w:pPr>
            <w:r w:rsidRPr="00BD327D">
              <w:rPr>
                <w:rFonts w:cs="Arial"/>
                <w:sz w:val="20"/>
                <w:szCs w:val="20"/>
              </w:rPr>
              <w:t>6.9</w:t>
            </w:r>
          </w:p>
        </w:tc>
      </w:tr>
      <w:tr w:rsidR="00BD327D" w:rsidRPr="00BD327D" w14:paraId="2C4558E6" w14:textId="77777777" w:rsidTr="0077070C">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14:paraId="125AD333" w14:textId="77777777" w:rsidR="00BD327D" w:rsidRPr="00BD327D" w:rsidRDefault="00BD327D" w:rsidP="00BD327D">
            <w:pPr>
              <w:rPr>
                <w:rFonts w:cs="Arial"/>
                <w:sz w:val="20"/>
                <w:szCs w:val="20"/>
              </w:rPr>
            </w:pPr>
            <w:r w:rsidRPr="00BD327D">
              <w:rPr>
                <w:rFonts w:cs="Arial"/>
                <w:sz w:val="20"/>
                <w:szCs w:val="20"/>
              </w:rPr>
              <w:t>Annual Energy Consumption (kWh)</w:t>
            </w:r>
          </w:p>
        </w:tc>
        <w:tc>
          <w:tcPr>
            <w:tcW w:w="1025" w:type="pct"/>
            <w:tcBorders>
              <w:top w:val="nil"/>
              <w:left w:val="nil"/>
              <w:bottom w:val="single" w:sz="4" w:space="0" w:color="auto"/>
              <w:right w:val="single" w:sz="4" w:space="0" w:color="auto"/>
            </w:tcBorders>
            <w:shd w:val="clear" w:color="auto" w:fill="FFFFFF"/>
            <w:noWrap/>
            <w:vAlign w:val="center"/>
          </w:tcPr>
          <w:p w14:paraId="4165091E" w14:textId="77777777" w:rsidR="00BD327D" w:rsidRPr="00BD327D" w:rsidRDefault="00BD327D" w:rsidP="00BD327D">
            <w:pPr>
              <w:jc w:val="center"/>
              <w:rPr>
                <w:rFonts w:cs="Arial"/>
                <w:sz w:val="20"/>
                <w:szCs w:val="20"/>
              </w:rPr>
            </w:pPr>
            <w:r w:rsidRPr="00BD327D">
              <w:rPr>
                <w:rFonts w:cs="Arial"/>
                <w:sz w:val="20"/>
                <w:szCs w:val="20"/>
              </w:rPr>
              <w:t>33,364</w:t>
            </w:r>
          </w:p>
        </w:tc>
        <w:tc>
          <w:tcPr>
            <w:tcW w:w="1574" w:type="pct"/>
            <w:tcBorders>
              <w:top w:val="nil"/>
              <w:left w:val="nil"/>
              <w:bottom w:val="single" w:sz="4" w:space="0" w:color="auto"/>
              <w:right w:val="single" w:sz="4" w:space="0" w:color="auto"/>
            </w:tcBorders>
            <w:shd w:val="clear" w:color="auto" w:fill="FFFFFF"/>
            <w:noWrap/>
            <w:vAlign w:val="center"/>
          </w:tcPr>
          <w:p w14:paraId="5C1BA993" w14:textId="77777777" w:rsidR="00BD327D" w:rsidRPr="00BD327D" w:rsidRDefault="00BD327D" w:rsidP="00BD327D">
            <w:pPr>
              <w:jc w:val="center"/>
              <w:rPr>
                <w:rFonts w:cs="Arial"/>
                <w:sz w:val="20"/>
                <w:szCs w:val="20"/>
              </w:rPr>
            </w:pPr>
            <w:r w:rsidRPr="00BD327D">
              <w:rPr>
                <w:rFonts w:cs="Arial"/>
                <w:sz w:val="20"/>
                <w:szCs w:val="20"/>
              </w:rPr>
              <w:t>3,208</w:t>
            </w:r>
          </w:p>
        </w:tc>
      </w:tr>
      <w:tr w:rsidR="00BD327D" w:rsidRPr="00BD327D" w14:paraId="4D5CD3F0" w14:textId="77777777" w:rsidTr="0077070C">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14:paraId="7B7049FD" w14:textId="77777777" w:rsidR="00BD327D" w:rsidRPr="00BD327D" w:rsidRDefault="00BD327D" w:rsidP="00BD327D">
            <w:pPr>
              <w:rPr>
                <w:rFonts w:cs="Arial"/>
                <w:sz w:val="20"/>
                <w:szCs w:val="20"/>
              </w:rPr>
            </w:pPr>
            <w:r w:rsidRPr="00BD327D">
              <w:rPr>
                <w:rFonts w:cs="Arial"/>
                <w:sz w:val="20"/>
                <w:szCs w:val="20"/>
              </w:rPr>
              <w:t>Estimated Energy Savings (kWh/yr)</w:t>
            </w:r>
          </w:p>
        </w:tc>
        <w:tc>
          <w:tcPr>
            <w:tcW w:w="1025" w:type="pct"/>
            <w:tcBorders>
              <w:top w:val="nil"/>
              <w:left w:val="nil"/>
              <w:bottom w:val="single" w:sz="4" w:space="0" w:color="auto"/>
              <w:right w:val="single" w:sz="4" w:space="0" w:color="auto"/>
            </w:tcBorders>
            <w:shd w:val="clear" w:color="auto" w:fill="FFFFFF"/>
            <w:noWrap/>
            <w:vAlign w:val="center"/>
          </w:tcPr>
          <w:p w14:paraId="1DD37855" w14:textId="77777777" w:rsidR="00BD327D" w:rsidRPr="00BD327D" w:rsidRDefault="00BD327D" w:rsidP="00BD327D">
            <w:pPr>
              <w:jc w:val="center"/>
              <w:rPr>
                <w:rFonts w:cs="Arial"/>
                <w:sz w:val="20"/>
                <w:szCs w:val="20"/>
              </w:rPr>
            </w:pPr>
            <w:r w:rsidRPr="00BD327D">
              <w:rPr>
                <w:rFonts w:cs="Arial"/>
                <w:sz w:val="20"/>
                <w:szCs w:val="20"/>
              </w:rPr>
              <w:t>-</w:t>
            </w:r>
          </w:p>
        </w:tc>
        <w:tc>
          <w:tcPr>
            <w:tcW w:w="1574" w:type="pct"/>
            <w:tcBorders>
              <w:top w:val="nil"/>
              <w:left w:val="nil"/>
              <w:bottom w:val="single" w:sz="4" w:space="0" w:color="auto"/>
              <w:right w:val="single" w:sz="4" w:space="0" w:color="auto"/>
            </w:tcBorders>
            <w:shd w:val="clear" w:color="auto" w:fill="FFFFFF"/>
            <w:noWrap/>
            <w:vAlign w:val="center"/>
          </w:tcPr>
          <w:p w14:paraId="54BC0D73" w14:textId="77777777" w:rsidR="00BD327D" w:rsidRPr="00BD327D" w:rsidRDefault="00BD327D" w:rsidP="00BD327D">
            <w:pPr>
              <w:jc w:val="center"/>
              <w:rPr>
                <w:rFonts w:cs="Arial"/>
                <w:sz w:val="20"/>
                <w:szCs w:val="20"/>
              </w:rPr>
            </w:pPr>
            <w:r w:rsidRPr="00BD327D">
              <w:rPr>
                <w:rFonts w:cs="Arial"/>
                <w:sz w:val="20"/>
                <w:szCs w:val="20"/>
              </w:rPr>
              <w:t>30,156</w:t>
            </w:r>
          </w:p>
        </w:tc>
      </w:tr>
      <w:tr w:rsidR="00BD327D" w:rsidRPr="00BD327D" w14:paraId="69964AF6" w14:textId="77777777" w:rsidTr="0077070C">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14:paraId="7D3B6BE2" w14:textId="77777777" w:rsidR="00BD327D" w:rsidRPr="00BD327D" w:rsidRDefault="00BD327D" w:rsidP="00BD327D">
            <w:pPr>
              <w:rPr>
                <w:rFonts w:cs="Arial"/>
                <w:sz w:val="20"/>
                <w:szCs w:val="20"/>
              </w:rPr>
            </w:pPr>
            <w:r w:rsidRPr="00BD327D">
              <w:rPr>
                <w:rFonts w:cs="Arial"/>
                <w:sz w:val="20"/>
                <w:szCs w:val="20"/>
              </w:rPr>
              <w:t>Annual Water Consumption (gal)</w:t>
            </w:r>
          </w:p>
        </w:tc>
        <w:tc>
          <w:tcPr>
            <w:tcW w:w="1025" w:type="pct"/>
            <w:tcBorders>
              <w:top w:val="nil"/>
              <w:left w:val="nil"/>
              <w:bottom w:val="single" w:sz="4" w:space="0" w:color="auto"/>
              <w:right w:val="single" w:sz="4" w:space="0" w:color="auto"/>
            </w:tcBorders>
            <w:shd w:val="clear" w:color="auto" w:fill="FFFFFF"/>
            <w:noWrap/>
            <w:vAlign w:val="center"/>
          </w:tcPr>
          <w:p w14:paraId="6BA6CB2A" w14:textId="77777777" w:rsidR="00BD327D" w:rsidRPr="00BD327D" w:rsidRDefault="00BD327D" w:rsidP="00BD327D">
            <w:pPr>
              <w:jc w:val="center"/>
              <w:rPr>
                <w:rFonts w:cs="Arial"/>
                <w:sz w:val="20"/>
                <w:szCs w:val="20"/>
              </w:rPr>
            </w:pPr>
            <w:r w:rsidRPr="00BD327D">
              <w:rPr>
                <w:rFonts w:cs="Arial"/>
                <w:sz w:val="20"/>
                <w:szCs w:val="20"/>
              </w:rPr>
              <w:t>175,200</w:t>
            </w:r>
          </w:p>
        </w:tc>
        <w:tc>
          <w:tcPr>
            <w:tcW w:w="1574" w:type="pct"/>
            <w:tcBorders>
              <w:top w:val="nil"/>
              <w:left w:val="nil"/>
              <w:bottom w:val="single" w:sz="4" w:space="0" w:color="auto"/>
              <w:right w:val="single" w:sz="4" w:space="0" w:color="auto"/>
            </w:tcBorders>
            <w:shd w:val="clear" w:color="auto" w:fill="FFFFFF"/>
            <w:noWrap/>
            <w:vAlign w:val="center"/>
          </w:tcPr>
          <w:p w14:paraId="78CCF314" w14:textId="77777777" w:rsidR="00BD327D" w:rsidRPr="00BD327D" w:rsidRDefault="00BD327D" w:rsidP="00BD327D">
            <w:pPr>
              <w:jc w:val="center"/>
              <w:rPr>
                <w:rFonts w:cs="Arial"/>
                <w:sz w:val="20"/>
                <w:szCs w:val="20"/>
              </w:rPr>
            </w:pPr>
            <w:r w:rsidRPr="00BD327D">
              <w:rPr>
                <w:rFonts w:cs="Arial"/>
                <w:sz w:val="20"/>
                <w:szCs w:val="20"/>
              </w:rPr>
              <w:t>8,760</w:t>
            </w:r>
          </w:p>
        </w:tc>
      </w:tr>
      <w:tr w:rsidR="00BD327D" w:rsidRPr="00BD327D" w14:paraId="265CE916" w14:textId="77777777" w:rsidTr="0077070C">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14:paraId="45C6B395" w14:textId="77777777" w:rsidR="00BD327D" w:rsidRPr="00BD327D" w:rsidRDefault="00BD327D" w:rsidP="00BD327D">
            <w:pPr>
              <w:rPr>
                <w:rFonts w:cs="Arial"/>
                <w:sz w:val="20"/>
                <w:szCs w:val="20"/>
              </w:rPr>
            </w:pPr>
            <w:r w:rsidRPr="00BD327D">
              <w:rPr>
                <w:rFonts w:cs="Arial"/>
                <w:sz w:val="20"/>
                <w:szCs w:val="20"/>
              </w:rPr>
              <w:t>Estimated Water Savings (gal)</w:t>
            </w:r>
          </w:p>
        </w:tc>
        <w:tc>
          <w:tcPr>
            <w:tcW w:w="1025" w:type="pct"/>
            <w:tcBorders>
              <w:top w:val="nil"/>
              <w:left w:val="nil"/>
              <w:bottom w:val="single" w:sz="4" w:space="0" w:color="auto"/>
              <w:right w:val="single" w:sz="4" w:space="0" w:color="auto"/>
            </w:tcBorders>
            <w:shd w:val="clear" w:color="auto" w:fill="FFFFFF"/>
            <w:noWrap/>
            <w:vAlign w:val="center"/>
          </w:tcPr>
          <w:p w14:paraId="72E42A66" w14:textId="77777777" w:rsidR="00BD327D" w:rsidRPr="00BD327D" w:rsidRDefault="00BD327D" w:rsidP="00BD327D">
            <w:pPr>
              <w:jc w:val="center"/>
              <w:rPr>
                <w:rFonts w:cs="Arial"/>
                <w:sz w:val="20"/>
                <w:szCs w:val="20"/>
              </w:rPr>
            </w:pPr>
            <w:r w:rsidRPr="00BD327D">
              <w:rPr>
                <w:rFonts w:cs="Arial"/>
                <w:sz w:val="20"/>
                <w:szCs w:val="20"/>
              </w:rPr>
              <w:t>-</w:t>
            </w:r>
          </w:p>
        </w:tc>
        <w:tc>
          <w:tcPr>
            <w:tcW w:w="1574" w:type="pct"/>
            <w:tcBorders>
              <w:top w:val="nil"/>
              <w:left w:val="nil"/>
              <w:bottom w:val="single" w:sz="4" w:space="0" w:color="auto"/>
              <w:right w:val="single" w:sz="4" w:space="0" w:color="auto"/>
            </w:tcBorders>
            <w:shd w:val="clear" w:color="auto" w:fill="FFFFFF"/>
            <w:noWrap/>
            <w:vAlign w:val="center"/>
          </w:tcPr>
          <w:p w14:paraId="363B9200" w14:textId="77777777" w:rsidR="00BD327D" w:rsidRPr="00BD327D" w:rsidRDefault="00BD327D" w:rsidP="00BD327D">
            <w:pPr>
              <w:jc w:val="center"/>
              <w:rPr>
                <w:rFonts w:cs="Arial"/>
                <w:sz w:val="20"/>
                <w:szCs w:val="20"/>
              </w:rPr>
            </w:pPr>
            <w:r w:rsidRPr="00BD327D">
              <w:rPr>
                <w:rFonts w:cs="Arial"/>
                <w:sz w:val="20"/>
                <w:szCs w:val="20"/>
              </w:rPr>
              <w:t>166,440</w:t>
            </w:r>
          </w:p>
        </w:tc>
      </w:tr>
      <w:tr w:rsidR="00BD327D" w:rsidRPr="00BD327D" w14:paraId="3030B60E" w14:textId="77777777" w:rsidTr="0077070C">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14:paraId="5566B7B9" w14:textId="77777777" w:rsidR="00BD327D" w:rsidRPr="00BD327D" w:rsidRDefault="00BD327D" w:rsidP="00BD327D">
            <w:pPr>
              <w:rPr>
                <w:rFonts w:cs="Arial"/>
                <w:sz w:val="20"/>
                <w:szCs w:val="20"/>
              </w:rPr>
            </w:pPr>
            <w:r w:rsidRPr="00BD327D">
              <w:rPr>
                <w:rFonts w:cs="Arial"/>
                <w:sz w:val="20"/>
                <w:szCs w:val="20"/>
              </w:rPr>
              <w:t>Annual Energy Cost ($)</w:t>
            </w:r>
          </w:p>
        </w:tc>
        <w:tc>
          <w:tcPr>
            <w:tcW w:w="1025" w:type="pct"/>
            <w:tcBorders>
              <w:top w:val="nil"/>
              <w:left w:val="nil"/>
              <w:bottom w:val="single" w:sz="4" w:space="0" w:color="auto"/>
              <w:right w:val="single" w:sz="4" w:space="0" w:color="auto"/>
            </w:tcBorders>
            <w:shd w:val="clear" w:color="auto" w:fill="FFFFFF"/>
            <w:noWrap/>
            <w:vAlign w:val="center"/>
          </w:tcPr>
          <w:p w14:paraId="60A32007" w14:textId="77777777" w:rsidR="00BD327D" w:rsidRPr="00BD327D" w:rsidRDefault="00BD327D" w:rsidP="00BD327D">
            <w:pPr>
              <w:jc w:val="center"/>
              <w:rPr>
                <w:rFonts w:cs="Arial"/>
                <w:sz w:val="20"/>
                <w:szCs w:val="20"/>
              </w:rPr>
            </w:pPr>
            <w:r w:rsidRPr="00BD327D">
              <w:rPr>
                <w:rFonts w:cs="Arial"/>
                <w:sz w:val="20"/>
                <w:szCs w:val="20"/>
              </w:rPr>
              <w:t>$4,337</w:t>
            </w:r>
          </w:p>
        </w:tc>
        <w:tc>
          <w:tcPr>
            <w:tcW w:w="1574" w:type="pct"/>
            <w:tcBorders>
              <w:top w:val="nil"/>
              <w:left w:val="nil"/>
              <w:bottom w:val="single" w:sz="4" w:space="0" w:color="auto"/>
              <w:right w:val="single" w:sz="4" w:space="0" w:color="auto"/>
            </w:tcBorders>
            <w:shd w:val="clear" w:color="auto" w:fill="FFFFFF"/>
            <w:noWrap/>
            <w:vAlign w:val="center"/>
          </w:tcPr>
          <w:p w14:paraId="6D1094FE" w14:textId="77777777" w:rsidR="00BD327D" w:rsidRPr="00BD327D" w:rsidRDefault="00BD327D" w:rsidP="00BD327D">
            <w:pPr>
              <w:jc w:val="center"/>
              <w:rPr>
                <w:rFonts w:cs="Arial"/>
                <w:sz w:val="20"/>
                <w:szCs w:val="20"/>
              </w:rPr>
            </w:pPr>
            <w:r w:rsidRPr="00BD327D">
              <w:rPr>
                <w:rFonts w:cs="Arial"/>
                <w:sz w:val="20"/>
                <w:szCs w:val="20"/>
              </w:rPr>
              <w:t>$417</w:t>
            </w:r>
          </w:p>
        </w:tc>
      </w:tr>
      <w:tr w:rsidR="00BD327D" w:rsidRPr="00BD327D" w14:paraId="5A259CB0" w14:textId="77777777" w:rsidTr="0077070C">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14:paraId="57C51292" w14:textId="77777777" w:rsidR="00BD327D" w:rsidRPr="00BD327D" w:rsidRDefault="00BD327D" w:rsidP="00BD327D">
            <w:pPr>
              <w:rPr>
                <w:rFonts w:cs="Arial"/>
                <w:sz w:val="20"/>
                <w:szCs w:val="20"/>
              </w:rPr>
            </w:pPr>
            <w:r w:rsidRPr="00BD327D">
              <w:rPr>
                <w:rFonts w:cs="Arial"/>
                <w:sz w:val="20"/>
                <w:szCs w:val="20"/>
              </w:rPr>
              <w:t>Estimated Cost Savings ($/yr)</w:t>
            </w:r>
          </w:p>
        </w:tc>
        <w:tc>
          <w:tcPr>
            <w:tcW w:w="1025" w:type="pct"/>
            <w:tcBorders>
              <w:top w:val="nil"/>
              <w:left w:val="nil"/>
              <w:bottom w:val="single" w:sz="4" w:space="0" w:color="auto"/>
              <w:right w:val="single" w:sz="4" w:space="0" w:color="auto"/>
            </w:tcBorders>
            <w:shd w:val="clear" w:color="auto" w:fill="FFFFFF"/>
            <w:noWrap/>
            <w:vAlign w:val="center"/>
          </w:tcPr>
          <w:p w14:paraId="3E6662ED" w14:textId="77777777" w:rsidR="00BD327D" w:rsidRPr="00BD327D" w:rsidRDefault="00BD327D" w:rsidP="00BD327D">
            <w:pPr>
              <w:jc w:val="center"/>
              <w:rPr>
                <w:rFonts w:cs="Arial"/>
                <w:sz w:val="20"/>
                <w:szCs w:val="20"/>
              </w:rPr>
            </w:pPr>
            <w:r w:rsidRPr="00BD327D">
              <w:rPr>
                <w:rFonts w:cs="Arial"/>
                <w:sz w:val="20"/>
                <w:szCs w:val="20"/>
              </w:rPr>
              <w:t>-</w:t>
            </w:r>
          </w:p>
        </w:tc>
        <w:tc>
          <w:tcPr>
            <w:tcW w:w="1574" w:type="pct"/>
            <w:tcBorders>
              <w:top w:val="nil"/>
              <w:left w:val="nil"/>
              <w:bottom w:val="single" w:sz="4" w:space="0" w:color="auto"/>
              <w:right w:val="single" w:sz="4" w:space="0" w:color="auto"/>
            </w:tcBorders>
            <w:shd w:val="clear" w:color="auto" w:fill="FFFFFF"/>
            <w:noWrap/>
            <w:vAlign w:val="center"/>
          </w:tcPr>
          <w:p w14:paraId="78EDE98C" w14:textId="77777777" w:rsidR="00BD327D" w:rsidRPr="00BD327D" w:rsidRDefault="00BD327D" w:rsidP="00BD327D">
            <w:pPr>
              <w:jc w:val="center"/>
              <w:rPr>
                <w:rFonts w:cs="Arial"/>
                <w:sz w:val="20"/>
                <w:szCs w:val="20"/>
              </w:rPr>
            </w:pPr>
            <w:r w:rsidRPr="00BD327D">
              <w:rPr>
                <w:rFonts w:cs="Arial"/>
                <w:sz w:val="20"/>
                <w:szCs w:val="20"/>
              </w:rPr>
              <w:t>$3,920</w:t>
            </w:r>
          </w:p>
        </w:tc>
      </w:tr>
      <w:tr w:rsidR="00BD327D" w:rsidRPr="00BD327D" w14:paraId="42CAF04D" w14:textId="77777777" w:rsidTr="0077070C">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14:paraId="6FF8FD74" w14:textId="77777777" w:rsidR="00BD327D" w:rsidRPr="00BD327D" w:rsidRDefault="00BD327D" w:rsidP="00BD327D">
            <w:pPr>
              <w:rPr>
                <w:rFonts w:cs="Arial"/>
                <w:sz w:val="20"/>
                <w:szCs w:val="20"/>
              </w:rPr>
            </w:pPr>
            <w:r w:rsidRPr="00BD327D">
              <w:rPr>
                <w:rFonts w:cs="Arial"/>
                <w:sz w:val="20"/>
                <w:szCs w:val="20"/>
              </w:rPr>
              <w:t xml:space="preserve">Annual Water Cost ($/yr) </w:t>
            </w:r>
            <w:r w:rsidRPr="00BD327D">
              <w:rPr>
                <w:rFonts w:cs="Arial"/>
                <w:sz w:val="20"/>
                <w:szCs w:val="20"/>
                <w:vertAlign w:val="superscript"/>
              </w:rPr>
              <w:t>a</w:t>
            </w:r>
          </w:p>
        </w:tc>
        <w:tc>
          <w:tcPr>
            <w:tcW w:w="1025" w:type="pct"/>
            <w:tcBorders>
              <w:top w:val="nil"/>
              <w:left w:val="nil"/>
              <w:bottom w:val="single" w:sz="4" w:space="0" w:color="auto"/>
              <w:right w:val="single" w:sz="4" w:space="0" w:color="auto"/>
            </w:tcBorders>
            <w:shd w:val="clear" w:color="auto" w:fill="FFFFFF"/>
            <w:noWrap/>
            <w:vAlign w:val="center"/>
          </w:tcPr>
          <w:p w14:paraId="3E202C19" w14:textId="77777777" w:rsidR="00BD327D" w:rsidRPr="00BD327D" w:rsidRDefault="00BD327D" w:rsidP="00BD327D">
            <w:pPr>
              <w:jc w:val="center"/>
              <w:rPr>
                <w:rFonts w:cs="Arial"/>
                <w:sz w:val="20"/>
                <w:szCs w:val="20"/>
              </w:rPr>
            </w:pPr>
            <w:r w:rsidRPr="00BD327D">
              <w:rPr>
                <w:rFonts w:cs="Arial"/>
                <w:sz w:val="20"/>
                <w:szCs w:val="20"/>
              </w:rPr>
              <w:t>$1,171</w:t>
            </w:r>
          </w:p>
        </w:tc>
        <w:tc>
          <w:tcPr>
            <w:tcW w:w="1574" w:type="pct"/>
            <w:tcBorders>
              <w:top w:val="nil"/>
              <w:left w:val="nil"/>
              <w:bottom w:val="single" w:sz="4" w:space="0" w:color="auto"/>
              <w:right w:val="single" w:sz="4" w:space="0" w:color="auto"/>
            </w:tcBorders>
            <w:shd w:val="clear" w:color="auto" w:fill="FFFFFF"/>
            <w:noWrap/>
            <w:vAlign w:val="center"/>
          </w:tcPr>
          <w:p w14:paraId="734896B7" w14:textId="77777777" w:rsidR="00BD327D" w:rsidRPr="00BD327D" w:rsidRDefault="00BD327D" w:rsidP="00BD327D">
            <w:pPr>
              <w:jc w:val="center"/>
              <w:rPr>
                <w:rFonts w:cs="Arial"/>
                <w:sz w:val="20"/>
                <w:szCs w:val="20"/>
              </w:rPr>
            </w:pPr>
            <w:r w:rsidRPr="00BD327D">
              <w:rPr>
                <w:rFonts w:cs="Arial"/>
                <w:sz w:val="20"/>
                <w:szCs w:val="20"/>
              </w:rPr>
              <w:t>$59</w:t>
            </w:r>
          </w:p>
        </w:tc>
      </w:tr>
      <w:tr w:rsidR="00BD327D" w:rsidRPr="00BD327D" w14:paraId="5987C964" w14:textId="77777777" w:rsidTr="0077070C">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14:paraId="7E71A3B1" w14:textId="77777777" w:rsidR="00BD327D" w:rsidRPr="00BD327D" w:rsidRDefault="00BD327D" w:rsidP="00BD327D">
            <w:pPr>
              <w:rPr>
                <w:rFonts w:cs="Arial"/>
                <w:sz w:val="20"/>
                <w:szCs w:val="20"/>
              </w:rPr>
            </w:pPr>
            <w:r w:rsidRPr="00BD327D">
              <w:rPr>
                <w:rFonts w:cs="Arial"/>
                <w:sz w:val="20"/>
                <w:szCs w:val="20"/>
              </w:rPr>
              <w:t xml:space="preserve">Estimated Water Cost Savings ($/yr) </w:t>
            </w:r>
            <w:r w:rsidRPr="00BD327D">
              <w:rPr>
                <w:rFonts w:cs="Arial"/>
                <w:sz w:val="20"/>
                <w:szCs w:val="20"/>
                <w:vertAlign w:val="superscript"/>
              </w:rPr>
              <w:t>a</w:t>
            </w:r>
          </w:p>
        </w:tc>
        <w:tc>
          <w:tcPr>
            <w:tcW w:w="1025" w:type="pct"/>
            <w:tcBorders>
              <w:top w:val="nil"/>
              <w:left w:val="nil"/>
              <w:bottom w:val="single" w:sz="4" w:space="0" w:color="auto"/>
              <w:right w:val="single" w:sz="4" w:space="0" w:color="auto"/>
            </w:tcBorders>
            <w:shd w:val="clear" w:color="auto" w:fill="FFFFFF"/>
            <w:noWrap/>
            <w:vAlign w:val="center"/>
          </w:tcPr>
          <w:p w14:paraId="68A1C8D1" w14:textId="77777777" w:rsidR="00BD327D" w:rsidRPr="00BD327D" w:rsidRDefault="00BD327D" w:rsidP="00BD327D">
            <w:pPr>
              <w:jc w:val="center"/>
              <w:rPr>
                <w:rFonts w:cs="Arial"/>
                <w:sz w:val="20"/>
                <w:szCs w:val="20"/>
              </w:rPr>
            </w:pPr>
            <w:r w:rsidRPr="00BD327D">
              <w:rPr>
                <w:rFonts w:cs="Arial"/>
                <w:sz w:val="20"/>
                <w:szCs w:val="20"/>
              </w:rPr>
              <w:t>-</w:t>
            </w:r>
          </w:p>
        </w:tc>
        <w:tc>
          <w:tcPr>
            <w:tcW w:w="1574" w:type="pct"/>
            <w:tcBorders>
              <w:top w:val="nil"/>
              <w:left w:val="nil"/>
              <w:bottom w:val="single" w:sz="4" w:space="0" w:color="auto"/>
              <w:right w:val="single" w:sz="4" w:space="0" w:color="auto"/>
            </w:tcBorders>
            <w:shd w:val="clear" w:color="auto" w:fill="FFFFFF"/>
            <w:noWrap/>
            <w:vAlign w:val="center"/>
          </w:tcPr>
          <w:p w14:paraId="21A1DC29" w14:textId="77777777" w:rsidR="00BD327D" w:rsidRPr="00BD327D" w:rsidRDefault="00BD327D" w:rsidP="00BD327D">
            <w:pPr>
              <w:jc w:val="center"/>
              <w:rPr>
                <w:rFonts w:cs="Arial"/>
                <w:sz w:val="20"/>
                <w:szCs w:val="20"/>
              </w:rPr>
            </w:pPr>
            <w:r w:rsidRPr="00BD327D">
              <w:rPr>
                <w:rFonts w:cs="Arial"/>
                <w:sz w:val="20"/>
                <w:szCs w:val="20"/>
              </w:rPr>
              <w:t>$1,113</w:t>
            </w:r>
          </w:p>
        </w:tc>
      </w:tr>
      <w:tr w:rsidR="00BD327D" w:rsidRPr="00BD327D" w14:paraId="37A636FB" w14:textId="77777777" w:rsidTr="0077070C">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14:paraId="4945D985" w14:textId="77777777" w:rsidR="00BD327D" w:rsidRPr="00BD327D" w:rsidRDefault="00BD327D" w:rsidP="00BD327D">
            <w:pPr>
              <w:rPr>
                <w:rFonts w:cs="Arial"/>
                <w:sz w:val="20"/>
                <w:szCs w:val="20"/>
              </w:rPr>
            </w:pPr>
            <w:r w:rsidRPr="00BD327D">
              <w:rPr>
                <w:rFonts w:eastAsia="Times" w:cs="Arial"/>
                <w:sz w:val="20"/>
                <w:szCs w:val="20"/>
              </w:rPr>
              <w:t xml:space="preserve">Incremental Measure Cost </w:t>
            </w:r>
            <w:r w:rsidRPr="00BD327D">
              <w:rPr>
                <w:rFonts w:eastAsia="Times" w:cs="Arial"/>
                <w:sz w:val="20"/>
                <w:szCs w:val="20"/>
                <w:vertAlign w:val="superscript"/>
              </w:rPr>
              <w:t>b</w:t>
            </w:r>
          </w:p>
        </w:tc>
        <w:tc>
          <w:tcPr>
            <w:tcW w:w="1025" w:type="pct"/>
            <w:tcBorders>
              <w:top w:val="nil"/>
              <w:left w:val="nil"/>
              <w:bottom w:val="single" w:sz="4" w:space="0" w:color="auto"/>
              <w:right w:val="single" w:sz="4" w:space="0" w:color="auto"/>
            </w:tcBorders>
            <w:shd w:val="clear" w:color="auto" w:fill="FFFFFF"/>
            <w:noWrap/>
            <w:vAlign w:val="center"/>
          </w:tcPr>
          <w:p w14:paraId="17B69524" w14:textId="77777777" w:rsidR="00BD327D" w:rsidRPr="00BD327D" w:rsidRDefault="00BD327D" w:rsidP="00BD327D">
            <w:pPr>
              <w:jc w:val="center"/>
              <w:rPr>
                <w:rFonts w:cs="Arial"/>
                <w:sz w:val="20"/>
                <w:szCs w:val="20"/>
              </w:rPr>
            </w:pPr>
            <w:r w:rsidRPr="00BD327D">
              <w:rPr>
                <w:rFonts w:cs="Arial"/>
                <w:sz w:val="20"/>
                <w:szCs w:val="20"/>
              </w:rPr>
              <w:t>-</w:t>
            </w:r>
          </w:p>
        </w:tc>
        <w:tc>
          <w:tcPr>
            <w:tcW w:w="1574" w:type="pct"/>
            <w:tcBorders>
              <w:top w:val="nil"/>
              <w:left w:val="nil"/>
              <w:bottom w:val="single" w:sz="4" w:space="0" w:color="auto"/>
              <w:right w:val="single" w:sz="4" w:space="0" w:color="auto"/>
            </w:tcBorders>
            <w:shd w:val="clear" w:color="auto" w:fill="FFFFFF"/>
            <w:noWrap/>
            <w:vAlign w:val="center"/>
          </w:tcPr>
          <w:p w14:paraId="5284470A" w14:textId="77777777" w:rsidR="00BD327D" w:rsidRPr="00BD327D" w:rsidRDefault="00BD327D" w:rsidP="00BD327D">
            <w:pPr>
              <w:jc w:val="center"/>
              <w:rPr>
                <w:rFonts w:cs="Arial"/>
                <w:sz w:val="20"/>
                <w:szCs w:val="20"/>
              </w:rPr>
            </w:pPr>
            <w:r w:rsidRPr="00BD327D">
              <w:rPr>
                <w:rFonts w:cs="Arial"/>
                <w:sz w:val="20"/>
                <w:szCs w:val="20"/>
              </w:rPr>
              <w:t>SEE APPENDIX A</w:t>
            </w:r>
          </w:p>
        </w:tc>
      </w:tr>
      <w:tr w:rsidR="00BD327D" w:rsidRPr="00BD327D" w14:paraId="7074909F" w14:textId="77777777" w:rsidTr="0077070C">
        <w:trPr>
          <w:trHeight w:hRule="exact" w:val="288"/>
        </w:trPr>
        <w:tc>
          <w:tcPr>
            <w:tcW w:w="2400" w:type="pct"/>
            <w:tcBorders>
              <w:top w:val="nil"/>
              <w:left w:val="single" w:sz="4" w:space="0" w:color="auto"/>
              <w:bottom w:val="single" w:sz="4" w:space="0" w:color="auto"/>
              <w:right w:val="single" w:sz="4" w:space="0" w:color="auto"/>
            </w:tcBorders>
            <w:shd w:val="clear" w:color="auto" w:fill="FFFFFF"/>
            <w:noWrap/>
            <w:vAlign w:val="center"/>
          </w:tcPr>
          <w:p w14:paraId="7E9807AF" w14:textId="77777777" w:rsidR="00BD327D" w:rsidRPr="00BD327D" w:rsidRDefault="00BD327D" w:rsidP="00BD327D">
            <w:pPr>
              <w:rPr>
                <w:rFonts w:cs="Arial"/>
                <w:sz w:val="20"/>
                <w:szCs w:val="20"/>
              </w:rPr>
            </w:pPr>
            <w:r w:rsidRPr="00BD327D">
              <w:rPr>
                <w:rFonts w:eastAsia="Times" w:cs="Arial"/>
                <w:sz w:val="20"/>
                <w:szCs w:val="20"/>
              </w:rPr>
              <w:t xml:space="preserve">Estimated Useful Life (EUL) </w:t>
            </w:r>
            <w:r w:rsidRPr="00BD327D">
              <w:rPr>
                <w:rFonts w:eastAsia="Times" w:cs="Arial"/>
                <w:sz w:val="20"/>
                <w:szCs w:val="20"/>
                <w:vertAlign w:val="superscript"/>
              </w:rPr>
              <w:t>c</w:t>
            </w:r>
          </w:p>
        </w:tc>
        <w:tc>
          <w:tcPr>
            <w:tcW w:w="1025" w:type="pct"/>
            <w:tcBorders>
              <w:top w:val="nil"/>
              <w:left w:val="nil"/>
              <w:bottom w:val="single" w:sz="4" w:space="0" w:color="auto"/>
              <w:right w:val="single" w:sz="4" w:space="0" w:color="auto"/>
            </w:tcBorders>
            <w:shd w:val="clear" w:color="auto" w:fill="FFFFFF"/>
            <w:noWrap/>
            <w:vAlign w:val="center"/>
          </w:tcPr>
          <w:p w14:paraId="296BAFE0" w14:textId="77777777" w:rsidR="00BD327D" w:rsidRPr="00BD327D" w:rsidRDefault="00BD327D" w:rsidP="00BD327D">
            <w:pPr>
              <w:jc w:val="center"/>
              <w:rPr>
                <w:rFonts w:cs="Arial"/>
                <w:sz w:val="20"/>
                <w:szCs w:val="20"/>
              </w:rPr>
            </w:pPr>
            <w:r w:rsidRPr="00BD327D">
              <w:rPr>
                <w:rFonts w:cs="Arial"/>
                <w:sz w:val="20"/>
                <w:szCs w:val="20"/>
              </w:rPr>
              <w:t>12 years</w:t>
            </w:r>
          </w:p>
        </w:tc>
        <w:tc>
          <w:tcPr>
            <w:tcW w:w="1574" w:type="pct"/>
            <w:tcBorders>
              <w:top w:val="nil"/>
              <w:left w:val="nil"/>
              <w:bottom w:val="single" w:sz="4" w:space="0" w:color="auto"/>
              <w:right w:val="single" w:sz="4" w:space="0" w:color="auto"/>
            </w:tcBorders>
            <w:shd w:val="clear" w:color="auto" w:fill="FFFFFF"/>
            <w:noWrap/>
            <w:vAlign w:val="center"/>
          </w:tcPr>
          <w:p w14:paraId="2346DC0C" w14:textId="77777777" w:rsidR="00BD327D" w:rsidRPr="00BD327D" w:rsidRDefault="00BD327D" w:rsidP="00BD327D">
            <w:pPr>
              <w:jc w:val="center"/>
              <w:rPr>
                <w:rFonts w:cs="Arial"/>
                <w:sz w:val="20"/>
                <w:szCs w:val="20"/>
              </w:rPr>
            </w:pPr>
            <w:r w:rsidRPr="00BD327D">
              <w:rPr>
                <w:rFonts w:cs="Arial"/>
                <w:sz w:val="20"/>
                <w:szCs w:val="20"/>
              </w:rPr>
              <w:t>12 years</w:t>
            </w:r>
          </w:p>
        </w:tc>
      </w:tr>
    </w:tbl>
    <w:p w14:paraId="42DD22EA" w14:textId="77777777" w:rsidR="00BD327D" w:rsidRPr="00BD327D" w:rsidRDefault="00BD327D" w:rsidP="00BD327D">
      <w:pPr>
        <w:rPr>
          <w:rFonts w:ascii="Times New Roman" w:hAnsi="Times New Roman"/>
          <w:sz w:val="18"/>
          <w:szCs w:val="18"/>
        </w:rPr>
      </w:pPr>
      <w:r w:rsidRPr="00BD327D">
        <w:rPr>
          <w:rFonts w:ascii="Times New Roman" w:hAnsi="Times New Roman"/>
          <w:sz w:val="18"/>
          <w:szCs w:val="18"/>
          <w:vertAlign w:val="superscript"/>
        </w:rPr>
        <w:t>a</w:t>
      </w:r>
      <w:r w:rsidRPr="00BD327D">
        <w:rPr>
          <w:rFonts w:ascii="Times New Roman" w:hAnsi="Times New Roman"/>
          <w:sz w:val="18"/>
          <w:szCs w:val="18"/>
        </w:rPr>
        <w:t xml:space="preserve"> Water and wastewater cost are based on a rate of $2.00/CCF water and $3.00/CCF wastewater. </w:t>
      </w:r>
    </w:p>
    <w:p w14:paraId="38914E4A" w14:textId="77777777" w:rsidR="00BD327D" w:rsidRPr="00BD327D" w:rsidRDefault="00BD327D" w:rsidP="00BD327D">
      <w:pPr>
        <w:rPr>
          <w:rFonts w:ascii="Times New Roman" w:hAnsi="Times New Roman"/>
          <w:sz w:val="18"/>
          <w:szCs w:val="18"/>
        </w:rPr>
      </w:pPr>
      <w:r w:rsidRPr="00BD327D">
        <w:rPr>
          <w:rFonts w:ascii="Times New Roman" w:hAnsi="Times New Roman"/>
          <w:sz w:val="18"/>
          <w:szCs w:val="18"/>
        </w:rPr>
        <w:t xml:space="preserve">  (1 CCF = 748 gallons)</w:t>
      </w:r>
    </w:p>
    <w:p w14:paraId="39753A36" w14:textId="77777777" w:rsidR="00BD327D" w:rsidRPr="00BD327D" w:rsidRDefault="00BD327D" w:rsidP="00BD327D">
      <w:pPr>
        <w:rPr>
          <w:rFonts w:ascii="Times New Roman" w:hAnsi="Times New Roman"/>
          <w:sz w:val="18"/>
          <w:szCs w:val="18"/>
        </w:rPr>
      </w:pPr>
      <w:r w:rsidRPr="00BD327D">
        <w:rPr>
          <w:rFonts w:ascii="Times New Roman" w:hAnsi="Times New Roman"/>
          <w:sz w:val="18"/>
          <w:szCs w:val="18"/>
          <w:vertAlign w:val="superscript"/>
        </w:rPr>
        <w:t>b</w:t>
      </w:r>
      <w:r w:rsidRPr="00BD327D">
        <w:rPr>
          <w:rFonts w:ascii="Times New Roman" w:hAnsi="Times New Roman"/>
          <w:sz w:val="18"/>
          <w:szCs w:val="18"/>
        </w:rPr>
        <w:t xml:space="preserve"> Incremental measure cost was determined through communications with local manufacturers and distributors to determine the retail cost to purchase a qualifying model over the baseline standard.</w:t>
      </w:r>
    </w:p>
    <w:p w14:paraId="6146EE79" w14:textId="77777777" w:rsidR="00BD327D" w:rsidRPr="00BD327D" w:rsidRDefault="00BD327D" w:rsidP="00BD327D">
      <w:pPr>
        <w:rPr>
          <w:rFonts w:ascii="Times New Roman" w:hAnsi="Times New Roman"/>
          <w:sz w:val="18"/>
          <w:szCs w:val="18"/>
        </w:rPr>
      </w:pPr>
      <w:r w:rsidRPr="00BD327D">
        <w:rPr>
          <w:rFonts w:ascii="Times New Roman" w:hAnsi="Times New Roman"/>
          <w:sz w:val="18"/>
          <w:szCs w:val="18"/>
          <w:vertAlign w:val="superscript"/>
        </w:rPr>
        <w:t>c</w:t>
      </w:r>
      <w:r w:rsidRPr="00BD327D">
        <w:rPr>
          <w:rFonts w:ascii="Times New Roman" w:hAnsi="Times New Roman"/>
          <w:sz w:val="18"/>
          <w:szCs w:val="18"/>
        </w:rPr>
        <w:t xml:space="preserve"> </w:t>
      </w:r>
      <w:r w:rsidRPr="00BD327D">
        <w:rPr>
          <w:rFonts w:ascii="Times New Roman" w:hAnsi="Times New Roman"/>
          <w:sz w:val="18"/>
          <w:szCs w:val="20"/>
        </w:rPr>
        <w:t>The estimated useful life is based on the 2011 DEER EUL estimates.</w:t>
      </w:r>
    </w:p>
    <w:p w14:paraId="79379562" w14:textId="77777777" w:rsidR="00BD327D" w:rsidRPr="00BD327D" w:rsidRDefault="00BD327D" w:rsidP="00BD327D">
      <w:pPr>
        <w:rPr>
          <w:rFonts w:cs="Arial"/>
          <w:sz w:val="24"/>
          <w:vertAlign w:val="superscript"/>
        </w:rPr>
      </w:pPr>
    </w:p>
    <w:p w14:paraId="646AD359" w14:textId="77777777" w:rsidR="00BD327D" w:rsidRPr="00BD327D" w:rsidRDefault="00BD327D" w:rsidP="00BD327D">
      <w:pPr>
        <w:rPr>
          <w:rFonts w:cs="Arial"/>
          <w:sz w:val="20"/>
          <w:szCs w:val="20"/>
        </w:rPr>
      </w:pPr>
      <w:r w:rsidRPr="00BD327D">
        <w:rPr>
          <w:rFonts w:cs="Arial"/>
          <w:sz w:val="20"/>
          <w:szCs w:val="20"/>
        </w:rPr>
        <w:t>Daily Energy Consumption Calculation and Definitions</w:t>
      </w:r>
    </w:p>
    <w:p w14:paraId="713AFC2F" w14:textId="77777777" w:rsidR="00BD327D" w:rsidRPr="00BD327D" w:rsidRDefault="00BD327D" w:rsidP="00BD327D">
      <w:pPr>
        <w:rPr>
          <w:rFonts w:cs="Arial"/>
          <w:b/>
          <w:sz w:val="16"/>
          <w:szCs w:val="16"/>
        </w:rPr>
      </w:pPr>
    </w:p>
    <w:p w14:paraId="7EE984C4" w14:textId="0A0DA5E4" w:rsidR="00BD327D" w:rsidRPr="00BD327D" w:rsidRDefault="00BD327D" w:rsidP="00BD327D">
      <w:pPr>
        <w:rPr>
          <w:rFonts w:ascii="Times New Roman" w:hAnsi="Times New Roman"/>
          <w:sz w:val="24"/>
        </w:rPr>
      </w:pPr>
      <m:oMathPara>
        <m:oMath>
          <m:r>
            <w:ins w:id="104" w:author="FSTC" w:date="2012-05-22T16:51:00Z">
              <m:rPr>
                <m:sty m:val="p"/>
              </m:rPr>
              <w:rPr>
                <w:rFonts w:ascii="Cambria Math" w:hAnsi="Cambria Math"/>
                <w:smallCaps/>
                <w:spacing w:val="-22"/>
                <w:sz w:val="20"/>
              </w:rPr>
              <w:lastRenderedPageBreak/>
              <m:t xml:space="preserve">Efood=(LBfood </m:t>
            </w:ins>
          </m:r>
          <m:r>
            <w:ins w:id="105" w:author="FSTC" w:date="2012-05-22T16:51:00Z">
              <m:rPr>
                <m:sty m:val="p"/>
              </m:rPr>
              <w:rPr>
                <w:rFonts w:ascii="Cambria Math" w:hAnsi="Cambria Math"/>
                <w:spacing w:val="-22"/>
                <w:sz w:val="20"/>
              </w:rPr>
              <m:t>x</m:t>
            </w:ins>
          </m:r>
          <m:r>
            <w:ins w:id="106" w:author="FSTC" w:date="2012-05-22T16:51:00Z">
              <m:rPr>
                <m:sty m:val="p"/>
              </m:rPr>
              <w:rPr>
                <w:rFonts w:ascii="Cambria Math" w:hAnsi="Cambria Math"/>
                <w:smallCaps/>
                <w:spacing w:val="-22"/>
                <w:sz w:val="20"/>
              </w:rPr>
              <m:t xml:space="preserve">  Efood)/Efficiency+[(1-%Steam)  x Idle Rate x (TON-TP/60-LBfood/PC)]+[(%Steam)  x ((PC x Efood)/Efficiency) x (TON-TP/60-LBfood/PC)]+EP</m:t>
            </w:ins>
          </m:r>
        </m:oMath>
      </m:oMathPara>
    </w:p>
    <w:p w14:paraId="5F975068" w14:textId="77777777" w:rsidR="00BD327D" w:rsidRPr="00BD327D" w:rsidRDefault="00BD327D" w:rsidP="00BD327D">
      <w:pPr>
        <w:rPr>
          <w:rFonts w:ascii="Arial Narrow" w:hAnsi="Arial Narrow"/>
          <w:smallCaps/>
          <w:spacing w:val="-22"/>
          <w:sz w:val="20"/>
        </w:rPr>
      </w:pPr>
    </w:p>
    <w:p w14:paraId="4AF493B3" w14:textId="77777777" w:rsidR="00BD327D" w:rsidRPr="00BD327D" w:rsidRDefault="00BD327D" w:rsidP="00BD327D">
      <w:pPr>
        <w:rPr>
          <w:rFonts w:cs="Arial"/>
          <w:sz w:val="20"/>
          <w:szCs w:val="20"/>
        </w:rPr>
      </w:pPr>
      <w:r w:rsidRPr="00BD327D">
        <w:rPr>
          <w:rFonts w:cs="Arial"/>
          <w:sz w:val="20"/>
          <w:szCs w:val="20"/>
        </w:rPr>
        <w:t>Where:</w:t>
      </w:r>
    </w:p>
    <w:p w14:paraId="23D325C7" w14:textId="77777777" w:rsidR="00BD327D" w:rsidRPr="00BD327D" w:rsidRDefault="00BD327D" w:rsidP="00BD327D">
      <w:pPr>
        <w:rPr>
          <w:rFonts w:cs="Arial"/>
          <w:sz w:val="16"/>
          <w:szCs w:val="16"/>
        </w:rPr>
      </w:pPr>
    </w:p>
    <w:tbl>
      <w:tblPr>
        <w:tblW w:w="10894" w:type="dxa"/>
        <w:tblLayout w:type="fixed"/>
        <w:tblLook w:val="01E0" w:firstRow="1" w:lastRow="1" w:firstColumn="1" w:lastColumn="1" w:noHBand="0" w:noVBand="0"/>
      </w:tblPr>
      <w:tblGrid>
        <w:gridCol w:w="1978"/>
        <w:gridCol w:w="8916"/>
      </w:tblGrid>
      <w:tr w:rsidR="00BD327D" w:rsidRPr="00BD327D" w14:paraId="4D0AEF66" w14:textId="77777777" w:rsidTr="0077070C">
        <w:trPr>
          <w:trHeight w:val="288"/>
        </w:trPr>
        <w:tc>
          <w:tcPr>
            <w:tcW w:w="1978" w:type="dxa"/>
            <w:vAlign w:val="center"/>
          </w:tcPr>
          <w:p w14:paraId="765CFE69" w14:textId="77777777" w:rsidR="00BD327D" w:rsidRPr="00BD327D" w:rsidRDefault="00BD327D" w:rsidP="00BD327D">
            <w:pPr>
              <w:rPr>
                <w:rFonts w:cs="Arial"/>
                <w:sz w:val="20"/>
                <w:szCs w:val="20"/>
              </w:rPr>
            </w:pPr>
            <w:r w:rsidRPr="00BD327D">
              <w:rPr>
                <w:rFonts w:cs="Arial"/>
                <w:smallCaps/>
                <w:sz w:val="20"/>
                <w:szCs w:val="20"/>
              </w:rPr>
              <w:t>Eday</w:t>
            </w:r>
            <w:r w:rsidRPr="00BD327D" w:rsidDel="0006068F">
              <w:rPr>
                <w:rFonts w:cs="Arial"/>
                <w:sz w:val="20"/>
                <w:szCs w:val="20"/>
              </w:rPr>
              <w:t xml:space="preserve"> </w:t>
            </w:r>
            <w:r w:rsidRPr="00BD327D">
              <w:rPr>
                <w:rFonts w:cs="Arial"/>
                <w:sz w:val="20"/>
                <w:szCs w:val="20"/>
              </w:rPr>
              <w:t>=</w:t>
            </w:r>
          </w:p>
        </w:tc>
        <w:tc>
          <w:tcPr>
            <w:tcW w:w="8916" w:type="dxa"/>
            <w:vAlign w:val="center"/>
          </w:tcPr>
          <w:p w14:paraId="6898E80B" w14:textId="77777777" w:rsidR="00BD327D" w:rsidRPr="00BD327D" w:rsidRDefault="00BD327D" w:rsidP="00BD327D">
            <w:pPr>
              <w:rPr>
                <w:rFonts w:cs="Arial"/>
                <w:sz w:val="20"/>
                <w:szCs w:val="20"/>
              </w:rPr>
            </w:pPr>
            <w:r w:rsidRPr="00BD327D">
              <w:rPr>
                <w:rFonts w:cs="Arial"/>
                <w:sz w:val="20"/>
                <w:szCs w:val="20"/>
              </w:rPr>
              <w:t>Daily Energy Consumption (kWh)</w:t>
            </w:r>
          </w:p>
        </w:tc>
      </w:tr>
      <w:tr w:rsidR="00BD327D" w:rsidRPr="00BD327D" w14:paraId="4E49BDD7" w14:textId="77777777" w:rsidTr="0077070C">
        <w:trPr>
          <w:trHeight w:val="288"/>
        </w:trPr>
        <w:tc>
          <w:tcPr>
            <w:tcW w:w="1978" w:type="dxa"/>
            <w:vAlign w:val="center"/>
          </w:tcPr>
          <w:p w14:paraId="378EEA21" w14:textId="77777777" w:rsidR="00BD327D" w:rsidRPr="00BD327D" w:rsidRDefault="00BD327D" w:rsidP="00BD327D">
            <w:pPr>
              <w:rPr>
                <w:rFonts w:cs="Arial"/>
                <w:sz w:val="20"/>
                <w:szCs w:val="20"/>
              </w:rPr>
            </w:pPr>
            <w:r w:rsidRPr="00BD327D">
              <w:rPr>
                <w:rFonts w:cs="Arial"/>
                <w:smallCaps/>
                <w:sz w:val="20"/>
                <w:szCs w:val="20"/>
              </w:rPr>
              <w:t>LBfood</w:t>
            </w:r>
            <w:r w:rsidRPr="00BD327D">
              <w:rPr>
                <w:rFonts w:cs="Arial"/>
                <w:sz w:val="20"/>
                <w:szCs w:val="20"/>
              </w:rPr>
              <w:t>=</w:t>
            </w:r>
          </w:p>
        </w:tc>
        <w:tc>
          <w:tcPr>
            <w:tcW w:w="8916" w:type="dxa"/>
            <w:vAlign w:val="center"/>
          </w:tcPr>
          <w:p w14:paraId="00B8D82C" w14:textId="77777777" w:rsidR="00BD327D" w:rsidRPr="00BD327D" w:rsidRDefault="00BD327D" w:rsidP="00BD327D">
            <w:pPr>
              <w:rPr>
                <w:rFonts w:cs="Arial"/>
                <w:sz w:val="20"/>
                <w:szCs w:val="20"/>
              </w:rPr>
            </w:pPr>
            <w:r w:rsidRPr="00BD327D">
              <w:rPr>
                <w:rFonts w:cs="Arial"/>
                <w:sz w:val="20"/>
                <w:szCs w:val="20"/>
              </w:rPr>
              <w:t>Pounds of Food Cooked per Day</w:t>
            </w:r>
          </w:p>
        </w:tc>
      </w:tr>
      <w:tr w:rsidR="00BD327D" w:rsidRPr="00BD327D" w14:paraId="2AF089FD" w14:textId="77777777" w:rsidTr="0077070C">
        <w:trPr>
          <w:trHeight w:val="288"/>
        </w:trPr>
        <w:tc>
          <w:tcPr>
            <w:tcW w:w="1978" w:type="dxa"/>
            <w:vAlign w:val="center"/>
          </w:tcPr>
          <w:p w14:paraId="7E04C13C" w14:textId="77777777" w:rsidR="00BD327D" w:rsidRPr="00BD327D" w:rsidRDefault="00BD327D" w:rsidP="00BD327D">
            <w:pPr>
              <w:rPr>
                <w:rFonts w:cs="Arial"/>
                <w:sz w:val="20"/>
                <w:szCs w:val="20"/>
              </w:rPr>
            </w:pPr>
            <w:r w:rsidRPr="00BD327D">
              <w:rPr>
                <w:rFonts w:cs="Arial"/>
                <w:smallCaps/>
                <w:sz w:val="20"/>
                <w:szCs w:val="20"/>
              </w:rPr>
              <w:t>Efood</w:t>
            </w:r>
            <w:r w:rsidRPr="00BD327D" w:rsidDel="0006068F">
              <w:rPr>
                <w:rFonts w:cs="Arial"/>
                <w:sz w:val="20"/>
                <w:szCs w:val="20"/>
              </w:rPr>
              <w:t xml:space="preserve"> </w:t>
            </w:r>
            <w:r w:rsidRPr="00BD327D">
              <w:rPr>
                <w:rFonts w:cs="Arial"/>
                <w:sz w:val="20"/>
                <w:szCs w:val="20"/>
              </w:rPr>
              <w:t>=</w:t>
            </w:r>
          </w:p>
        </w:tc>
        <w:tc>
          <w:tcPr>
            <w:tcW w:w="8916" w:type="dxa"/>
            <w:vAlign w:val="center"/>
          </w:tcPr>
          <w:p w14:paraId="17762830" w14:textId="77777777" w:rsidR="00BD327D" w:rsidRPr="00BD327D" w:rsidRDefault="00BD327D" w:rsidP="00BD327D">
            <w:pPr>
              <w:rPr>
                <w:rFonts w:cs="Arial"/>
                <w:sz w:val="20"/>
                <w:szCs w:val="20"/>
              </w:rPr>
            </w:pPr>
            <w:r w:rsidRPr="00BD327D">
              <w:rPr>
                <w:rFonts w:cs="Arial"/>
                <w:sz w:val="20"/>
                <w:szCs w:val="20"/>
              </w:rPr>
              <w:t>ASTM Energy to Food (kWh/lb) = kWh/pound of energy absorbed by food product during cooking</w:t>
            </w:r>
          </w:p>
        </w:tc>
      </w:tr>
      <w:tr w:rsidR="00BD327D" w:rsidRPr="00BD327D" w14:paraId="3E7DBAD8" w14:textId="77777777" w:rsidTr="0077070C">
        <w:trPr>
          <w:trHeight w:val="288"/>
        </w:trPr>
        <w:tc>
          <w:tcPr>
            <w:tcW w:w="1978" w:type="dxa"/>
            <w:vAlign w:val="center"/>
          </w:tcPr>
          <w:p w14:paraId="68EA6C80" w14:textId="77777777" w:rsidR="00BD327D" w:rsidRPr="00BD327D" w:rsidRDefault="00BD327D" w:rsidP="00BD327D">
            <w:pPr>
              <w:rPr>
                <w:rFonts w:cs="Arial"/>
                <w:sz w:val="20"/>
                <w:szCs w:val="20"/>
              </w:rPr>
            </w:pPr>
            <w:r w:rsidRPr="00BD327D">
              <w:rPr>
                <w:rFonts w:cs="Arial"/>
                <w:smallCaps/>
                <w:sz w:val="20"/>
                <w:szCs w:val="20"/>
              </w:rPr>
              <w:t>Efficiency</w:t>
            </w:r>
            <w:r w:rsidRPr="00BD327D" w:rsidDel="0006068F">
              <w:rPr>
                <w:rFonts w:cs="Arial"/>
                <w:sz w:val="20"/>
                <w:szCs w:val="20"/>
              </w:rPr>
              <w:t xml:space="preserve"> </w:t>
            </w:r>
            <w:r w:rsidRPr="00BD327D">
              <w:rPr>
                <w:rFonts w:cs="Arial"/>
                <w:sz w:val="20"/>
                <w:szCs w:val="20"/>
              </w:rPr>
              <w:t xml:space="preserve">= </w:t>
            </w:r>
          </w:p>
        </w:tc>
        <w:tc>
          <w:tcPr>
            <w:tcW w:w="8916" w:type="dxa"/>
            <w:vAlign w:val="center"/>
          </w:tcPr>
          <w:p w14:paraId="0451502F" w14:textId="77777777" w:rsidR="00BD327D" w:rsidRPr="00BD327D" w:rsidRDefault="00BD327D" w:rsidP="00BD327D">
            <w:pPr>
              <w:rPr>
                <w:rFonts w:cs="Arial"/>
                <w:sz w:val="20"/>
                <w:szCs w:val="20"/>
              </w:rPr>
            </w:pPr>
            <w:r w:rsidRPr="00BD327D">
              <w:rPr>
                <w:rFonts w:cs="Arial"/>
                <w:sz w:val="20"/>
                <w:szCs w:val="20"/>
              </w:rPr>
              <w:t>Heavy Load Cooking Energy Efficiency %</w:t>
            </w:r>
          </w:p>
        </w:tc>
      </w:tr>
      <w:tr w:rsidR="00BD327D" w:rsidRPr="00BD327D" w14:paraId="4ED1072D" w14:textId="77777777" w:rsidTr="0077070C">
        <w:trPr>
          <w:trHeight w:val="288"/>
        </w:trPr>
        <w:tc>
          <w:tcPr>
            <w:tcW w:w="1978" w:type="dxa"/>
            <w:vAlign w:val="center"/>
          </w:tcPr>
          <w:p w14:paraId="7875CAE7" w14:textId="77777777" w:rsidR="00BD327D" w:rsidRPr="00BD327D" w:rsidRDefault="00BD327D" w:rsidP="00BD327D">
            <w:pPr>
              <w:rPr>
                <w:rFonts w:cs="Arial"/>
                <w:sz w:val="20"/>
                <w:szCs w:val="20"/>
              </w:rPr>
            </w:pPr>
            <w:r w:rsidRPr="00BD327D">
              <w:rPr>
                <w:rFonts w:cs="Arial"/>
                <w:smallCaps/>
                <w:sz w:val="20"/>
                <w:szCs w:val="20"/>
              </w:rPr>
              <w:t>Idle Rate</w:t>
            </w:r>
            <w:r w:rsidRPr="00BD327D" w:rsidDel="0006068F">
              <w:rPr>
                <w:rFonts w:cs="Arial"/>
                <w:sz w:val="20"/>
                <w:szCs w:val="20"/>
              </w:rPr>
              <w:t xml:space="preserve"> </w:t>
            </w:r>
            <w:r w:rsidRPr="00BD327D">
              <w:rPr>
                <w:rFonts w:cs="Arial"/>
                <w:sz w:val="20"/>
                <w:szCs w:val="20"/>
              </w:rPr>
              <w:t>=</w:t>
            </w:r>
          </w:p>
        </w:tc>
        <w:tc>
          <w:tcPr>
            <w:tcW w:w="8916" w:type="dxa"/>
            <w:vAlign w:val="center"/>
          </w:tcPr>
          <w:p w14:paraId="59F60956" w14:textId="77777777" w:rsidR="00BD327D" w:rsidRPr="00BD327D" w:rsidRDefault="00BD327D" w:rsidP="00BD327D">
            <w:pPr>
              <w:rPr>
                <w:rFonts w:cs="Arial"/>
                <w:sz w:val="20"/>
                <w:szCs w:val="20"/>
              </w:rPr>
            </w:pPr>
            <w:r w:rsidRPr="00BD327D">
              <w:rPr>
                <w:rFonts w:cs="Arial"/>
                <w:sz w:val="20"/>
                <w:szCs w:val="20"/>
              </w:rPr>
              <w:t>Idle Energy Rate (kW)</w:t>
            </w:r>
          </w:p>
        </w:tc>
      </w:tr>
      <w:tr w:rsidR="00BD327D" w:rsidRPr="00BD327D" w14:paraId="3D76FBCD" w14:textId="77777777" w:rsidTr="0077070C">
        <w:trPr>
          <w:trHeight w:val="288"/>
        </w:trPr>
        <w:tc>
          <w:tcPr>
            <w:tcW w:w="1978" w:type="dxa"/>
            <w:vAlign w:val="center"/>
          </w:tcPr>
          <w:p w14:paraId="440D2882" w14:textId="77777777" w:rsidR="00BD327D" w:rsidRPr="00BD327D" w:rsidRDefault="00BD327D" w:rsidP="00BD327D">
            <w:pPr>
              <w:rPr>
                <w:rFonts w:cs="Arial"/>
                <w:sz w:val="20"/>
                <w:szCs w:val="20"/>
              </w:rPr>
            </w:pPr>
            <w:r w:rsidRPr="00BD327D">
              <w:rPr>
                <w:rFonts w:cs="Arial"/>
                <w:sz w:val="20"/>
                <w:szCs w:val="20"/>
              </w:rPr>
              <w:t>TON =</w:t>
            </w:r>
          </w:p>
        </w:tc>
        <w:tc>
          <w:tcPr>
            <w:tcW w:w="8916" w:type="dxa"/>
            <w:vAlign w:val="center"/>
          </w:tcPr>
          <w:p w14:paraId="47D7D0ED" w14:textId="77777777" w:rsidR="00BD327D" w:rsidRPr="00BD327D" w:rsidRDefault="00BD327D" w:rsidP="00BD327D">
            <w:pPr>
              <w:rPr>
                <w:rFonts w:cs="Arial"/>
                <w:sz w:val="20"/>
                <w:szCs w:val="20"/>
              </w:rPr>
            </w:pPr>
            <w:r w:rsidRPr="00BD327D">
              <w:rPr>
                <w:rFonts w:cs="Arial"/>
                <w:sz w:val="20"/>
                <w:szCs w:val="20"/>
              </w:rPr>
              <w:t>Operating Hours/Day</w:t>
            </w:r>
          </w:p>
        </w:tc>
      </w:tr>
      <w:tr w:rsidR="00BD327D" w:rsidRPr="00BD327D" w14:paraId="325956CD" w14:textId="77777777" w:rsidTr="0077070C">
        <w:trPr>
          <w:trHeight w:val="288"/>
        </w:trPr>
        <w:tc>
          <w:tcPr>
            <w:tcW w:w="1978" w:type="dxa"/>
            <w:vAlign w:val="center"/>
          </w:tcPr>
          <w:p w14:paraId="18A6A9F0" w14:textId="77777777" w:rsidR="00BD327D" w:rsidRPr="00BD327D" w:rsidRDefault="00BD327D" w:rsidP="00BD327D">
            <w:pPr>
              <w:rPr>
                <w:rFonts w:cs="Arial"/>
                <w:sz w:val="20"/>
                <w:szCs w:val="20"/>
              </w:rPr>
            </w:pPr>
            <w:r w:rsidRPr="00BD327D">
              <w:rPr>
                <w:rFonts w:cs="Arial"/>
                <w:sz w:val="20"/>
                <w:szCs w:val="20"/>
              </w:rPr>
              <w:t>PC =</w:t>
            </w:r>
          </w:p>
        </w:tc>
        <w:tc>
          <w:tcPr>
            <w:tcW w:w="8916" w:type="dxa"/>
            <w:vAlign w:val="center"/>
          </w:tcPr>
          <w:p w14:paraId="4CD21415" w14:textId="77777777" w:rsidR="00BD327D" w:rsidRPr="00BD327D" w:rsidRDefault="00BD327D" w:rsidP="00BD327D">
            <w:pPr>
              <w:rPr>
                <w:rFonts w:cs="Arial"/>
                <w:sz w:val="20"/>
                <w:szCs w:val="20"/>
              </w:rPr>
            </w:pPr>
            <w:r w:rsidRPr="00BD327D">
              <w:rPr>
                <w:rFonts w:cs="Arial"/>
                <w:sz w:val="20"/>
                <w:szCs w:val="20"/>
              </w:rPr>
              <w:t>Production Capacity (lbs/hr)</w:t>
            </w:r>
          </w:p>
        </w:tc>
      </w:tr>
      <w:tr w:rsidR="00BD327D" w:rsidRPr="00BD327D" w14:paraId="1D722143" w14:textId="77777777" w:rsidTr="0077070C">
        <w:trPr>
          <w:trHeight w:val="288"/>
        </w:trPr>
        <w:tc>
          <w:tcPr>
            <w:tcW w:w="1978" w:type="dxa"/>
            <w:vAlign w:val="center"/>
          </w:tcPr>
          <w:p w14:paraId="2863C2E7" w14:textId="77777777" w:rsidR="00BD327D" w:rsidRPr="00BD327D" w:rsidRDefault="00BD327D" w:rsidP="00BD327D">
            <w:pPr>
              <w:rPr>
                <w:rFonts w:cs="Arial"/>
                <w:sz w:val="20"/>
                <w:szCs w:val="20"/>
              </w:rPr>
            </w:pPr>
            <w:r w:rsidRPr="00BD327D">
              <w:rPr>
                <w:rFonts w:cs="Arial"/>
                <w:sz w:val="20"/>
                <w:szCs w:val="20"/>
              </w:rPr>
              <w:t>TP =</w:t>
            </w:r>
          </w:p>
        </w:tc>
        <w:tc>
          <w:tcPr>
            <w:tcW w:w="8916" w:type="dxa"/>
            <w:vAlign w:val="center"/>
          </w:tcPr>
          <w:p w14:paraId="1638D5E3" w14:textId="77777777" w:rsidR="00BD327D" w:rsidRPr="00BD327D" w:rsidRDefault="00BD327D" w:rsidP="00BD327D">
            <w:pPr>
              <w:rPr>
                <w:rFonts w:cs="Arial"/>
                <w:sz w:val="20"/>
                <w:szCs w:val="20"/>
              </w:rPr>
            </w:pPr>
            <w:r w:rsidRPr="00BD327D">
              <w:rPr>
                <w:rFonts w:cs="Arial"/>
                <w:sz w:val="20"/>
                <w:szCs w:val="20"/>
              </w:rPr>
              <w:t>Preheat Time (min)</w:t>
            </w:r>
          </w:p>
        </w:tc>
      </w:tr>
      <w:tr w:rsidR="00BD327D" w:rsidRPr="00BD327D" w14:paraId="559DC6D0" w14:textId="77777777" w:rsidTr="0077070C">
        <w:trPr>
          <w:trHeight w:val="288"/>
        </w:trPr>
        <w:tc>
          <w:tcPr>
            <w:tcW w:w="1978" w:type="dxa"/>
            <w:vAlign w:val="center"/>
          </w:tcPr>
          <w:p w14:paraId="3E72B8DE" w14:textId="77777777" w:rsidR="00BD327D" w:rsidRPr="00BD327D" w:rsidRDefault="00BD327D" w:rsidP="00BD327D">
            <w:pPr>
              <w:rPr>
                <w:rFonts w:cs="Arial"/>
                <w:sz w:val="20"/>
                <w:szCs w:val="20"/>
              </w:rPr>
            </w:pPr>
            <w:r w:rsidRPr="00BD327D">
              <w:rPr>
                <w:rFonts w:cs="Arial"/>
                <w:smallCaps/>
                <w:sz w:val="20"/>
                <w:szCs w:val="20"/>
              </w:rPr>
              <w:t>% Steam</w:t>
            </w:r>
          </w:p>
        </w:tc>
        <w:tc>
          <w:tcPr>
            <w:tcW w:w="8916" w:type="dxa"/>
            <w:vAlign w:val="center"/>
          </w:tcPr>
          <w:p w14:paraId="522AF8F6" w14:textId="77777777" w:rsidR="00BD327D" w:rsidRPr="00BD327D" w:rsidRDefault="00BD327D" w:rsidP="00BD327D">
            <w:pPr>
              <w:rPr>
                <w:rFonts w:cs="Arial"/>
                <w:sz w:val="20"/>
                <w:szCs w:val="20"/>
              </w:rPr>
            </w:pPr>
            <w:r w:rsidRPr="00BD327D">
              <w:rPr>
                <w:rFonts w:cs="Arial"/>
                <w:sz w:val="20"/>
                <w:szCs w:val="20"/>
              </w:rPr>
              <w:t>Percentage of Time in Constant Steam Mode</w:t>
            </w:r>
          </w:p>
        </w:tc>
      </w:tr>
      <w:tr w:rsidR="00BD327D" w:rsidRPr="00BD327D" w14:paraId="1F6F98EE" w14:textId="77777777" w:rsidTr="0077070C">
        <w:trPr>
          <w:trHeight w:val="288"/>
        </w:trPr>
        <w:tc>
          <w:tcPr>
            <w:tcW w:w="1978" w:type="dxa"/>
            <w:vAlign w:val="center"/>
          </w:tcPr>
          <w:p w14:paraId="20E1046A" w14:textId="77777777" w:rsidR="00BD327D" w:rsidRPr="00BD327D" w:rsidRDefault="00BD327D" w:rsidP="00BD327D">
            <w:pPr>
              <w:rPr>
                <w:rFonts w:cs="Arial"/>
                <w:sz w:val="20"/>
                <w:szCs w:val="20"/>
              </w:rPr>
            </w:pPr>
            <w:r w:rsidRPr="00BD327D">
              <w:rPr>
                <w:rFonts w:cs="Arial"/>
                <w:sz w:val="20"/>
                <w:szCs w:val="20"/>
              </w:rPr>
              <w:t>EP =</w:t>
            </w:r>
          </w:p>
        </w:tc>
        <w:tc>
          <w:tcPr>
            <w:tcW w:w="8916" w:type="dxa"/>
            <w:vAlign w:val="center"/>
          </w:tcPr>
          <w:p w14:paraId="73730ABB" w14:textId="77777777" w:rsidR="00BD327D" w:rsidRPr="00BD327D" w:rsidRDefault="00BD327D" w:rsidP="00BD327D">
            <w:pPr>
              <w:rPr>
                <w:rFonts w:cs="Arial"/>
                <w:sz w:val="20"/>
                <w:szCs w:val="20"/>
              </w:rPr>
            </w:pPr>
            <w:r w:rsidRPr="00BD327D">
              <w:rPr>
                <w:rFonts w:cs="Arial"/>
                <w:sz w:val="20"/>
                <w:szCs w:val="20"/>
              </w:rPr>
              <w:t>Preheat Energy (kWh)</w:t>
            </w:r>
          </w:p>
        </w:tc>
      </w:tr>
    </w:tbl>
    <w:p w14:paraId="393A106F" w14:textId="77777777" w:rsidR="00C069A2" w:rsidRDefault="0030550A" w:rsidP="002E0043">
      <w:pPr>
        <w:pStyle w:val="Heading2"/>
        <w:keepNext w:val="0"/>
      </w:pPr>
      <w:bookmarkStart w:id="107" w:name="_Toc304800212"/>
      <w:bookmarkStart w:id="108" w:name="_Toc324318366"/>
      <w:bookmarkStart w:id="109" w:name="_Toc324340495"/>
      <w:bookmarkStart w:id="110" w:name="_Toc386717905"/>
      <w:r>
        <w:t>2.2. Demand R</w:t>
      </w:r>
      <w:r w:rsidR="00C069A2">
        <w:t>eduction Estimation Methodologies</w:t>
      </w:r>
      <w:bookmarkEnd w:id="107"/>
      <w:bookmarkEnd w:id="108"/>
      <w:bookmarkEnd w:id="109"/>
      <w:bookmarkEnd w:id="110"/>
    </w:p>
    <w:p w14:paraId="7EF69219" w14:textId="77777777" w:rsidR="00BD327D" w:rsidRPr="00BD327D" w:rsidRDefault="00BD327D" w:rsidP="00BD327D">
      <w:pPr>
        <w:rPr>
          <w:rFonts w:cs="Arial"/>
          <w:szCs w:val="22"/>
        </w:rPr>
      </w:pPr>
      <w:r w:rsidRPr="00BD327D">
        <w:rPr>
          <w:rFonts w:cs="Arial"/>
          <w:szCs w:val="22"/>
        </w:rPr>
        <w:t>A steamer’s actual contribution to a building’s peak demand may vary significantly depending on its usage pattern in relation to that of other electric equipment in the facility (operating schedule, appliance on time, etc.). The probability of an appliance drawing its average rate during the period that the building peak is set is significantly higher than for any other input rate for that appliance. Therefore, it has been assumed that the probable contribution to the building’s peak demand is equal to the appliance’s average demand.</w:t>
      </w:r>
    </w:p>
    <w:p w14:paraId="544FCCE1" w14:textId="77777777" w:rsidR="00BD327D" w:rsidRPr="00BD327D" w:rsidRDefault="00BD327D" w:rsidP="00BD327D">
      <w:pPr>
        <w:rPr>
          <w:rFonts w:cs="Arial"/>
          <w:szCs w:val="22"/>
        </w:rPr>
      </w:pPr>
    </w:p>
    <w:p w14:paraId="1473C110" w14:textId="77777777" w:rsidR="00BD327D" w:rsidRPr="00BD327D" w:rsidRDefault="00BD327D" w:rsidP="00BD327D">
      <w:pPr>
        <w:rPr>
          <w:rFonts w:cs="Arial"/>
          <w:szCs w:val="22"/>
        </w:rPr>
      </w:pPr>
      <w:r w:rsidRPr="00BD327D">
        <w:rPr>
          <w:rFonts w:cs="Arial"/>
          <w:szCs w:val="22"/>
        </w:rPr>
        <w:t>The demand reduction estimation is based on measured data for standard efficiency electric steamers and for high efficiency steamers that meet EnergyStar requirements (greater than 50% cooking efficiency). The measured data are derived from tests conducted under ASTM Standard Test Method for the</w:t>
      </w:r>
      <w:r w:rsidRPr="00BD327D">
        <w:rPr>
          <w:rFonts w:cs="Arial"/>
          <w:i/>
          <w:iCs/>
          <w:szCs w:val="22"/>
        </w:rPr>
        <w:t xml:space="preserve"> </w:t>
      </w:r>
      <w:r w:rsidRPr="00BD327D">
        <w:rPr>
          <w:rFonts w:cs="Arial"/>
          <w:szCs w:val="22"/>
        </w:rPr>
        <w:t>Performance of Steam Cookers (F1484).</w:t>
      </w:r>
    </w:p>
    <w:p w14:paraId="37C236D0" w14:textId="77777777" w:rsidR="00BD327D" w:rsidRPr="00BD327D" w:rsidRDefault="00BD327D" w:rsidP="00BD327D">
      <w:pPr>
        <w:rPr>
          <w:rFonts w:cs="Arial"/>
          <w:szCs w:val="22"/>
        </w:rPr>
      </w:pPr>
    </w:p>
    <w:p w14:paraId="30BDA5A7" w14:textId="77777777" w:rsidR="00BD327D" w:rsidRPr="00BD327D" w:rsidRDefault="00BD327D" w:rsidP="00BD327D">
      <w:pPr>
        <w:rPr>
          <w:rFonts w:cs="Arial"/>
          <w:szCs w:val="22"/>
        </w:rPr>
      </w:pPr>
      <w:r w:rsidRPr="00BD327D">
        <w:rPr>
          <w:rFonts w:cs="Arial"/>
          <w:szCs w:val="22"/>
        </w:rPr>
        <w:t>ASTM F1484 provides standard conditions under which steamer energy use is measured. The estimated demand reduction of 6.9 kilowatts is based on data from tests of standard efficiency and high efficiency steamer cookers. Applying a Coincidence Factor of 0.9 per the DEER methodology</w:t>
      </w:r>
      <w:r w:rsidRPr="00BD327D">
        <w:rPr>
          <w:rFonts w:cs="Arial"/>
          <w:szCs w:val="22"/>
          <w:vertAlign w:val="superscript"/>
        </w:rPr>
        <w:endnoteReference w:id="6"/>
      </w:r>
      <w:r w:rsidRPr="00BD327D">
        <w:rPr>
          <w:rFonts w:cs="Arial"/>
          <w:szCs w:val="22"/>
        </w:rPr>
        <w:t>, yields a Demand Savings of 6.2 kilowatts.</w:t>
      </w:r>
    </w:p>
    <w:p w14:paraId="7688B435" w14:textId="77777777" w:rsidR="00BD327D" w:rsidRPr="00BD327D" w:rsidRDefault="00BD327D" w:rsidP="00BD327D">
      <w:pPr>
        <w:rPr>
          <w:rFonts w:ascii="Times New Roman" w:hAnsi="Times New Roman"/>
          <w:sz w:val="24"/>
        </w:rPr>
      </w:pPr>
    </w:p>
    <w:p w14:paraId="393A108D" w14:textId="1F5AF1AF" w:rsidR="009A5CE8" w:rsidRPr="00430775" w:rsidRDefault="009A5CE8" w:rsidP="009A5CE8">
      <w:pPr>
        <w:rPr>
          <w:rFonts w:cs="Arial"/>
          <w:b/>
          <w:sz w:val="20"/>
          <w:szCs w:val="20"/>
        </w:rPr>
      </w:pPr>
    </w:p>
    <w:p w14:paraId="393A108E" w14:textId="77777777" w:rsidR="00542990" w:rsidRPr="00CF3FF0" w:rsidRDefault="00542990" w:rsidP="003F3DED">
      <w:pPr>
        <w:ind w:left="720"/>
        <w:rPr>
          <w:rFonts w:cs="Arial"/>
          <w:i/>
          <w:sz w:val="20"/>
          <w:szCs w:val="20"/>
        </w:rPr>
      </w:pPr>
    </w:p>
    <w:p w14:paraId="393A108F" w14:textId="77777777" w:rsidR="007878B9" w:rsidRPr="00BF0332" w:rsidRDefault="00276ED1" w:rsidP="00BF0332">
      <w:pPr>
        <w:pStyle w:val="Heading2"/>
      </w:pPr>
      <w:bookmarkStart w:id="111" w:name="_Toc304800213"/>
      <w:bookmarkStart w:id="112" w:name="_Toc324318367"/>
      <w:bookmarkStart w:id="113" w:name="_Toc324340496"/>
      <w:bookmarkStart w:id="114" w:name="_Toc386717906"/>
      <w:r w:rsidRPr="00BF0332">
        <w:t xml:space="preserve">2.3. </w:t>
      </w:r>
      <w:r w:rsidR="007878B9" w:rsidRPr="00BF0332">
        <w:t>Gas Energy Savings Estimation Methodologies</w:t>
      </w:r>
      <w:bookmarkEnd w:id="111"/>
      <w:bookmarkEnd w:id="112"/>
      <w:bookmarkEnd w:id="113"/>
      <w:bookmarkEnd w:id="114"/>
    </w:p>
    <w:p w14:paraId="7A78AA6F" w14:textId="6DAB6B68" w:rsidR="00BD327D" w:rsidRDefault="00BD327D" w:rsidP="00BD327D">
      <w:pPr>
        <w:rPr>
          <w:highlight w:val="green"/>
        </w:rPr>
      </w:pPr>
      <w:bookmarkStart w:id="115" w:name="_Toc304800214"/>
      <w:bookmarkStart w:id="116" w:name="_Toc324318368"/>
      <w:bookmarkStart w:id="117" w:name="_Toc324340497"/>
      <w:r>
        <w:t>The industry standard for energy use and cooking performance of steamers is ASTM Standard Test Method for the</w:t>
      </w:r>
      <w:r>
        <w:rPr>
          <w:rFonts w:cs="Arial"/>
          <w:i/>
          <w:iCs/>
        </w:rPr>
        <w:t xml:space="preserve"> </w:t>
      </w:r>
      <w:r>
        <w:t xml:space="preserve">Performance of Steam Cookers (F1484). Table </w:t>
      </w:r>
      <w:r w:rsidR="009009AE">
        <w:t>14</w:t>
      </w:r>
      <w:r>
        <w:t xml:space="preserve"> shows an example of the calculation results for gas steamers under ASTM F1484.</w:t>
      </w:r>
    </w:p>
    <w:p w14:paraId="022F52C6" w14:textId="51411918" w:rsidR="00BD327D" w:rsidRDefault="00BD327D" w:rsidP="00BD327D">
      <w:pPr>
        <w:pStyle w:val="Table"/>
      </w:pPr>
      <w:r>
        <w:br w:type="page"/>
      </w:r>
      <w:bookmarkStart w:id="118" w:name="_Toc182113831"/>
      <w:bookmarkStart w:id="119" w:name="_Toc326595906"/>
      <w:r>
        <w:lastRenderedPageBreak/>
        <w:t xml:space="preserve">Table </w:t>
      </w:r>
      <w:r w:rsidR="009009AE">
        <w:t>1</w:t>
      </w:r>
      <w:r w:rsidR="00765E75">
        <w:t>5</w:t>
      </w:r>
      <w:r>
        <w:t xml:space="preserve"> Commercial Gas Steam Cooker Cost Effectiveness Example.</w:t>
      </w:r>
      <w:bookmarkEnd w:id="118"/>
      <w:bookmarkEnd w:id="119"/>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ook w:val="0000" w:firstRow="0" w:lastRow="0" w:firstColumn="0" w:lastColumn="0" w:noHBand="0" w:noVBand="0"/>
      </w:tblPr>
      <w:tblGrid>
        <w:gridCol w:w="4459"/>
        <w:gridCol w:w="1957"/>
        <w:gridCol w:w="3160"/>
      </w:tblGrid>
      <w:tr w:rsidR="00BD327D" w14:paraId="5DFE4808" w14:textId="77777777" w:rsidTr="0077070C">
        <w:trPr>
          <w:trHeight w:val="432"/>
        </w:trPr>
        <w:tc>
          <w:tcPr>
            <w:tcW w:w="2328" w:type="pct"/>
            <w:tcBorders>
              <w:top w:val="single" w:sz="2" w:space="0" w:color="auto"/>
              <w:left w:val="single" w:sz="2" w:space="0" w:color="auto"/>
              <w:bottom w:val="single" w:sz="6" w:space="0" w:color="auto"/>
              <w:right w:val="single" w:sz="6" w:space="0" w:color="auto"/>
            </w:tcBorders>
            <w:vAlign w:val="center"/>
          </w:tcPr>
          <w:p w14:paraId="6C871F83" w14:textId="77777777" w:rsidR="00BD327D" w:rsidRDefault="00BD327D" w:rsidP="0077070C">
            <w:pPr>
              <w:rPr>
                <w:rFonts w:eastAsia="Times" w:cs="Arial"/>
                <w:b/>
              </w:rPr>
            </w:pPr>
            <w:r>
              <w:rPr>
                <w:rFonts w:eastAsia="Times" w:cs="Arial"/>
                <w:b/>
              </w:rPr>
              <w:t>Performance</w:t>
            </w:r>
          </w:p>
        </w:tc>
        <w:tc>
          <w:tcPr>
            <w:tcW w:w="1022" w:type="pct"/>
            <w:tcBorders>
              <w:top w:val="single" w:sz="2" w:space="0" w:color="auto"/>
              <w:left w:val="single" w:sz="6" w:space="0" w:color="auto"/>
              <w:bottom w:val="single" w:sz="6" w:space="0" w:color="auto"/>
              <w:right w:val="single" w:sz="6" w:space="0" w:color="auto"/>
            </w:tcBorders>
            <w:vAlign w:val="center"/>
          </w:tcPr>
          <w:p w14:paraId="16D0DD87" w14:textId="77777777" w:rsidR="00BD327D" w:rsidRDefault="00BD327D" w:rsidP="0077070C">
            <w:pPr>
              <w:rPr>
                <w:rFonts w:cs="Arial"/>
                <w:b/>
              </w:rPr>
            </w:pPr>
            <w:r>
              <w:rPr>
                <w:rFonts w:cs="Arial"/>
                <w:b/>
              </w:rPr>
              <w:t>Base Model</w:t>
            </w:r>
          </w:p>
        </w:tc>
        <w:tc>
          <w:tcPr>
            <w:tcW w:w="1650" w:type="pct"/>
            <w:tcBorders>
              <w:top w:val="single" w:sz="2" w:space="0" w:color="auto"/>
              <w:left w:val="single" w:sz="6" w:space="0" w:color="auto"/>
              <w:bottom w:val="single" w:sz="6" w:space="0" w:color="auto"/>
              <w:right w:val="single" w:sz="2" w:space="0" w:color="auto"/>
            </w:tcBorders>
            <w:vAlign w:val="center"/>
          </w:tcPr>
          <w:p w14:paraId="65CF550A" w14:textId="77777777" w:rsidR="00BD327D" w:rsidRDefault="00BD327D" w:rsidP="0077070C">
            <w:pPr>
              <w:rPr>
                <w:rFonts w:cs="Arial"/>
                <w:b/>
              </w:rPr>
            </w:pPr>
            <w:r>
              <w:rPr>
                <w:rFonts w:cs="Arial"/>
                <w:b/>
              </w:rPr>
              <w:t>Energy Efficient Model</w:t>
            </w:r>
          </w:p>
        </w:tc>
      </w:tr>
      <w:tr w:rsidR="00BD327D" w14:paraId="39C6C003" w14:textId="77777777" w:rsidTr="0077070C">
        <w:trPr>
          <w:trHeight w:val="248"/>
        </w:trPr>
        <w:tc>
          <w:tcPr>
            <w:tcW w:w="2328" w:type="pct"/>
            <w:tcBorders>
              <w:top w:val="single" w:sz="6" w:space="0" w:color="auto"/>
              <w:left w:val="single" w:sz="2" w:space="0" w:color="auto"/>
              <w:bottom w:val="single" w:sz="6" w:space="0" w:color="auto"/>
              <w:right w:val="single" w:sz="6" w:space="0" w:color="auto"/>
            </w:tcBorders>
            <w:vAlign w:val="center"/>
          </w:tcPr>
          <w:p w14:paraId="7F1E4E38" w14:textId="77777777" w:rsidR="00BD327D" w:rsidRDefault="00BD327D" w:rsidP="0077070C">
            <w:pPr>
              <w:rPr>
                <w:rFonts w:eastAsia="Times" w:cs="Arial"/>
                <w:sz w:val="20"/>
                <w:szCs w:val="20"/>
              </w:rPr>
            </w:pPr>
            <w:r>
              <w:rPr>
                <w:rFonts w:eastAsia="Times" w:cs="Arial"/>
                <w:sz w:val="20"/>
                <w:szCs w:val="20"/>
              </w:rPr>
              <w:t>Pan Capacity</w:t>
            </w:r>
          </w:p>
        </w:tc>
        <w:tc>
          <w:tcPr>
            <w:tcW w:w="1022" w:type="pct"/>
            <w:tcBorders>
              <w:top w:val="single" w:sz="6" w:space="0" w:color="auto"/>
              <w:left w:val="single" w:sz="6" w:space="0" w:color="auto"/>
              <w:bottom w:val="single" w:sz="6" w:space="0" w:color="auto"/>
              <w:right w:val="single" w:sz="6" w:space="0" w:color="auto"/>
            </w:tcBorders>
            <w:vAlign w:val="center"/>
          </w:tcPr>
          <w:p w14:paraId="48ABA916" w14:textId="77777777" w:rsidR="00BD327D" w:rsidRDefault="00BD327D" w:rsidP="0077070C">
            <w:pPr>
              <w:jc w:val="center"/>
              <w:rPr>
                <w:rFonts w:cs="Arial"/>
                <w:sz w:val="20"/>
                <w:szCs w:val="20"/>
              </w:rPr>
            </w:pPr>
            <w:r>
              <w:rPr>
                <w:rFonts w:cs="Arial"/>
                <w:sz w:val="20"/>
                <w:szCs w:val="20"/>
              </w:rPr>
              <w:t>6</w:t>
            </w:r>
          </w:p>
        </w:tc>
        <w:tc>
          <w:tcPr>
            <w:tcW w:w="1650" w:type="pct"/>
            <w:tcBorders>
              <w:top w:val="single" w:sz="6" w:space="0" w:color="auto"/>
              <w:left w:val="single" w:sz="6" w:space="0" w:color="auto"/>
              <w:bottom w:val="single" w:sz="6" w:space="0" w:color="auto"/>
              <w:right w:val="single" w:sz="2" w:space="0" w:color="auto"/>
            </w:tcBorders>
            <w:vAlign w:val="center"/>
          </w:tcPr>
          <w:p w14:paraId="7C829CD0" w14:textId="77777777" w:rsidR="00BD327D" w:rsidRDefault="00BD327D" w:rsidP="0077070C">
            <w:pPr>
              <w:jc w:val="center"/>
              <w:rPr>
                <w:rFonts w:cs="Arial"/>
                <w:sz w:val="20"/>
                <w:szCs w:val="20"/>
              </w:rPr>
            </w:pPr>
            <w:r>
              <w:rPr>
                <w:rFonts w:cs="Arial"/>
                <w:sz w:val="20"/>
                <w:szCs w:val="20"/>
              </w:rPr>
              <w:t>6</w:t>
            </w:r>
          </w:p>
        </w:tc>
      </w:tr>
      <w:tr w:rsidR="00BD327D" w14:paraId="58684225" w14:textId="77777777" w:rsidTr="0077070C">
        <w:trPr>
          <w:trHeight w:val="248"/>
        </w:trPr>
        <w:tc>
          <w:tcPr>
            <w:tcW w:w="2328" w:type="pct"/>
            <w:tcBorders>
              <w:top w:val="single" w:sz="6" w:space="0" w:color="auto"/>
              <w:left w:val="single" w:sz="2" w:space="0" w:color="auto"/>
              <w:bottom w:val="single" w:sz="6" w:space="0" w:color="auto"/>
              <w:right w:val="single" w:sz="6" w:space="0" w:color="auto"/>
            </w:tcBorders>
            <w:vAlign w:val="center"/>
          </w:tcPr>
          <w:p w14:paraId="18C11506" w14:textId="77777777" w:rsidR="00BD327D" w:rsidRDefault="00BD327D" w:rsidP="0077070C">
            <w:pPr>
              <w:rPr>
                <w:rFonts w:eastAsia="Times" w:cs="Arial"/>
                <w:sz w:val="20"/>
                <w:szCs w:val="20"/>
              </w:rPr>
            </w:pPr>
            <w:r>
              <w:rPr>
                <w:rFonts w:eastAsia="Times" w:cs="Arial"/>
                <w:sz w:val="20"/>
                <w:szCs w:val="20"/>
              </w:rPr>
              <w:t>Preheat Time (min)</w:t>
            </w:r>
          </w:p>
        </w:tc>
        <w:tc>
          <w:tcPr>
            <w:tcW w:w="1022" w:type="pct"/>
            <w:tcBorders>
              <w:top w:val="single" w:sz="6" w:space="0" w:color="auto"/>
              <w:left w:val="single" w:sz="6" w:space="0" w:color="auto"/>
              <w:bottom w:val="single" w:sz="6" w:space="0" w:color="auto"/>
              <w:right w:val="single" w:sz="6" w:space="0" w:color="auto"/>
            </w:tcBorders>
            <w:vAlign w:val="center"/>
          </w:tcPr>
          <w:p w14:paraId="42504A2A" w14:textId="77777777" w:rsidR="00BD327D" w:rsidRDefault="00BD327D" w:rsidP="0077070C">
            <w:pPr>
              <w:jc w:val="center"/>
              <w:rPr>
                <w:rFonts w:cs="Arial"/>
                <w:sz w:val="20"/>
                <w:szCs w:val="20"/>
              </w:rPr>
            </w:pPr>
            <w:r>
              <w:rPr>
                <w:rFonts w:cs="Arial"/>
                <w:sz w:val="20"/>
                <w:szCs w:val="20"/>
              </w:rPr>
              <w:t>15</w:t>
            </w:r>
          </w:p>
        </w:tc>
        <w:tc>
          <w:tcPr>
            <w:tcW w:w="1650" w:type="pct"/>
            <w:tcBorders>
              <w:top w:val="single" w:sz="6" w:space="0" w:color="auto"/>
              <w:left w:val="single" w:sz="6" w:space="0" w:color="auto"/>
              <w:bottom w:val="single" w:sz="6" w:space="0" w:color="auto"/>
              <w:right w:val="single" w:sz="2" w:space="0" w:color="auto"/>
            </w:tcBorders>
            <w:vAlign w:val="center"/>
          </w:tcPr>
          <w:p w14:paraId="1D3A15EF" w14:textId="77777777" w:rsidR="00BD327D" w:rsidRDefault="00BD327D" w:rsidP="0077070C">
            <w:pPr>
              <w:jc w:val="center"/>
              <w:rPr>
                <w:rFonts w:cs="Arial"/>
                <w:sz w:val="20"/>
                <w:szCs w:val="20"/>
              </w:rPr>
            </w:pPr>
            <w:r>
              <w:rPr>
                <w:rFonts w:cs="Arial"/>
                <w:sz w:val="20"/>
                <w:szCs w:val="20"/>
              </w:rPr>
              <w:t>15</w:t>
            </w:r>
          </w:p>
        </w:tc>
      </w:tr>
      <w:tr w:rsidR="00BD327D" w14:paraId="3460A2A0" w14:textId="77777777" w:rsidTr="0077070C">
        <w:trPr>
          <w:trHeight w:val="248"/>
        </w:trPr>
        <w:tc>
          <w:tcPr>
            <w:tcW w:w="2328" w:type="pct"/>
            <w:tcBorders>
              <w:top w:val="single" w:sz="6" w:space="0" w:color="auto"/>
              <w:left w:val="single" w:sz="2" w:space="0" w:color="auto"/>
              <w:bottom w:val="single" w:sz="6" w:space="0" w:color="auto"/>
              <w:right w:val="single" w:sz="6" w:space="0" w:color="auto"/>
            </w:tcBorders>
            <w:vAlign w:val="center"/>
          </w:tcPr>
          <w:p w14:paraId="32BE7ADB" w14:textId="77777777" w:rsidR="00BD327D" w:rsidRDefault="00BD327D" w:rsidP="0077070C">
            <w:pPr>
              <w:rPr>
                <w:rFonts w:eastAsia="Times" w:cs="Arial"/>
                <w:sz w:val="20"/>
                <w:szCs w:val="20"/>
              </w:rPr>
            </w:pPr>
            <w:r>
              <w:rPr>
                <w:rFonts w:eastAsia="Times" w:cs="Arial"/>
                <w:sz w:val="20"/>
                <w:szCs w:val="20"/>
              </w:rPr>
              <w:t>Preheat Energy (Btu)</w:t>
            </w:r>
          </w:p>
        </w:tc>
        <w:tc>
          <w:tcPr>
            <w:tcW w:w="1022" w:type="pct"/>
            <w:tcBorders>
              <w:top w:val="single" w:sz="6" w:space="0" w:color="auto"/>
              <w:left w:val="single" w:sz="6" w:space="0" w:color="auto"/>
              <w:bottom w:val="single" w:sz="6" w:space="0" w:color="auto"/>
              <w:right w:val="single" w:sz="6" w:space="0" w:color="auto"/>
            </w:tcBorders>
            <w:vAlign w:val="center"/>
          </w:tcPr>
          <w:p w14:paraId="507BEF3C" w14:textId="77777777" w:rsidR="00BD327D" w:rsidRDefault="00BD327D" w:rsidP="0077070C">
            <w:pPr>
              <w:jc w:val="center"/>
              <w:rPr>
                <w:rFonts w:cs="Arial"/>
                <w:sz w:val="20"/>
                <w:szCs w:val="20"/>
              </w:rPr>
            </w:pPr>
            <w:r>
              <w:rPr>
                <w:rFonts w:cs="Arial"/>
                <w:sz w:val="20"/>
                <w:szCs w:val="20"/>
              </w:rPr>
              <w:t>20,000</w:t>
            </w:r>
          </w:p>
        </w:tc>
        <w:tc>
          <w:tcPr>
            <w:tcW w:w="1650" w:type="pct"/>
            <w:tcBorders>
              <w:top w:val="single" w:sz="6" w:space="0" w:color="auto"/>
              <w:left w:val="single" w:sz="6" w:space="0" w:color="auto"/>
              <w:bottom w:val="single" w:sz="6" w:space="0" w:color="auto"/>
              <w:right w:val="single" w:sz="2" w:space="0" w:color="auto"/>
            </w:tcBorders>
            <w:vAlign w:val="center"/>
          </w:tcPr>
          <w:p w14:paraId="3D95BC2B" w14:textId="77777777" w:rsidR="00BD327D" w:rsidRDefault="00BD327D" w:rsidP="0077070C">
            <w:pPr>
              <w:jc w:val="center"/>
              <w:rPr>
                <w:rFonts w:cs="Arial"/>
                <w:sz w:val="20"/>
                <w:szCs w:val="20"/>
              </w:rPr>
            </w:pPr>
            <w:r>
              <w:rPr>
                <w:rFonts w:cs="Arial"/>
                <w:sz w:val="20"/>
                <w:szCs w:val="20"/>
              </w:rPr>
              <w:t>9,000</w:t>
            </w:r>
          </w:p>
        </w:tc>
      </w:tr>
      <w:tr w:rsidR="00BD327D" w14:paraId="558389C1" w14:textId="77777777" w:rsidTr="0077070C">
        <w:trPr>
          <w:trHeight w:val="248"/>
        </w:trPr>
        <w:tc>
          <w:tcPr>
            <w:tcW w:w="2328" w:type="pct"/>
            <w:tcBorders>
              <w:top w:val="single" w:sz="6" w:space="0" w:color="auto"/>
              <w:left w:val="single" w:sz="2" w:space="0" w:color="auto"/>
              <w:bottom w:val="single" w:sz="6" w:space="0" w:color="auto"/>
              <w:right w:val="single" w:sz="6" w:space="0" w:color="auto"/>
            </w:tcBorders>
            <w:vAlign w:val="center"/>
          </w:tcPr>
          <w:p w14:paraId="7A4BA844" w14:textId="77777777" w:rsidR="00BD327D" w:rsidRDefault="00BD327D" w:rsidP="0077070C">
            <w:pPr>
              <w:rPr>
                <w:rFonts w:eastAsia="Times" w:cs="Arial"/>
                <w:sz w:val="20"/>
                <w:szCs w:val="20"/>
              </w:rPr>
            </w:pPr>
            <w:r>
              <w:rPr>
                <w:rFonts w:eastAsia="Times" w:cs="Arial"/>
                <w:sz w:val="20"/>
                <w:szCs w:val="20"/>
              </w:rPr>
              <w:t>Idle Energy Rate (Btu/h)</w:t>
            </w:r>
          </w:p>
        </w:tc>
        <w:tc>
          <w:tcPr>
            <w:tcW w:w="1022" w:type="pct"/>
            <w:tcBorders>
              <w:top w:val="single" w:sz="6" w:space="0" w:color="auto"/>
              <w:left w:val="single" w:sz="6" w:space="0" w:color="auto"/>
              <w:bottom w:val="single" w:sz="6" w:space="0" w:color="auto"/>
              <w:right w:val="single" w:sz="6" w:space="0" w:color="auto"/>
            </w:tcBorders>
            <w:vAlign w:val="center"/>
          </w:tcPr>
          <w:p w14:paraId="4383383B" w14:textId="77777777" w:rsidR="00BD327D" w:rsidRDefault="00BD327D" w:rsidP="0077070C">
            <w:pPr>
              <w:jc w:val="center"/>
              <w:rPr>
                <w:rFonts w:cs="Arial"/>
                <w:sz w:val="20"/>
                <w:szCs w:val="20"/>
              </w:rPr>
            </w:pPr>
            <w:r>
              <w:rPr>
                <w:rFonts w:cs="Arial"/>
                <w:sz w:val="20"/>
                <w:szCs w:val="20"/>
              </w:rPr>
              <w:t>15,000</w:t>
            </w:r>
          </w:p>
        </w:tc>
        <w:tc>
          <w:tcPr>
            <w:tcW w:w="1650" w:type="pct"/>
            <w:tcBorders>
              <w:top w:val="single" w:sz="6" w:space="0" w:color="auto"/>
              <w:left w:val="single" w:sz="6" w:space="0" w:color="auto"/>
              <w:bottom w:val="single" w:sz="6" w:space="0" w:color="auto"/>
              <w:right w:val="single" w:sz="2" w:space="0" w:color="auto"/>
            </w:tcBorders>
            <w:vAlign w:val="center"/>
          </w:tcPr>
          <w:p w14:paraId="1C110F45" w14:textId="77777777" w:rsidR="00BD327D" w:rsidRDefault="00BD327D" w:rsidP="0077070C">
            <w:pPr>
              <w:jc w:val="center"/>
              <w:rPr>
                <w:rFonts w:cs="Arial"/>
                <w:sz w:val="20"/>
                <w:szCs w:val="20"/>
              </w:rPr>
            </w:pPr>
            <w:r>
              <w:rPr>
                <w:rFonts w:cs="Arial"/>
                <w:sz w:val="20"/>
                <w:szCs w:val="20"/>
              </w:rPr>
              <w:t>2,921</w:t>
            </w:r>
          </w:p>
        </w:tc>
      </w:tr>
      <w:tr w:rsidR="00BD327D" w14:paraId="0F79DB54" w14:textId="77777777" w:rsidTr="0077070C">
        <w:trPr>
          <w:trHeight w:val="248"/>
        </w:trPr>
        <w:tc>
          <w:tcPr>
            <w:tcW w:w="2328" w:type="pct"/>
            <w:tcBorders>
              <w:top w:val="single" w:sz="6" w:space="0" w:color="auto"/>
              <w:left w:val="single" w:sz="2" w:space="0" w:color="auto"/>
              <w:bottom w:val="single" w:sz="6" w:space="0" w:color="auto"/>
              <w:right w:val="single" w:sz="6" w:space="0" w:color="auto"/>
            </w:tcBorders>
            <w:vAlign w:val="center"/>
          </w:tcPr>
          <w:p w14:paraId="32489A17" w14:textId="77777777" w:rsidR="00BD327D" w:rsidRDefault="00BD327D" w:rsidP="0077070C">
            <w:pPr>
              <w:rPr>
                <w:rFonts w:eastAsia="Times" w:cs="Arial"/>
                <w:sz w:val="20"/>
                <w:szCs w:val="20"/>
              </w:rPr>
            </w:pPr>
            <w:r>
              <w:rPr>
                <w:rFonts w:eastAsia="Times" w:cs="Arial"/>
                <w:sz w:val="20"/>
                <w:szCs w:val="20"/>
              </w:rPr>
              <w:t>Cooking-Energy Efficiency (%)</w:t>
            </w:r>
          </w:p>
        </w:tc>
        <w:tc>
          <w:tcPr>
            <w:tcW w:w="1022" w:type="pct"/>
            <w:tcBorders>
              <w:top w:val="single" w:sz="6" w:space="0" w:color="auto"/>
              <w:left w:val="single" w:sz="6" w:space="0" w:color="auto"/>
              <w:bottom w:val="single" w:sz="6" w:space="0" w:color="auto"/>
              <w:right w:val="single" w:sz="6" w:space="0" w:color="auto"/>
            </w:tcBorders>
            <w:vAlign w:val="center"/>
          </w:tcPr>
          <w:p w14:paraId="264C2A31" w14:textId="77777777" w:rsidR="00BD327D" w:rsidRDefault="00BD327D" w:rsidP="0077070C">
            <w:pPr>
              <w:jc w:val="center"/>
              <w:rPr>
                <w:rFonts w:cs="Arial"/>
                <w:sz w:val="20"/>
                <w:szCs w:val="20"/>
              </w:rPr>
            </w:pPr>
            <w:r>
              <w:rPr>
                <w:rFonts w:cs="Arial"/>
                <w:sz w:val="20"/>
                <w:szCs w:val="20"/>
              </w:rPr>
              <w:t>15%</w:t>
            </w:r>
          </w:p>
        </w:tc>
        <w:tc>
          <w:tcPr>
            <w:tcW w:w="1650" w:type="pct"/>
            <w:tcBorders>
              <w:top w:val="single" w:sz="6" w:space="0" w:color="auto"/>
              <w:left w:val="single" w:sz="6" w:space="0" w:color="auto"/>
              <w:bottom w:val="single" w:sz="6" w:space="0" w:color="auto"/>
              <w:right w:val="single" w:sz="2" w:space="0" w:color="auto"/>
            </w:tcBorders>
            <w:vAlign w:val="center"/>
          </w:tcPr>
          <w:p w14:paraId="52FB585D" w14:textId="77777777" w:rsidR="00BD327D" w:rsidRDefault="00BD327D" w:rsidP="0077070C">
            <w:pPr>
              <w:jc w:val="center"/>
              <w:rPr>
                <w:rFonts w:cs="Arial"/>
                <w:sz w:val="20"/>
                <w:szCs w:val="20"/>
              </w:rPr>
            </w:pPr>
            <w:r>
              <w:rPr>
                <w:rFonts w:cs="Arial"/>
                <w:sz w:val="20"/>
                <w:szCs w:val="20"/>
              </w:rPr>
              <w:t>45%</w:t>
            </w:r>
          </w:p>
        </w:tc>
      </w:tr>
      <w:tr w:rsidR="00BD327D" w14:paraId="252351E4" w14:textId="77777777" w:rsidTr="0077070C">
        <w:trPr>
          <w:trHeight w:val="248"/>
        </w:trPr>
        <w:tc>
          <w:tcPr>
            <w:tcW w:w="2328" w:type="pct"/>
            <w:tcBorders>
              <w:top w:val="single" w:sz="6" w:space="0" w:color="auto"/>
              <w:left w:val="single" w:sz="2" w:space="0" w:color="auto"/>
              <w:bottom w:val="single" w:sz="6" w:space="0" w:color="auto"/>
              <w:right w:val="single" w:sz="6" w:space="0" w:color="auto"/>
            </w:tcBorders>
            <w:vAlign w:val="center"/>
          </w:tcPr>
          <w:p w14:paraId="50DFDC70" w14:textId="77777777" w:rsidR="00BD327D" w:rsidRDefault="00BD327D" w:rsidP="0077070C">
            <w:pPr>
              <w:rPr>
                <w:rFonts w:eastAsia="Times" w:cs="Arial"/>
                <w:sz w:val="20"/>
                <w:szCs w:val="20"/>
              </w:rPr>
            </w:pPr>
            <w:r>
              <w:rPr>
                <w:rFonts w:eastAsia="Times" w:cs="Arial"/>
                <w:sz w:val="20"/>
                <w:szCs w:val="20"/>
              </w:rPr>
              <w:t>Production Capacity (lb/h)</w:t>
            </w:r>
          </w:p>
        </w:tc>
        <w:tc>
          <w:tcPr>
            <w:tcW w:w="1022" w:type="pct"/>
            <w:tcBorders>
              <w:top w:val="single" w:sz="6" w:space="0" w:color="auto"/>
              <w:left w:val="single" w:sz="6" w:space="0" w:color="auto"/>
              <w:bottom w:val="single" w:sz="6" w:space="0" w:color="auto"/>
              <w:right w:val="single" w:sz="6" w:space="0" w:color="auto"/>
            </w:tcBorders>
            <w:vAlign w:val="center"/>
          </w:tcPr>
          <w:p w14:paraId="371893FF" w14:textId="77777777" w:rsidR="00BD327D" w:rsidRDefault="00BD327D" w:rsidP="0077070C">
            <w:pPr>
              <w:jc w:val="center"/>
              <w:rPr>
                <w:rFonts w:cs="Arial"/>
                <w:sz w:val="20"/>
                <w:szCs w:val="20"/>
              </w:rPr>
            </w:pPr>
            <w:r>
              <w:rPr>
                <w:rFonts w:cs="Arial"/>
                <w:sz w:val="20"/>
                <w:szCs w:val="20"/>
              </w:rPr>
              <w:t>140</w:t>
            </w:r>
          </w:p>
        </w:tc>
        <w:tc>
          <w:tcPr>
            <w:tcW w:w="1650" w:type="pct"/>
            <w:tcBorders>
              <w:top w:val="single" w:sz="6" w:space="0" w:color="auto"/>
              <w:left w:val="single" w:sz="6" w:space="0" w:color="auto"/>
              <w:bottom w:val="single" w:sz="6" w:space="0" w:color="auto"/>
              <w:right w:val="single" w:sz="2" w:space="0" w:color="auto"/>
            </w:tcBorders>
            <w:vAlign w:val="center"/>
          </w:tcPr>
          <w:p w14:paraId="44F27946" w14:textId="77777777" w:rsidR="00BD327D" w:rsidRDefault="00BD327D" w:rsidP="0077070C">
            <w:pPr>
              <w:jc w:val="center"/>
              <w:rPr>
                <w:rFonts w:cs="Arial"/>
                <w:sz w:val="20"/>
                <w:szCs w:val="20"/>
              </w:rPr>
            </w:pPr>
            <w:r>
              <w:rPr>
                <w:rFonts w:cs="Arial"/>
                <w:sz w:val="20"/>
                <w:szCs w:val="20"/>
              </w:rPr>
              <w:t>125</w:t>
            </w:r>
          </w:p>
        </w:tc>
      </w:tr>
      <w:tr w:rsidR="00BD327D" w14:paraId="3A146EB5" w14:textId="77777777" w:rsidTr="0077070C">
        <w:trPr>
          <w:trHeight w:val="248"/>
        </w:trPr>
        <w:tc>
          <w:tcPr>
            <w:tcW w:w="2328" w:type="pct"/>
            <w:tcBorders>
              <w:top w:val="single" w:sz="6" w:space="0" w:color="auto"/>
              <w:left w:val="single" w:sz="2" w:space="0" w:color="auto"/>
              <w:bottom w:val="single" w:sz="6" w:space="0" w:color="auto"/>
              <w:right w:val="single" w:sz="6" w:space="0" w:color="auto"/>
            </w:tcBorders>
            <w:vAlign w:val="center"/>
          </w:tcPr>
          <w:p w14:paraId="57095B0A" w14:textId="77777777" w:rsidR="00BD327D" w:rsidRDefault="00BD327D" w:rsidP="0077070C">
            <w:pPr>
              <w:rPr>
                <w:rFonts w:eastAsia="Times" w:cs="Arial"/>
                <w:sz w:val="20"/>
                <w:szCs w:val="20"/>
              </w:rPr>
            </w:pPr>
            <w:r>
              <w:rPr>
                <w:rFonts w:eastAsia="Times" w:cs="Arial"/>
                <w:sz w:val="20"/>
                <w:szCs w:val="20"/>
              </w:rPr>
              <w:t>Average Water Consumption Rate (gal/hr)</w:t>
            </w:r>
          </w:p>
        </w:tc>
        <w:tc>
          <w:tcPr>
            <w:tcW w:w="1022" w:type="pct"/>
            <w:tcBorders>
              <w:top w:val="single" w:sz="6" w:space="0" w:color="auto"/>
              <w:left w:val="single" w:sz="6" w:space="0" w:color="auto"/>
              <w:bottom w:val="single" w:sz="6" w:space="0" w:color="auto"/>
              <w:right w:val="single" w:sz="6" w:space="0" w:color="auto"/>
            </w:tcBorders>
            <w:vAlign w:val="center"/>
          </w:tcPr>
          <w:p w14:paraId="1CF665DA" w14:textId="77777777" w:rsidR="00BD327D" w:rsidRDefault="00BD327D" w:rsidP="0077070C">
            <w:pPr>
              <w:jc w:val="center"/>
              <w:rPr>
                <w:rFonts w:cs="Arial"/>
                <w:sz w:val="20"/>
                <w:szCs w:val="20"/>
              </w:rPr>
            </w:pPr>
            <w:r>
              <w:rPr>
                <w:rFonts w:cs="Arial"/>
                <w:sz w:val="20"/>
                <w:szCs w:val="20"/>
              </w:rPr>
              <w:t>40</w:t>
            </w:r>
          </w:p>
        </w:tc>
        <w:tc>
          <w:tcPr>
            <w:tcW w:w="1650" w:type="pct"/>
            <w:tcBorders>
              <w:top w:val="single" w:sz="6" w:space="0" w:color="auto"/>
              <w:left w:val="single" w:sz="6" w:space="0" w:color="auto"/>
              <w:bottom w:val="single" w:sz="6" w:space="0" w:color="auto"/>
              <w:right w:val="single" w:sz="2" w:space="0" w:color="auto"/>
            </w:tcBorders>
            <w:vAlign w:val="center"/>
          </w:tcPr>
          <w:p w14:paraId="33AE2028" w14:textId="77777777" w:rsidR="00BD327D" w:rsidRDefault="00BD327D" w:rsidP="0077070C">
            <w:pPr>
              <w:jc w:val="center"/>
              <w:rPr>
                <w:rFonts w:cs="Arial"/>
                <w:sz w:val="20"/>
                <w:szCs w:val="20"/>
              </w:rPr>
            </w:pPr>
            <w:r w:rsidRPr="006F36FB">
              <w:rPr>
                <w:rFonts w:cs="Arial"/>
                <w:sz w:val="20"/>
                <w:szCs w:val="20"/>
              </w:rPr>
              <w:t>4</w:t>
            </w:r>
          </w:p>
        </w:tc>
      </w:tr>
      <w:tr w:rsidR="00BD327D" w14:paraId="13CC46A9" w14:textId="77777777" w:rsidTr="0077070C">
        <w:trPr>
          <w:trHeight w:val="248"/>
        </w:trPr>
        <w:tc>
          <w:tcPr>
            <w:tcW w:w="2328" w:type="pct"/>
            <w:tcBorders>
              <w:top w:val="single" w:sz="6" w:space="0" w:color="auto"/>
              <w:left w:val="single" w:sz="2" w:space="0" w:color="auto"/>
              <w:bottom w:val="single" w:sz="6" w:space="0" w:color="auto"/>
              <w:right w:val="single" w:sz="6" w:space="0" w:color="auto"/>
            </w:tcBorders>
            <w:vAlign w:val="center"/>
          </w:tcPr>
          <w:p w14:paraId="3CE7D6DE" w14:textId="77777777" w:rsidR="00BD327D" w:rsidRDefault="00BD327D" w:rsidP="0077070C">
            <w:pPr>
              <w:rPr>
                <w:rFonts w:eastAsia="Times" w:cs="Arial"/>
                <w:sz w:val="20"/>
                <w:szCs w:val="20"/>
              </w:rPr>
            </w:pPr>
            <w:r>
              <w:rPr>
                <w:rFonts w:eastAsia="Times" w:cs="Arial"/>
                <w:sz w:val="20"/>
                <w:szCs w:val="20"/>
              </w:rPr>
              <w:t>Operating Hours/Day</w:t>
            </w:r>
          </w:p>
        </w:tc>
        <w:tc>
          <w:tcPr>
            <w:tcW w:w="1022" w:type="pct"/>
            <w:tcBorders>
              <w:top w:val="single" w:sz="6" w:space="0" w:color="auto"/>
              <w:left w:val="single" w:sz="6" w:space="0" w:color="auto"/>
              <w:bottom w:val="single" w:sz="6" w:space="0" w:color="auto"/>
              <w:right w:val="single" w:sz="6" w:space="0" w:color="auto"/>
            </w:tcBorders>
            <w:vAlign w:val="center"/>
          </w:tcPr>
          <w:p w14:paraId="252AD692" w14:textId="77777777" w:rsidR="00BD327D" w:rsidRDefault="00BD327D" w:rsidP="0077070C">
            <w:pPr>
              <w:jc w:val="center"/>
              <w:rPr>
                <w:rFonts w:cs="Arial"/>
                <w:sz w:val="20"/>
                <w:szCs w:val="20"/>
              </w:rPr>
            </w:pPr>
            <w:r>
              <w:rPr>
                <w:rFonts w:cs="Arial"/>
                <w:sz w:val="20"/>
                <w:szCs w:val="20"/>
              </w:rPr>
              <w:t>12</w:t>
            </w:r>
          </w:p>
        </w:tc>
        <w:tc>
          <w:tcPr>
            <w:tcW w:w="1650" w:type="pct"/>
            <w:tcBorders>
              <w:top w:val="single" w:sz="6" w:space="0" w:color="auto"/>
              <w:left w:val="single" w:sz="6" w:space="0" w:color="auto"/>
              <w:bottom w:val="single" w:sz="6" w:space="0" w:color="auto"/>
              <w:right w:val="single" w:sz="2" w:space="0" w:color="auto"/>
            </w:tcBorders>
            <w:vAlign w:val="center"/>
          </w:tcPr>
          <w:p w14:paraId="7776634C" w14:textId="77777777" w:rsidR="00BD327D" w:rsidRDefault="00BD327D" w:rsidP="0077070C">
            <w:pPr>
              <w:jc w:val="center"/>
              <w:rPr>
                <w:rFonts w:cs="Arial"/>
                <w:sz w:val="20"/>
                <w:szCs w:val="20"/>
              </w:rPr>
            </w:pPr>
            <w:r>
              <w:rPr>
                <w:rFonts w:cs="Arial"/>
                <w:sz w:val="20"/>
                <w:szCs w:val="20"/>
              </w:rPr>
              <w:t>12</w:t>
            </w:r>
          </w:p>
        </w:tc>
      </w:tr>
      <w:tr w:rsidR="00BD327D" w14:paraId="544A74A8" w14:textId="77777777" w:rsidTr="0077070C">
        <w:trPr>
          <w:trHeight w:val="248"/>
        </w:trPr>
        <w:tc>
          <w:tcPr>
            <w:tcW w:w="2328" w:type="pct"/>
            <w:tcBorders>
              <w:top w:val="single" w:sz="6" w:space="0" w:color="auto"/>
              <w:left w:val="single" w:sz="2" w:space="0" w:color="auto"/>
              <w:bottom w:val="single" w:sz="6" w:space="0" w:color="auto"/>
              <w:right w:val="single" w:sz="6" w:space="0" w:color="auto"/>
            </w:tcBorders>
            <w:vAlign w:val="center"/>
          </w:tcPr>
          <w:p w14:paraId="1EBF722D" w14:textId="77777777" w:rsidR="00BD327D" w:rsidRDefault="00BD327D" w:rsidP="0077070C">
            <w:pPr>
              <w:rPr>
                <w:rFonts w:eastAsia="Times" w:cs="Arial"/>
                <w:sz w:val="20"/>
                <w:szCs w:val="20"/>
              </w:rPr>
            </w:pPr>
            <w:r>
              <w:rPr>
                <w:rFonts w:eastAsia="Times" w:cs="Arial"/>
                <w:sz w:val="20"/>
                <w:szCs w:val="20"/>
              </w:rPr>
              <w:t>Operating Days/Year</w:t>
            </w:r>
          </w:p>
        </w:tc>
        <w:tc>
          <w:tcPr>
            <w:tcW w:w="1022" w:type="pct"/>
            <w:tcBorders>
              <w:top w:val="single" w:sz="6" w:space="0" w:color="auto"/>
              <w:left w:val="single" w:sz="6" w:space="0" w:color="auto"/>
              <w:bottom w:val="single" w:sz="6" w:space="0" w:color="auto"/>
              <w:right w:val="single" w:sz="6" w:space="0" w:color="auto"/>
            </w:tcBorders>
            <w:vAlign w:val="center"/>
          </w:tcPr>
          <w:p w14:paraId="318BE557" w14:textId="77777777" w:rsidR="00BD327D" w:rsidRDefault="00BD327D" w:rsidP="0077070C">
            <w:pPr>
              <w:jc w:val="center"/>
              <w:rPr>
                <w:rFonts w:cs="Arial"/>
                <w:sz w:val="20"/>
                <w:szCs w:val="20"/>
              </w:rPr>
            </w:pPr>
            <w:r>
              <w:rPr>
                <w:rFonts w:cs="Arial"/>
                <w:sz w:val="20"/>
                <w:szCs w:val="20"/>
              </w:rPr>
              <w:t>365</w:t>
            </w:r>
          </w:p>
        </w:tc>
        <w:tc>
          <w:tcPr>
            <w:tcW w:w="1650" w:type="pct"/>
            <w:tcBorders>
              <w:top w:val="single" w:sz="6" w:space="0" w:color="auto"/>
              <w:left w:val="single" w:sz="6" w:space="0" w:color="auto"/>
              <w:bottom w:val="single" w:sz="6" w:space="0" w:color="auto"/>
              <w:right w:val="single" w:sz="2" w:space="0" w:color="auto"/>
            </w:tcBorders>
            <w:vAlign w:val="center"/>
          </w:tcPr>
          <w:p w14:paraId="5EEA0EE6" w14:textId="77777777" w:rsidR="00BD327D" w:rsidRDefault="00BD327D" w:rsidP="0077070C">
            <w:pPr>
              <w:jc w:val="center"/>
              <w:rPr>
                <w:rFonts w:cs="Arial"/>
                <w:sz w:val="20"/>
                <w:szCs w:val="20"/>
              </w:rPr>
            </w:pPr>
            <w:r>
              <w:rPr>
                <w:rFonts w:cs="Arial"/>
                <w:sz w:val="20"/>
                <w:szCs w:val="20"/>
              </w:rPr>
              <w:t>365</w:t>
            </w:r>
          </w:p>
        </w:tc>
      </w:tr>
      <w:tr w:rsidR="00BD327D" w14:paraId="0D014378" w14:textId="77777777" w:rsidTr="0077070C">
        <w:trPr>
          <w:trHeight w:val="248"/>
        </w:trPr>
        <w:tc>
          <w:tcPr>
            <w:tcW w:w="2328" w:type="pct"/>
            <w:tcBorders>
              <w:top w:val="single" w:sz="6" w:space="0" w:color="auto"/>
              <w:left w:val="single" w:sz="2" w:space="0" w:color="auto"/>
              <w:bottom w:val="single" w:sz="6" w:space="0" w:color="auto"/>
              <w:right w:val="single" w:sz="6" w:space="0" w:color="auto"/>
            </w:tcBorders>
            <w:vAlign w:val="center"/>
          </w:tcPr>
          <w:p w14:paraId="476A2879" w14:textId="77777777" w:rsidR="00BD327D" w:rsidRDefault="00BD327D" w:rsidP="0077070C">
            <w:pPr>
              <w:rPr>
                <w:rFonts w:eastAsia="Times" w:cs="Arial"/>
                <w:sz w:val="20"/>
                <w:szCs w:val="20"/>
              </w:rPr>
            </w:pPr>
            <w:r>
              <w:rPr>
                <w:rFonts w:eastAsia="Times" w:cs="Arial"/>
                <w:sz w:val="20"/>
                <w:szCs w:val="20"/>
              </w:rPr>
              <w:t>Pounds of Food Cooked per Day</w:t>
            </w:r>
          </w:p>
        </w:tc>
        <w:tc>
          <w:tcPr>
            <w:tcW w:w="1022" w:type="pct"/>
            <w:tcBorders>
              <w:top w:val="single" w:sz="6" w:space="0" w:color="auto"/>
              <w:left w:val="single" w:sz="6" w:space="0" w:color="auto"/>
              <w:bottom w:val="single" w:sz="6" w:space="0" w:color="auto"/>
              <w:right w:val="single" w:sz="6" w:space="0" w:color="auto"/>
            </w:tcBorders>
            <w:vAlign w:val="center"/>
          </w:tcPr>
          <w:p w14:paraId="4E9F82D2" w14:textId="77777777" w:rsidR="00BD327D" w:rsidRDefault="00BD327D" w:rsidP="0077070C">
            <w:pPr>
              <w:jc w:val="center"/>
              <w:rPr>
                <w:rFonts w:cs="Arial"/>
                <w:sz w:val="20"/>
                <w:szCs w:val="20"/>
              </w:rPr>
            </w:pPr>
            <w:r>
              <w:rPr>
                <w:rFonts w:cs="Arial"/>
                <w:sz w:val="20"/>
                <w:szCs w:val="20"/>
              </w:rPr>
              <w:t>100</w:t>
            </w:r>
          </w:p>
        </w:tc>
        <w:tc>
          <w:tcPr>
            <w:tcW w:w="1650" w:type="pct"/>
            <w:tcBorders>
              <w:top w:val="single" w:sz="6" w:space="0" w:color="auto"/>
              <w:left w:val="single" w:sz="6" w:space="0" w:color="auto"/>
              <w:bottom w:val="single" w:sz="6" w:space="0" w:color="auto"/>
              <w:right w:val="single" w:sz="2" w:space="0" w:color="auto"/>
            </w:tcBorders>
            <w:vAlign w:val="center"/>
          </w:tcPr>
          <w:p w14:paraId="586A9C76" w14:textId="77777777" w:rsidR="00BD327D" w:rsidRDefault="00BD327D" w:rsidP="0077070C">
            <w:pPr>
              <w:jc w:val="center"/>
              <w:rPr>
                <w:rFonts w:cs="Arial"/>
                <w:sz w:val="20"/>
                <w:szCs w:val="20"/>
              </w:rPr>
            </w:pPr>
            <w:r>
              <w:rPr>
                <w:rFonts w:cs="Arial"/>
                <w:sz w:val="20"/>
                <w:szCs w:val="20"/>
              </w:rPr>
              <w:t>100</w:t>
            </w:r>
          </w:p>
        </w:tc>
      </w:tr>
      <w:tr w:rsidR="00BD327D" w14:paraId="3D6AE529" w14:textId="77777777" w:rsidTr="0077070C">
        <w:trPr>
          <w:trHeight w:val="248"/>
        </w:trPr>
        <w:tc>
          <w:tcPr>
            <w:tcW w:w="2328" w:type="pct"/>
            <w:tcBorders>
              <w:top w:val="single" w:sz="6" w:space="0" w:color="auto"/>
              <w:left w:val="single" w:sz="2" w:space="0" w:color="auto"/>
              <w:bottom w:val="single" w:sz="6" w:space="0" w:color="auto"/>
              <w:right w:val="single" w:sz="6" w:space="0" w:color="auto"/>
            </w:tcBorders>
            <w:vAlign w:val="center"/>
          </w:tcPr>
          <w:p w14:paraId="04861BF4" w14:textId="77777777" w:rsidR="00BD327D" w:rsidRDefault="00BD327D" w:rsidP="0077070C">
            <w:pPr>
              <w:rPr>
                <w:rFonts w:eastAsia="Times" w:cs="Arial"/>
                <w:sz w:val="20"/>
                <w:szCs w:val="20"/>
              </w:rPr>
            </w:pPr>
            <w:r>
              <w:rPr>
                <w:rFonts w:eastAsia="Times" w:cs="Arial"/>
                <w:sz w:val="20"/>
                <w:szCs w:val="20"/>
              </w:rPr>
              <w:t>Gas Cost ($/therm)</w:t>
            </w:r>
          </w:p>
        </w:tc>
        <w:tc>
          <w:tcPr>
            <w:tcW w:w="1022" w:type="pct"/>
            <w:tcBorders>
              <w:top w:val="single" w:sz="6" w:space="0" w:color="auto"/>
              <w:left w:val="single" w:sz="6" w:space="0" w:color="auto"/>
              <w:bottom w:val="single" w:sz="6" w:space="0" w:color="auto"/>
              <w:right w:val="single" w:sz="6" w:space="0" w:color="auto"/>
            </w:tcBorders>
            <w:vAlign w:val="center"/>
          </w:tcPr>
          <w:p w14:paraId="27EB0C73" w14:textId="77777777" w:rsidR="00BD327D" w:rsidRDefault="00BD327D" w:rsidP="0077070C">
            <w:pPr>
              <w:jc w:val="center"/>
              <w:rPr>
                <w:rFonts w:cs="Arial"/>
                <w:sz w:val="20"/>
                <w:szCs w:val="20"/>
              </w:rPr>
            </w:pPr>
            <w:r>
              <w:rPr>
                <w:rFonts w:cs="Arial"/>
                <w:sz w:val="20"/>
                <w:szCs w:val="20"/>
              </w:rPr>
              <w:t>$1.00</w:t>
            </w:r>
          </w:p>
        </w:tc>
        <w:tc>
          <w:tcPr>
            <w:tcW w:w="1650" w:type="pct"/>
            <w:tcBorders>
              <w:top w:val="single" w:sz="6" w:space="0" w:color="auto"/>
              <w:left w:val="single" w:sz="6" w:space="0" w:color="auto"/>
              <w:bottom w:val="single" w:sz="6" w:space="0" w:color="auto"/>
              <w:right w:val="single" w:sz="2" w:space="0" w:color="auto"/>
            </w:tcBorders>
            <w:vAlign w:val="center"/>
          </w:tcPr>
          <w:p w14:paraId="7F496314" w14:textId="77777777" w:rsidR="00BD327D" w:rsidRDefault="00BD327D" w:rsidP="0077070C">
            <w:pPr>
              <w:jc w:val="center"/>
              <w:rPr>
                <w:rFonts w:cs="Arial"/>
                <w:sz w:val="20"/>
                <w:szCs w:val="20"/>
              </w:rPr>
            </w:pPr>
            <w:r>
              <w:rPr>
                <w:rFonts w:cs="Arial"/>
                <w:sz w:val="20"/>
                <w:szCs w:val="20"/>
              </w:rPr>
              <w:t>$1.00</w:t>
            </w:r>
          </w:p>
        </w:tc>
      </w:tr>
      <w:tr w:rsidR="00BD327D" w14:paraId="1DAF786E" w14:textId="77777777" w:rsidTr="0077070C">
        <w:trPr>
          <w:trHeight w:val="248"/>
        </w:trPr>
        <w:tc>
          <w:tcPr>
            <w:tcW w:w="2328" w:type="pct"/>
            <w:tcBorders>
              <w:top w:val="single" w:sz="6" w:space="0" w:color="auto"/>
              <w:left w:val="single" w:sz="2" w:space="0" w:color="auto"/>
              <w:bottom w:val="single" w:sz="6" w:space="0" w:color="auto"/>
              <w:right w:val="single" w:sz="6" w:space="0" w:color="auto"/>
            </w:tcBorders>
            <w:vAlign w:val="center"/>
          </w:tcPr>
          <w:p w14:paraId="48E62924" w14:textId="77777777" w:rsidR="00BD327D" w:rsidRDefault="00BD327D" w:rsidP="0077070C">
            <w:pPr>
              <w:rPr>
                <w:rFonts w:eastAsia="Times" w:cs="Arial"/>
                <w:sz w:val="20"/>
                <w:szCs w:val="20"/>
              </w:rPr>
            </w:pPr>
            <w:r>
              <w:rPr>
                <w:rFonts w:eastAsia="Times" w:cs="Arial"/>
                <w:sz w:val="20"/>
                <w:szCs w:val="20"/>
              </w:rPr>
              <w:t>Water/Sewer Cost ($/CCF)</w:t>
            </w:r>
          </w:p>
        </w:tc>
        <w:tc>
          <w:tcPr>
            <w:tcW w:w="1022" w:type="pct"/>
            <w:tcBorders>
              <w:top w:val="single" w:sz="6" w:space="0" w:color="auto"/>
              <w:left w:val="single" w:sz="6" w:space="0" w:color="auto"/>
              <w:bottom w:val="single" w:sz="6" w:space="0" w:color="auto"/>
              <w:right w:val="single" w:sz="6" w:space="0" w:color="auto"/>
            </w:tcBorders>
            <w:vAlign w:val="center"/>
          </w:tcPr>
          <w:p w14:paraId="40C51C5A" w14:textId="77777777" w:rsidR="00BD327D" w:rsidRDefault="00BD327D" w:rsidP="0077070C">
            <w:pPr>
              <w:jc w:val="center"/>
              <w:rPr>
                <w:rFonts w:cs="Arial"/>
                <w:sz w:val="20"/>
                <w:szCs w:val="20"/>
              </w:rPr>
            </w:pPr>
            <w:r>
              <w:rPr>
                <w:rFonts w:cs="Arial"/>
                <w:sz w:val="20"/>
                <w:szCs w:val="20"/>
              </w:rPr>
              <w:t>$5.00</w:t>
            </w:r>
          </w:p>
        </w:tc>
        <w:tc>
          <w:tcPr>
            <w:tcW w:w="1650" w:type="pct"/>
            <w:tcBorders>
              <w:top w:val="single" w:sz="6" w:space="0" w:color="auto"/>
              <w:left w:val="single" w:sz="6" w:space="0" w:color="auto"/>
              <w:bottom w:val="single" w:sz="6" w:space="0" w:color="auto"/>
              <w:right w:val="single" w:sz="2" w:space="0" w:color="auto"/>
            </w:tcBorders>
            <w:vAlign w:val="center"/>
          </w:tcPr>
          <w:p w14:paraId="64DD6D1A" w14:textId="77777777" w:rsidR="00BD327D" w:rsidRDefault="00BD327D" w:rsidP="0077070C">
            <w:pPr>
              <w:jc w:val="center"/>
              <w:rPr>
                <w:rFonts w:cs="Arial"/>
                <w:sz w:val="20"/>
                <w:szCs w:val="20"/>
              </w:rPr>
            </w:pPr>
            <w:r>
              <w:rPr>
                <w:rFonts w:cs="Arial"/>
                <w:sz w:val="20"/>
                <w:szCs w:val="20"/>
              </w:rPr>
              <w:t>$5.00</w:t>
            </w:r>
          </w:p>
        </w:tc>
      </w:tr>
      <w:tr w:rsidR="00BD327D" w14:paraId="0A2F6A57" w14:textId="77777777" w:rsidTr="0077070C">
        <w:trPr>
          <w:trHeight w:val="248"/>
        </w:trPr>
        <w:tc>
          <w:tcPr>
            <w:tcW w:w="2328" w:type="pct"/>
            <w:tcBorders>
              <w:top w:val="single" w:sz="6" w:space="0" w:color="auto"/>
              <w:left w:val="single" w:sz="2" w:space="0" w:color="auto"/>
              <w:bottom w:val="single" w:sz="6" w:space="0" w:color="auto"/>
              <w:right w:val="single" w:sz="6" w:space="0" w:color="auto"/>
            </w:tcBorders>
            <w:vAlign w:val="center"/>
          </w:tcPr>
          <w:p w14:paraId="6FABE2B5" w14:textId="77777777" w:rsidR="00BD327D" w:rsidRDefault="00BD327D" w:rsidP="0077070C">
            <w:pPr>
              <w:rPr>
                <w:rFonts w:eastAsia="Times" w:cs="Arial"/>
                <w:sz w:val="20"/>
                <w:szCs w:val="20"/>
              </w:rPr>
            </w:pPr>
            <w:r>
              <w:rPr>
                <w:rFonts w:eastAsia="Times" w:cs="Arial"/>
                <w:sz w:val="20"/>
                <w:szCs w:val="20"/>
              </w:rPr>
              <w:t>ASTM Energy to Food (Btu/lb)</w:t>
            </w:r>
          </w:p>
        </w:tc>
        <w:tc>
          <w:tcPr>
            <w:tcW w:w="1022" w:type="pct"/>
            <w:tcBorders>
              <w:top w:val="single" w:sz="6" w:space="0" w:color="auto"/>
              <w:left w:val="single" w:sz="6" w:space="0" w:color="auto"/>
              <w:bottom w:val="single" w:sz="6" w:space="0" w:color="auto"/>
              <w:right w:val="single" w:sz="6" w:space="0" w:color="auto"/>
            </w:tcBorders>
            <w:vAlign w:val="center"/>
          </w:tcPr>
          <w:p w14:paraId="30253649" w14:textId="77777777" w:rsidR="00BD327D" w:rsidRDefault="00BD327D" w:rsidP="0077070C">
            <w:pPr>
              <w:jc w:val="center"/>
              <w:rPr>
                <w:rFonts w:cs="Arial"/>
                <w:sz w:val="20"/>
                <w:szCs w:val="20"/>
              </w:rPr>
            </w:pPr>
            <w:r>
              <w:rPr>
                <w:rFonts w:cs="Arial"/>
                <w:sz w:val="20"/>
                <w:szCs w:val="20"/>
              </w:rPr>
              <w:t>105</w:t>
            </w:r>
          </w:p>
        </w:tc>
        <w:tc>
          <w:tcPr>
            <w:tcW w:w="1650" w:type="pct"/>
            <w:tcBorders>
              <w:top w:val="single" w:sz="6" w:space="0" w:color="auto"/>
              <w:left w:val="single" w:sz="6" w:space="0" w:color="auto"/>
              <w:bottom w:val="single" w:sz="6" w:space="0" w:color="auto"/>
              <w:right w:val="single" w:sz="2" w:space="0" w:color="auto"/>
            </w:tcBorders>
            <w:vAlign w:val="center"/>
          </w:tcPr>
          <w:p w14:paraId="1EA0642A" w14:textId="77777777" w:rsidR="00BD327D" w:rsidRDefault="00BD327D" w:rsidP="0077070C">
            <w:pPr>
              <w:jc w:val="center"/>
              <w:rPr>
                <w:rFonts w:cs="Arial"/>
                <w:sz w:val="20"/>
                <w:szCs w:val="20"/>
              </w:rPr>
            </w:pPr>
            <w:r>
              <w:rPr>
                <w:rFonts w:cs="Arial"/>
                <w:sz w:val="20"/>
                <w:szCs w:val="20"/>
              </w:rPr>
              <w:t>105</w:t>
            </w:r>
          </w:p>
        </w:tc>
      </w:tr>
      <w:tr w:rsidR="00BD327D" w14:paraId="1989F095" w14:textId="77777777" w:rsidTr="0077070C">
        <w:trPr>
          <w:trHeight w:val="248"/>
        </w:trPr>
        <w:tc>
          <w:tcPr>
            <w:tcW w:w="2328" w:type="pct"/>
            <w:tcBorders>
              <w:top w:val="single" w:sz="6" w:space="0" w:color="auto"/>
              <w:left w:val="single" w:sz="2" w:space="0" w:color="auto"/>
              <w:bottom w:val="single" w:sz="6" w:space="0" w:color="auto"/>
              <w:right w:val="single" w:sz="6" w:space="0" w:color="auto"/>
            </w:tcBorders>
            <w:vAlign w:val="center"/>
          </w:tcPr>
          <w:p w14:paraId="580F3F3B" w14:textId="77777777" w:rsidR="00BD327D" w:rsidRDefault="00BD327D" w:rsidP="0077070C">
            <w:pPr>
              <w:rPr>
                <w:rFonts w:cs="Arial"/>
                <w:sz w:val="20"/>
                <w:szCs w:val="20"/>
              </w:rPr>
            </w:pPr>
            <w:r>
              <w:rPr>
                <w:rFonts w:cs="Arial"/>
                <w:sz w:val="20"/>
                <w:szCs w:val="20"/>
              </w:rPr>
              <w:t>Percentage of Time in Constant Steam Mode</w:t>
            </w:r>
          </w:p>
          <w:p w14:paraId="5BF99A0A" w14:textId="77777777" w:rsidR="00BD327D" w:rsidRPr="008D162F" w:rsidRDefault="00BD327D" w:rsidP="0077070C">
            <w:pPr>
              <w:rPr>
                <w:rFonts w:eastAsia="Times" w:cs="Arial"/>
                <w:sz w:val="20"/>
                <w:szCs w:val="20"/>
              </w:rPr>
            </w:pPr>
          </w:p>
        </w:tc>
        <w:tc>
          <w:tcPr>
            <w:tcW w:w="1022" w:type="pct"/>
            <w:tcBorders>
              <w:top w:val="single" w:sz="6" w:space="0" w:color="auto"/>
              <w:left w:val="single" w:sz="6" w:space="0" w:color="auto"/>
              <w:bottom w:val="single" w:sz="6" w:space="0" w:color="auto"/>
              <w:right w:val="single" w:sz="6" w:space="0" w:color="auto"/>
            </w:tcBorders>
            <w:vAlign w:val="center"/>
          </w:tcPr>
          <w:p w14:paraId="11976926" w14:textId="77777777" w:rsidR="00BD327D" w:rsidRPr="008D162F" w:rsidRDefault="00BD327D" w:rsidP="0077070C">
            <w:pPr>
              <w:jc w:val="center"/>
              <w:rPr>
                <w:rFonts w:cs="Arial"/>
                <w:sz w:val="20"/>
                <w:szCs w:val="20"/>
                <w:highlight w:val="yellow"/>
              </w:rPr>
            </w:pPr>
            <w:r w:rsidRPr="008D162F">
              <w:rPr>
                <w:rFonts w:cs="Arial"/>
                <w:sz w:val="20"/>
                <w:szCs w:val="20"/>
              </w:rPr>
              <w:t>0.90</w:t>
            </w:r>
          </w:p>
        </w:tc>
        <w:tc>
          <w:tcPr>
            <w:tcW w:w="1650" w:type="pct"/>
            <w:tcBorders>
              <w:top w:val="single" w:sz="6" w:space="0" w:color="auto"/>
              <w:left w:val="single" w:sz="6" w:space="0" w:color="auto"/>
              <w:bottom w:val="single" w:sz="6" w:space="0" w:color="auto"/>
              <w:right w:val="single" w:sz="2" w:space="0" w:color="auto"/>
            </w:tcBorders>
            <w:vAlign w:val="center"/>
          </w:tcPr>
          <w:p w14:paraId="78A97F6A" w14:textId="77777777" w:rsidR="00BD327D" w:rsidRPr="008D162F" w:rsidRDefault="00BD327D" w:rsidP="0077070C">
            <w:pPr>
              <w:jc w:val="center"/>
              <w:rPr>
                <w:rFonts w:cs="Arial"/>
                <w:sz w:val="20"/>
                <w:szCs w:val="20"/>
              </w:rPr>
            </w:pPr>
            <w:r>
              <w:rPr>
                <w:rFonts w:cs="Arial"/>
                <w:sz w:val="20"/>
                <w:szCs w:val="20"/>
              </w:rPr>
              <w:t>-</w:t>
            </w:r>
          </w:p>
        </w:tc>
      </w:tr>
      <w:tr w:rsidR="00BD327D" w14:paraId="5A2E446E" w14:textId="77777777" w:rsidTr="0077070C">
        <w:trPr>
          <w:trHeight w:val="248"/>
        </w:trPr>
        <w:tc>
          <w:tcPr>
            <w:tcW w:w="2328" w:type="pct"/>
            <w:tcBorders>
              <w:top w:val="single" w:sz="6" w:space="0" w:color="auto"/>
              <w:left w:val="single" w:sz="2" w:space="0" w:color="auto"/>
              <w:bottom w:val="single" w:sz="6" w:space="0" w:color="auto"/>
              <w:right w:val="single" w:sz="6" w:space="0" w:color="auto"/>
            </w:tcBorders>
            <w:vAlign w:val="center"/>
          </w:tcPr>
          <w:p w14:paraId="5BDF4D55" w14:textId="77777777" w:rsidR="00BD327D" w:rsidRDefault="00BD327D" w:rsidP="0077070C">
            <w:pPr>
              <w:rPr>
                <w:rFonts w:eastAsia="Times" w:cs="Arial"/>
                <w:sz w:val="20"/>
                <w:szCs w:val="20"/>
              </w:rPr>
            </w:pPr>
            <w:r>
              <w:rPr>
                <w:rFonts w:eastAsia="Times" w:cs="Arial"/>
                <w:sz w:val="20"/>
                <w:szCs w:val="20"/>
              </w:rPr>
              <w:t>Daily Energy Consumption (Btu)</w:t>
            </w:r>
          </w:p>
        </w:tc>
        <w:tc>
          <w:tcPr>
            <w:tcW w:w="1022" w:type="pct"/>
            <w:tcBorders>
              <w:top w:val="single" w:sz="6" w:space="0" w:color="auto"/>
              <w:left w:val="single" w:sz="6" w:space="0" w:color="auto"/>
              <w:bottom w:val="single" w:sz="6" w:space="0" w:color="auto"/>
              <w:right w:val="single" w:sz="6" w:space="0" w:color="auto"/>
            </w:tcBorders>
            <w:vAlign w:val="center"/>
          </w:tcPr>
          <w:p w14:paraId="20A6A17A" w14:textId="77777777" w:rsidR="00BD327D" w:rsidRDefault="00BD327D" w:rsidP="0077070C">
            <w:pPr>
              <w:jc w:val="center"/>
              <w:rPr>
                <w:rFonts w:cs="Arial"/>
                <w:sz w:val="20"/>
                <w:szCs w:val="20"/>
              </w:rPr>
            </w:pPr>
            <w:r>
              <w:rPr>
                <w:rFonts w:cs="Arial"/>
                <w:sz w:val="20"/>
                <w:szCs w:val="20"/>
              </w:rPr>
              <w:t>1,079,904</w:t>
            </w:r>
          </w:p>
        </w:tc>
        <w:tc>
          <w:tcPr>
            <w:tcW w:w="1650" w:type="pct"/>
            <w:tcBorders>
              <w:top w:val="single" w:sz="6" w:space="0" w:color="auto"/>
              <w:left w:val="single" w:sz="6" w:space="0" w:color="auto"/>
              <w:bottom w:val="single" w:sz="6" w:space="0" w:color="auto"/>
              <w:right w:val="single" w:sz="2" w:space="0" w:color="auto"/>
            </w:tcBorders>
            <w:vAlign w:val="center"/>
          </w:tcPr>
          <w:p w14:paraId="338D98DE" w14:textId="77777777" w:rsidR="00BD327D" w:rsidRDefault="00BD327D" w:rsidP="0077070C">
            <w:pPr>
              <w:jc w:val="center"/>
              <w:rPr>
                <w:rFonts w:cs="Arial"/>
                <w:sz w:val="20"/>
                <w:szCs w:val="20"/>
              </w:rPr>
            </w:pPr>
            <w:r>
              <w:rPr>
                <w:rFonts w:cs="Arial"/>
                <w:sz w:val="20"/>
                <w:szCs w:val="20"/>
              </w:rPr>
              <w:t>64,318</w:t>
            </w:r>
          </w:p>
        </w:tc>
      </w:tr>
      <w:tr w:rsidR="00BD327D" w14:paraId="6DAA75D2" w14:textId="77777777" w:rsidTr="0077070C">
        <w:trPr>
          <w:trHeight w:val="248"/>
        </w:trPr>
        <w:tc>
          <w:tcPr>
            <w:tcW w:w="2328" w:type="pct"/>
            <w:tcBorders>
              <w:top w:val="single" w:sz="6" w:space="0" w:color="auto"/>
              <w:left w:val="single" w:sz="2" w:space="0" w:color="auto"/>
              <w:bottom w:val="single" w:sz="6" w:space="0" w:color="auto"/>
              <w:right w:val="single" w:sz="6" w:space="0" w:color="auto"/>
            </w:tcBorders>
            <w:vAlign w:val="center"/>
          </w:tcPr>
          <w:p w14:paraId="3C040A40" w14:textId="77777777" w:rsidR="00BD327D" w:rsidRDefault="00BD327D" w:rsidP="0077070C">
            <w:pPr>
              <w:rPr>
                <w:rFonts w:eastAsia="Times" w:cs="Arial"/>
                <w:sz w:val="20"/>
                <w:szCs w:val="20"/>
              </w:rPr>
            </w:pPr>
            <w:r>
              <w:rPr>
                <w:rFonts w:eastAsia="Times" w:cs="Arial"/>
                <w:sz w:val="20"/>
                <w:szCs w:val="20"/>
              </w:rPr>
              <w:t xml:space="preserve">Annual Energy Consumption (therms) </w:t>
            </w:r>
            <w:r>
              <w:rPr>
                <w:rFonts w:eastAsia="Times" w:cs="Arial"/>
                <w:sz w:val="20"/>
                <w:szCs w:val="20"/>
                <w:vertAlign w:val="superscript"/>
              </w:rPr>
              <w:t>a</w:t>
            </w:r>
          </w:p>
        </w:tc>
        <w:tc>
          <w:tcPr>
            <w:tcW w:w="1022" w:type="pct"/>
            <w:tcBorders>
              <w:top w:val="single" w:sz="6" w:space="0" w:color="auto"/>
              <w:left w:val="single" w:sz="6" w:space="0" w:color="auto"/>
              <w:bottom w:val="single" w:sz="6" w:space="0" w:color="auto"/>
              <w:right w:val="single" w:sz="6" w:space="0" w:color="auto"/>
            </w:tcBorders>
            <w:vAlign w:val="center"/>
          </w:tcPr>
          <w:p w14:paraId="020A0E5F" w14:textId="77777777" w:rsidR="00BD327D" w:rsidRDefault="00BD327D" w:rsidP="0077070C">
            <w:pPr>
              <w:jc w:val="center"/>
              <w:rPr>
                <w:rFonts w:cs="Arial"/>
                <w:sz w:val="20"/>
                <w:szCs w:val="20"/>
              </w:rPr>
            </w:pPr>
            <w:r>
              <w:rPr>
                <w:rFonts w:cs="Arial"/>
                <w:sz w:val="20"/>
                <w:szCs w:val="20"/>
              </w:rPr>
              <w:t>3,942</w:t>
            </w:r>
          </w:p>
        </w:tc>
        <w:tc>
          <w:tcPr>
            <w:tcW w:w="1650" w:type="pct"/>
            <w:tcBorders>
              <w:top w:val="single" w:sz="6" w:space="0" w:color="auto"/>
              <w:left w:val="single" w:sz="6" w:space="0" w:color="auto"/>
              <w:bottom w:val="single" w:sz="6" w:space="0" w:color="auto"/>
              <w:right w:val="single" w:sz="2" w:space="0" w:color="auto"/>
            </w:tcBorders>
            <w:vAlign w:val="center"/>
          </w:tcPr>
          <w:p w14:paraId="56D6132C" w14:textId="77777777" w:rsidR="00BD327D" w:rsidRDefault="00BD327D" w:rsidP="0077070C">
            <w:pPr>
              <w:jc w:val="center"/>
              <w:rPr>
                <w:rFonts w:cs="Arial"/>
                <w:sz w:val="20"/>
                <w:szCs w:val="20"/>
              </w:rPr>
            </w:pPr>
            <w:r>
              <w:rPr>
                <w:rFonts w:cs="Arial"/>
                <w:sz w:val="20"/>
                <w:szCs w:val="20"/>
              </w:rPr>
              <w:t>235</w:t>
            </w:r>
          </w:p>
        </w:tc>
      </w:tr>
      <w:tr w:rsidR="00BD327D" w14:paraId="77AD7A02" w14:textId="77777777" w:rsidTr="0077070C">
        <w:trPr>
          <w:trHeight w:val="248"/>
        </w:trPr>
        <w:tc>
          <w:tcPr>
            <w:tcW w:w="2328" w:type="pct"/>
            <w:tcBorders>
              <w:top w:val="single" w:sz="6" w:space="0" w:color="auto"/>
              <w:left w:val="single" w:sz="2" w:space="0" w:color="auto"/>
              <w:bottom w:val="single" w:sz="6" w:space="0" w:color="auto"/>
              <w:right w:val="single" w:sz="6" w:space="0" w:color="auto"/>
            </w:tcBorders>
            <w:vAlign w:val="center"/>
          </w:tcPr>
          <w:p w14:paraId="3F76ED47" w14:textId="77777777" w:rsidR="00BD327D" w:rsidRDefault="00BD327D" w:rsidP="0077070C">
            <w:pPr>
              <w:rPr>
                <w:rFonts w:eastAsia="Times" w:cs="Arial"/>
                <w:sz w:val="20"/>
                <w:szCs w:val="20"/>
              </w:rPr>
            </w:pPr>
            <w:r>
              <w:rPr>
                <w:rFonts w:eastAsia="Times" w:cs="Arial"/>
                <w:sz w:val="20"/>
                <w:szCs w:val="20"/>
              </w:rPr>
              <w:t>Estimated Energy Savings (therms/yr)</w:t>
            </w:r>
          </w:p>
        </w:tc>
        <w:tc>
          <w:tcPr>
            <w:tcW w:w="1022" w:type="pct"/>
            <w:tcBorders>
              <w:top w:val="single" w:sz="6" w:space="0" w:color="auto"/>
              <w:left w:val="single" w:sz="6" w:space="0" w:color="auto"/>
              <w:bottom w:val="single" w:sz="6" w:space="0" w:color="auto"/>
              <w:right w:val="single" w:sz="6" w:space="0" w:color="auto"/>
            </w:tcBorders>
            <w:vAlign w:val="center"/>
          </w:tcPr>
          <w:p w14:paraId="50799D86" w14:textId="77777777" w:rsidR="00BD327D" w:rsidRDefault="00BD327D" w:rsidP="0077070C">
            <w:pPr>
              <w:jc w:val="center"/>
              <w:rPr>
                <w:rFonts w:cs="Arial"/>
                <w:sz w:val="20"/>
                <w:szCs w:val="20"/>
              </w:rPr>
            </w:pPr>
            <w:r>
              <w:rPr>
                <w:rFonts w:cs="Arial"/>
                <w:sz w:val="20"/>
                <w:szCs w:val="20"/>
              </w:rPr>
              <w:t>-</w:t>
            </w:r>
          </w:p>
        </w:tc>
        <w:tc>
          <w:tcPr>
            <w:tcW w:w="1650" w:type="pct"/>
            <w:tcBorders>
              <w:top w:val="single" w:sz="6" w:space="0" w:color="auto"/>
              <w:left w:val="single" w:sz="6" w:space="0" w:color="auto"/>
              <w:bottom w:val="single" w:sz="6" w:space="0" w:color="auto"/>
              <w:right w:val="single" w:sz="2" w:space="0" w:color="auto"/>
            </w:tcBorders>
            <w:vAlign w:val="center"/>
          </w:tcPr>
          <w:p w14:paraId="649D0AA0" w14:textId="77777777" w:rsidR="00BD327D" w:rsidRDefault="00BD327D" w:rsidP="0077070C">
            <w:pPr>
              <w:jc w:val="center"/>
              <w:rPr>
                <w:rFonts w:cs="Arial"/>
                <w:sz w:val="20"/>
                <w:szCs w:val="20"/>
              </w:rPr>
            </w:pPr>
            <w:r>
              <w:rPr>
                <w:rFonts w:cs="Arial"/>
                <w:sz w:val="20"/>
                <w:szCs w:val="20"/>
              </w:rPr>
              <w:t>3,707</w:t>
            </w:r>
          </w:p>
        </w:tc>
      </w:tr>
      <w:tr w:rsidR="00BD327D" w14:paraId="67B56C6C" w14:textId="77777777" w:rsidTr="0077070C">
        <w:trPr>
          <w:trHeight w:val="248"/>
        </w:trPr>
        <w:tc>
          <w:tcPr>
            <w:tcW w:w="2328" w:type="pct"/>
            <w:tcBorders>
              <w:top w:val="single" w:sz="6" w:space="0" w:color="auto"/>
              <w:left w:val="single" w:sz="2" w:space="0" w:color="auto"/>
              <w:bottom w:val="single" w:sz="6" w:space="0" w:color="auto"/>
              <w:right w:val="single" w:sz="6" w:space="0" w:color="auto"/>
            </w:tcBorders>
            <w:vAlign w:val="center"/>
          </w:tcPr>
          <w:p w14:paraId="552E8F6B" w14:textId="77777777" w:rsidR="00BD327D" w:rsidRDefault="00BD327D" w:rsidP="0077070C">
            <w:pPr>
              <w:rPr>
                <w:rFonts w:eastAsia="Times" w:cs="Arial"/>
                <w:sz w:val="20"/>
                <w:szCs w:val="20"/>
              </w:rPr>
            </w:pPr>
            <w:r>
              <w:rPr>
                <w:rFonts w:eastAsia="Times" w:cs="Arial"/>
                <w:sz w:val="20"/>
                <w:szCs w:val="20"/>
              </w:rPr>
              <w:t>Annual Water Consumption (gal)</w:t>
            </w:r>
          </w:p>
        </w:tc>
        <w:tc>
          <w:tcPr>
            <w:tcW w:w="1022" w:type="pct"/>
            <w:tcBorders>
              <w:top w:val="single" w:sz="6" w:space="0" w:color="auto"/>
              <w:left w:val="single" w:sz="6" w:space="0" w:color="auto"/>
              <w:bottom w:val="single" w:sz="6" w:space="0" w:color="auto"/>
              <w:right w:val="single" w:sz="6" w:space="0" w:color="auto"/>
            </w:tcBorders>
            <w:vAlign w:val="center"/>
          </w:tcPr>
          <w:p w14:paraId="7640DCE6" w14:textId="77777777" w:rsidR="00BD327D" w:rsidRDefault="00BD327D" w:rsidP="0077070C">
            <w:pPr>
              <w:jc w:val="center"/>
              <w:rPr>
                <w:rFonts w:cs="Arial"/>
                <w:sz w:val="20"/>
                <w:szCs w:val="20"/>
              </w:rPr>
            </w:pPr>
            <w:r>
              <w:rPr>
                <w:rFonts w:cs="Arial"/>
                <w:sz w:val="20"/>
                <w:szCs w:val="20"/>
              </w:rPr>
              <w:t>175,200</w:t>
            </w:r>
          </w:p>
        </w:tc>
        <w:tc>
          <w:tcPr>
            <w:tcW w:w="1650" w:type="pct"/>
            <w:tcBorders>
              <w:top w:val="single" w:sz="6" w:space="0" w:color="auto"/>
              <w:left w:val="single" w:sz="6" w:space="0" w:color="auto"/>
              <w:bottom w:val="single" w:sz="6" w:space="0" w:color="auto"/>
              <w:right w:val="single" w:sz="2" w:space="0" w:color="auto"/>
            </w:tcBorders>
            <w:vAlign w:val="center"/>
          </w:tcPr>
          <w:p w14:paraId="31676C60" w14:textId="77777777" w:rsidR="00BD327D" w:rsidRDefault="00BD327D" w:rsidP="0077070C">
            <w:pPr>
              <w:jc w:val="center"/>
              <w:rPr>
                <w:rFonts w:cs="Arial"/>
                <w:sz w:val="20"/>
                <w:szCs w:val="20"/>
              </w:rPr>
            </w:pPr>
            <w:r w:rsidRPr="008D162F">
              <w:rPr>
                <w:rFonts w:cs="Arial"/>
                <w:sz w:val="20"/>
                <w:szCs w:val="20"/>
              </w:rPr>
              <w:t>17,520</w:t>
            </w:r>
          </w:p>
        </w:tc>
      </w:tr>
      <w:tr w:rsidR="00BD327D" w14:paraId="2A638496" w14:textId="77777777" w:rsidTr="0077070C">
        <w:trPr>
          <w:trHeight w:val="248"/>
        </w:trPr>
        <w:tc>
          <w:tcPr>
            <w:tcW w:w="2328" w:type="pct"/>
            <w:tcBorders>
              <w:top w:val="single" w:sz="6" w:space="0" w:color="auto"/>
              <w:left w:val="single" w:sz="2" w:space="0" w:color="auto"/>
              <w:bottom w:val="single" w:sz="6" w:space="0" w:color="auto"/>
              <w:right w:val="single" w:sz="6" w:space="0" w:color="auto"/>
            </w:tcBorders>
            <w:vAlign w:val="center"/>
          </w:tcPr>
          <w:p w14:paraId="360D6B5D" w14:textId="77777777" w:rsidR="00BD327D" w:rsidRDefault="00BD327D" w:rsidP="0077070C">
            <w:pPr>
              <w:rPr>
                <w:rFonts w:eastAsia="Times" w:cs="Arial"/>
                <w:sz w:val="20"/>
                <w:szCs w:val="20"/>
              </w:rPr>
            </w:pPr>
            <w:r>
              <w:rPr>
                <w:rFonts w:eastAsia="Times" w:cs="Arial"/>
                <w:sz w:val="20"/>
                <w:szCs w:val="20"/>
              </w:rPr>
              <w:t>Estimated Water Savings (gal)</w:t>
            </w:r>
          </w:p>
        </w:tc>
        <w:tc>
          <w:tcPr>
            <w:tcW w:w="1022" w:type="pct"/>
            <w:tcBorders>
              <w:top w:val="single" w:sz="6" w:space="0" w:color="auto"/>
              <w:left w:val="single" w:sz="6" w:space="0" w:color="auto"/>
              <w:bottom w:val="single" w:sz="6" w:space="0" w:color="auto"/>
              <w:right w:val="single" w:sz="6" w:space="0" w:color="auto"/>
            </w:tcBorders>
            <w:vAlign w:val="center"/>
          </w:tcPr>
          <w:p w14:paraId="3BDC997D" w14:textId="77777777" w:rsidR="00BD327D" w:rsidRDefault="00BD327D" w:rsidP="0077070C">
            <w:pPr>
              <w:jc w:val="center"/>
              <w:rPr>
                <w:rFonts w:cs="Arial"/>
                <w:sz w:val="20"/>
                <w:szCs w:val="20"/>
              </w:rPr>
            </w:pPr>
            <w:r>
              <w:rPr>
                <w:rFonts w:cs="Arial"/>
                <w:sz w:val="20"/>
                <w:szCs w:val="20"/>
              </w:rPr>
              <w:t>-</w:t>
            </w:r>
          </w:p>
        </w:tc>
        <w:tc>
          <w:tcPr>
            <w:tcW w:w="1650" w:type="pct"/>
            <w:tcBorders>
              <w:top w:val="single" w:sz="6" w:space="0" w:color="auto"/>
              <w:left w:val="single" w:sz="6" w:space="0" w:color="auto"/>
              <w:bottom w:val="single" w:sz="6" w:space="0" w:color="auto"/>
              <w:right w:val="single" w:sz="2" w:space="0" w:color="auto"/>
            </w:tcBorders>
            <w:vAlign w:val="center"/>
          </w:tcPr>
          <w:p w14:paraId="18F92DEC" w14:textId="77777777" w:rsidR="00BD327D" w:rsidRDefault="00BD327D" w:rsidP="0077070C">
            <w:pPr>
              <w:jc w:val="center"/>
              <w:rPr>
                <w:rFonts w:cs="Arial"/>
                <w:sz w:val="20"/>
                <w:szCs w:val="20"/>
              </w:rPr>
            </w:pPr>
            <w:r>
              <w:rPr>
                <w:rFonts w:cs="Arial"/>
                <w:sz w:val="20"/>
                <w:szCs w:val="20"/>
              </w:rPr>
              <w:t>157,680</w:t>
            </w:r>
          </w:p>
        </w:tc>
      </w:tr>
      <w:tr w:rsidR="00BD327D" w14:paraId="4A21E0AC" w14:textId="77777777" w:rsidTr="0077070C">
        <w:trPr>
          <w:trHeight w:val="248"/>
        </w:trPr>
        <w:tc>
          <w:tcPr>
            <w:tcW w:w="2328" w:type="pct"/>
            <w:tcBorders>
              <w:top w:val="single" w:sz="6" w:space="0" w:color="auto"/>
              <w:left w:val="single" w:sz="2" w:space="0" w:color="auto"/>
              <w:bottom w:val="single" w:sz="6" w:space="0" w:color="auto"/>
              <w:right w:val="single" w:sz="6" w:space="0" w:color="auto"/>
            </w:tcBorders>
            <w:vAlign w:val="center"/>
          </w:tcPr>
          <w:p w14:paraId="46E23DC4" w14:textId="77777777" w:rsidR="00BD327D" w:rsidRDefault="00BD327D" w:rsidP="0077070C">
            <w:pPr>
              <w:rPr>
                <w:rFonts w:eastAsia="Times" w:cs="Arial"/>
                <w:sz w:val="20"/>
                <w:szCs w:val="20"/>
              </w:rPr>
            </w:pPr>
            <w:r>
              <w:rPr>
                <w:rFonts w:eastAsia="Times" w:cs="Arial"/>
                <w:sz w:val="20"/>
                <w:szCs w:val="20"/>
              </w:rPr>
              <w:t>Annual Energy Cost ($)</w:t>
            </w:r>
          </w:p>
        </w:tc>
        <w:tc>
          <w:tcPr>
            <w:tcW w:w="1022" w:type="pct"/>
            <w:tcBorders>
              <w:top w:val="single" w:sz="6" w:space="0" w:color="auto"/>
              <w:left w:val="single" w:sz="6" w:space="0" w:color="auto"/>
              <w:bottom w:val="single" w:sz="6" w:space="0" w:color="auto"/>
              <w:right w:val="single" w:sz="6" w:space="0" w:color="auto"/>
            </w:tcBorders>
            <w:vAlign w:val="center"/>
          </w:tcPr>
          <w:p w14:paraId="706868C8" w14:textId="77777777" w:rsidR="00BD327D" w:rsidRDefault="00BD327D" w:rsidP="0077070C">
            <w:pPr>
              <w:jc w:val="center"/>
              <w:rPr>
                <w:rFonts w:cs="Arial"/>
                <w:sz w:val="20"/>
                <w:szCs w:val="20"/>
              </w:rPr>
            </w:pPr>
            <w:r>
              <w:rPr>
                <w:rFonts w:cs="Arial"/>
                <w:sz w:val="20"/>
                <w:szCs w:val="20"/>
              </w:rPr>
              <w:t>3,942</w:t>
            </w:r>
          </w:p>
        </w:tc>
        <w:tc>
          <w:tcPr>
            <w:tcW w:w="1650" w:type="pct"/>
            <w:tcBorders>
              <w:top w:val="single" w:sz="6" w:space="0" w:color="auto"/>
              <w:left w:val="single" w:sz="6" w:space="0" w:color="auto"/>
              <w:bottom w:val="single" w:sz="6" w:space="0" w:color="auto"/>
              <w:right w:val="single" w:sz="2" w:space="0" w:color="auto"/>
            </w:tcBorders>
            <w:vAlign w:val="center"/>
          </w:tcPr>
          <w:p w14:paraId="7088C607" w14:textId="77777777" w:rsidR="00BD327D" w:rsidRDefault="00BD327D" w:rsidP="0077070C">
            <w:pPr>
              <w:jc w:val="center"/>
              <w:rPr>
                <w:rFonts w:cs="Arial"/>
                <w:sz w:val="20"/>
                <w:szCs w:val="20"/>
              </w:rPr>
            </w:pPr>
            <w:r>
              <w:rPr>
                <w:rFonts w:cs="Arial"/>
                <w:sz w:val="20"/>
                <w:szCs w:val="20"/>
              </w:rPr>
              <w:t>$235</w:t>
            </w:r>
          </w:p>
        </w:tc>
      </w:tr>
      <w:tr w:rsidR="00BD327D" w14:paraId="71FC696C" w14:textId="77777777" w:rsidTr="0077070C">
        <w:trPr>
          <w:trHeight w:val="248"/>
        </w:trPr>
        <w:tc>
          <w:tcPr>
            <w:tcW w:w="2328" w:type="pct"/>
            <w:tcBorders>
              <w:top w:val="single" w:sz="6" w:space="0" w:color="auto"/>
              <w:left w:val="single" w:sz="2" w:space="0" w:color="auto"/>
              <w:bottom w:val="single" w:sz="6" w:space="0" w:color="auto"/>
              <w:right w:val="single" w:sz="6" w:space="0" w:color="auto"/>
            </w:tcBorders>
            <w:vAlign w:val="center"/>
          </w:tcPr>
          <w:p w14:paraId="10B4F024" w14:textId="77777777" w:rsidR="00BD327D" w:rsidRDefault="00BD327D" w:rsidP="0077070C">
            <w:pPr>
              <w:rPr>
                <w:rFonts w:eastAsia="Times" w:cs="Arial"/>
                <w:sz w:val="20"/>
                <w:szCs w:val="20"/>
              </w:rPr>
            </w:pPr>
            <w:r>
              <w:rPr>
                <w:rFonts w:eastAsia="Times" w:cs="Arial"/>
                <w:sz w:val="20"/>
                <w:szCs w:val="20"/>
              </w:rPr>
              <w:t>Estimated Energy Cost Savings ($/yr)</w:t>
            </w:r>
          </w:p>
        </w:tc>
        <w:tc>
          <w:tcPr>
            <w:tcW w:w="1022" w:type="pct"/>
            <w:tcBorders>
              <w:top w:val="single" w:sz="6" w:space="0" w:color="auto"/>
              <w:left w:val="single" w:sz="6" w:space="0" w:color="auto"/>
              <w:bottom w:val="single" w:sz="6" w:space="0" w:color="auto"/>
              <w:right w:val="single" w:sz="6" w:space="0" w:color="auto"/>
            </w:tcBorders>
            <w:vAlign w:val="center"/>
          </w:tcPr>
          <w:p w14:paraId="086D5DC3" w14:textId="77777777" w:rsidR="00BD327D" w:rsidRDefault="00BD327D" w:rsidP="0077070C">
            <w:pPr>
              <w:jc w:val="center"/>
              <w:rPr>
                <w:rFonts w:cs="Arial"/>
                <w:sz w:val="20"/>
                <w:szCs w:val="20"/>
              </w:rPr>
            </w:pPr>
            <w:r>
              <w:rPr>
                <w:rFonts w:cs="Arial"/>
                <w:sz w:val="20"/>
                <w:szCs w:val="20"/>
              </w:rPr>
              <w:t>-</w:t>
            </w:r>
          </w:p>
        </w:tc>
        <w:tc>
          <w:tcPr>
            <w:tcW w:w="1650" w:type="pct"/>
            <w:tcBorders>
              <w:top w:val="single" w:sz="6" w:space="0" w:color="auto"/>
              <w:left w:val="single" w:sz="6" w:space="0" w:color="auto"/>
              <w:bottom w:val="single" w:sz="6" w:space="0" w:color="auto"/>
              <w:right w:val="single" w:sz="2" w:space="0" w:color="auto"/>
            </w:tcBorders>
            <w:vAlign w:val="center"/>
          </w:tcPr>
          <w:p w14:paraId="66B2BCA8" w14:textId="77777777" w:rsidR="00BD327D" w:rsidRDefault="00BD327D" w:rsidP="0077070C">
            <w:pPr>
              <w:jc w:val="center"/>
              <w:rPr>
                <w:rFonts w:cs="Arial"/>
                <w:sz w:val="20"/>
                <w:szCs w:val="20"/>
              </w:rPr>
            </w:pPr>
            <w:r>
              <w:rPr>
                <w:rFonts w:cs="Arial"/>
                <w:sz w:val="20"/>
                <w:szCs w:val="20"/>
              </w:rPr>
              <w:t>$3,707</w:t>
            </w:r>
          </w:p>
        </w:tc>
      </w:tr>
      <w:tr w:rsidR="00BD327D" w14:paraId="217233AA" w14:textId="77777777" w:rsidTr="0077070C">
        <w:trPr>
          <w:trHeight w:val="248"/>
        </w:trPr>
        <w:tc>
          <w:tcPr>
            <w:tcW w:w="2328" w:type="pct"/>
            <w:tcBorders>
              <w:top w:val="single" w:sz="6" w:space="0" w:color="auto"/>
              <w:left w:val="single" w:sz="2" w:space="0" w:color="auto"/>
              <w:bottom w:val="single" w:sz="6" w:space="0" w:color="auto"/>
              <w:right w:val="single" w:sz="6" w:space="0" w:color="auto"/>
            </w:tcBorders>
            <w:vAlign w:val="center"/>
          </w:tcPr>
          <w:p w14:paraId="7B653FC1" w14:textId="77777777" w:rsidR="00BD327D" w:rsidRDefault="00BD327D" w:rsidP="0077070C">
            <w:pPr>
              <w:rPr>
                <w:rFonts w:eastAsia="Times" w:cs="Arial"/>
                <w:sz w:val="20"/>
                <w:szCs w:val="20"/>
              </w:rPr>
            </w:pPr>
            <w:r>
              <w:rPr>
                <w:rFonts w:eastAsia="Times" w:cs="Arial"/>
                <w:sz w:val="20"/>
                <w:szCs w:val="20"/>
              </w:rPr>
              <w:t>Annual Water Cost ($/yr)</w:t>
            </w:r>
            <w:r>
              <w:rPr>
                <w:rFonts w:eastAsia="Times" w:cs="Arial"/>
                <w:sz w:val="20"/>
                <w:szCs w:val="20"/>
                <w:vertAlign w:val="superscript"/>
              </w:rPr>
              <w:t>b</w:t>
            </w:r>
          </w:p>
        </w:tc>
        <w:tc>
          <w:tcPr>
            <w:tcW w:w="1022" w:type="pct"/>
            <w:tcBorders>
              <w:top w:val="single" w:sz="6" w:space="0" w:color="auto"/>
              <w:left w:val="single" w:sz="6" w:space="0" w:color="auto"/>
              <w:bottom w:val="single" w:sz="6" w:space="0" w:color="auto"/>
              <w:right w:val="single" w:sz="6" w:space="0" w:color="auto"/>
            </w:tcBorders>
            <w:vAlign w:val="center"/>
          </w:tcPr>
          <w:p w14:paraId="764BC220" w14:textId="77777777" w:rsidR="00BD327D" w:rsidRDefault="00BD327D" w:rsidP="0077070C">
            <w:pPr>
              <w:jc w:val="center"/>
              <w:rPr>
                <w:rFonts w:cs="Arial"/>
                <w:sz w:val="20"/>
                <w:szCs w:val="20"/>
              </w:rPr>
            </w:pPr>
            <w:r>
              <w:rPr>
                <w:rFonts w:cs="Arial"/>
                <w:sz w:val="20"/>
                <w:szCs w:val="20"/>
              </w:rPr>
              <w:t>$1,171</w:t>
            </w:r>
          </w:p>
        </w:tc>
        <w:tc>
          <w:tcPr>
            <w:tcW w:w="1650" w:type="pct"/>
            <w:tcBorders>
              <w:top w:val="single" w:sz="6" w:space="0" w:color="auto"/>
              <w:left w:val="single" w:sz="6" w:space="0" w:color="auto"/>
              <w:bottom w:val="single" w:sz="6" w:space="0" w:color="auto"/>
              <w:right w:val="single" w:sz="2" w:space="0" w:color="auto"/>
            </w:tcBorders>
            <w:vAlign w:val="center"/>
          </w:tcPr>
          <w:p w14:paraId="53633EEF" w14:textId="77777777" w:rsidR="00BD327D" w:rsidRDefault="00BD327D" w:rsidP="0077070C">
            <w:pPr>
              <w:jc w:val="center"/>
              <w:rPr>
                <w:rFonts w:cs="Arial"/>
                <w:sz w:val="20"/>
                <w:szCs w:val="20"/>
              </w:rPr>
            </w:pPr>
            <w:r>
              <w:rPr>
                <w:rFonts w:cs="Arial"/>
                <w:sz w:val="20"/>
                <w:szCs w:val="20"/>
              </w:rPr>
              <w:t>$117</w:t>
            </w:r>
          </w:p>
        </w:tc>
      </w:tr>
      <w:tr w:rsidR="00BD327D" w14:paraId="4384163F" w14:textId="77777777" w:rsidTr="0077070C">
        <w:trPr>
          <w:trHeight w:val="248"/>
        </w:trPr>
        <w:tc>
          <w:tcPr>
            <w:tcW w:w="2328" w:type="pct"/>
            <w:tcBorders>
              <w:top w:val="single" w:sz="6" w:space="0" w:color="auto"/>
              <w:left w:val="single" w:sz="2" w:space="0" w:color="auto"/>
              <w:bottom w:val="single" w:sz="6" w:space="0" w:color="auto"/>
              <w:right w:val="single" w:sz="6" w:space="0" w:color="auto"/>
            </w:tcBorders>
            <w:vAlign w:val="center"/>
          </w:tcPr>
          <w:p w14:paraId="3534B642" w14:textId="77777777" w:rsidR="00BD327D" w:rsidRDefault="00BD327D" w:rsidP="0077070C">
            <w:pPr>
              <w:rPr>
                <w:rFonts w:eastAsia="Times" w:cs="Arial"/>
                <w:sz w:val="20"/>
                <w:szCs w:val="20"/>
              </w:rPr>
            </w:pPr>
            <w:r>
              <w:rPr>
                <w:rFonts w:eastAsia="Times" w:cs="Arial"/>
                <w:sz w:val="20"/>
                <w:szCs w:val="20"/>
              </w:rPr>
              <w:t xml:space="preserve">Estimated Water Cost Savings ($/yr) </w:t>
            </w:r>
            <w:r w:rsidRPr="005833D0">
              <w:rPr>
                <w:rFonts w:eastAsia="Times" w:cs="Arial"/>
                <w:sz w:val="20"/>
                <w:szCs w:val="20"/>
                <w:vertAlign w:val="superscript"/>
              </w:rPr>
              <w:t>b</w:t>
            </w:r>
          </w:p>
        </w:tc>
        <w:tc>
          <w:tcPr>
            <w:tcW w:w="1022" w:type="pct"/>
            <w:tcBorders>
              <w:top w:val="single" w:sz="6" w:space="0" w:color="auto"/>
              <w:left w:val="single" w:sz="6" w:space="0" w:color="auto"/>
              <w:bottom w:val="single" w:sz="6" w:space="0" w:color="auto"/>
              <w:right w:val="single" w:sz="6" w:space="0" w:color="auto"/>
            </w:tcBorders>
            <w:vAlign w:val="center"/>
          </w:tcPr>
          <w:p w14:paraId="4240CFFA" w14:textId="77777777" w:rsidR="00BD327D" w:rsidRDefault="00BD327D" w:rsidP="0077070C">
            <w:pPr>
              <w:jc w:val="center"/>
              <w:rPr>
                <w:rFonts w:cs="Arial"/>
                <w:sz w:val="20"/>
                <w:szCs w:val="20"/>
              </w:rPr>
            </w:pPr>
            <w:r>
              <w:rPr>
                <w:rFonts w:cs="Arial"/>
                <w:sz w:val="20"/>
                <w:szCs w:val="20"/>
              </w:rPr>
              <w:t>-</w:t>
            </w:r>
          </w:p>
        </w:tc>
        <w:tc>
          <w:tcPr>
            <w:tcW w:w="1650" w:type="pct"/>
            <w:tcBorders>
              <w:top w:val="single" w:sz="6" w:space="0" w:color="auto"/>
              <w:left w:val="single" w:sz="6" w:space="0" w:color="auto"/>
              <w:bottom w:val="single" w:sz="6" w:space="0" w:color="auto"/>
              <w:right w:val="single" w:sz="2" w:space="0" w:color="auto"/>
            </w:tcBorders>
            <w:vAlign w:val="center"/>
          </w:tcPr>
          <w:p w14:paraId="4B778708" w14:textId="77777777" w:rsidR="00BD327D" w:rsidRDefault="00BD327D" w:rsidP="0077070C">
            <w:pPr>
              <w:jc w:val="center"/>
              <w:rPr>
                <w:rFonts w:cs="Arial"/>
                <w:sz w:val="20"/>
                <w:szCs w:val="20"/>
              </w:rPr>
            </w:pPr>
            <w:r>
              <w:rPr>
                <w:rFonts w:cs="Arial"/>
                <w:sz w:val="20"/>
                <w:szCs w:val="20"/>
              </w:rPr>
              <w:t>$1,054</w:t>
            </w:r>
          </w:p>
        </w:tc>
      </w:tr>
      <w:tr w:rsidR="00BD327D" w14:paraId="1F88B741" w14:textId="77777777" w:rsidTr="0077070C">
        <w:trPr>
          <w:trHeight w:val="248"/>
        </w:trPr>
        <w:tc>
          <w:tcPr>
            <w:tcW w:w="2328" w:type="pct"/>
            <w:tcBorders>
              <w:top w:val="single" w:sz="6" w:space="0" w:color="auto"/>
              <w:left w:val="single" w:sz="2" w:space="0" w:color="auto"/>
              <w:bottom w:val="single" w:sz="6" w:space="0" w:color="auto"/>
              <w:right w:val="single" w:sz="6" w:space="0" w:color="auto"/>
            </w:tcBorders>
            <w:vAlign w:val="center"/>
          </w:tcPr>
          <w:p w14:paraId="3D564EA5" w14:textId="77777777" w:rsidR="00BD327D" w:rsidRDefault="00BD327D" w:rsidP="0077070C">
            <w:pPr>
              <w:rPr>
                <w:rFonts w:eastAsia="Times" w:cs="Arial"/>
                <w:sz w:val="20"/>
                <w:szCs w:val="20"/>
              </w:rPr>
            </w:pPr>
            <w:r>
              <w:rPr>
                <w:rFonts w:eastAsia="Times" w:cs="Arial"/>
                <w:sz w:val="20"/>
                <w:szCs w:val="20"/>
              </w:rPr>
              <w:t xml:space="preserve">Incremental Measure Cost </w:t>
            </w:r>
            <w:r>
              <w:rPr>
                <w:rFonts w:eastAsia="Times" w:cs="Arial"/>
                <w:sz w:val="20"/>
                <w:szCs w:val="20"/>
                <w:vertAlign w:val="superscript"/>
              </w:rPr>
              <w:t>c</w:t>
            </w:r>
          </w:p>
        </w:tc>
        <w:tc>
          <w:tcPr>
            <w:tcW w:w="1022" w:type="pct"/>
            <w:tcBorders>
              <w:top w:val="single" w:sz="6" w:space="0" w:color="auto"/>
              <w:left w:val="single" w:sz="6" w:space="0" w:color="auto"/>
              <w:bottom w:val="single" w:sz="6" w:space="0" w:color="auto"/>
              <w:right w:val="single" w:sz="6" w:space="0" w:color="auto"/>
            </w:tcBorders>
            <w:vAlign w:val="center"/>
          </w:tcPr>
          <w:p w14:paraId="3313EF07" w14:textId="77777777" w:rsidR="00BD327D" w:rsidRDefault="00BD327D" w:rsidP="0077070C">
            <w:pPr>
              <w:jc w:val="center"/>
              <w:rPr>
                <w:rFonts w:cs="Arial"/>
                <w:sz w:val="20"/>
                <w:szCs w:val="20"/>
              </w:rPr>
            </w:pPr>
            <w:r>
              <w:rPr>
                <w:rFonts w:cs="Arial"/>
                <w:sz w:val="20"/>
                <w:szCs w:val="20"/>
              </w:rPr>
              <w:t>-</w:t>
            </w:r>
          </w:p>
        </w:tc>
        <w:tc>
          <w:tcPr>
            <w:tcW w:w="1650" w:type="pct"/>
            <w:tcBorders>
              <w:top w:val="single" w:sz="6" w:space="0" w:color="auto"/>
              <w:left w:val="single" w:sz="6" w:space="0" w:color="auto"/>
              <w:bottom w:val="single" w:sz="6" w:space="0" w:color="auto"/>
              <w:right w:val="single" w:sz="2" w:space="0" w:color="auto"/>
            </w:tcBorders>
            <w:vAlign w:val="center"/>
          </w:tcPr>
          <w:p w14:paraId="1EC5A647" w14:textId="77777777" w:rsidR="00BD327D" w:rsidRDefault="00BD327D" w:rsidP="0077070C">
            <w:pPr>
              <w:jc w:val="center"/>
              <w:rPr>
                <w:rFonts w:cs="Arial"/>
                <w:sz w:val="20"/>
                <w:szCs w:val="20"/>
              </w:rPr>
            </w:pPr>
            <w:r>
              <w:rPr>
                <w:rFonts w:cs="Arial"/>
                <w:sz w:val="20"/>
                <w:szCs w:val="20"/>
              </w:rPr>
              <w:t>SEE APPENDIX A</w:t>
            </w:r>
          </w:p>
        </w:tc>
      </w:tr>
      <w:tr w:rsidR="00BD327D" w14:paraId="534BE797" w14:textId="77777777" w:rsidTr="0077070C">
        <w:trPr>
          <w:trHeight w:val="248"/>
        </w:trPr>
        <w:tc>
          <w:tcPr>
            <w:tcW w:w="2328" w:type="pct"/>
            <w:tcBorders>
              <w:top w:val="single" w:sz="6" w:space="0" w:color="auto"/>
              <w:left w:val="single" w:sz="2" w:space="0" w:color="auto"/>
              <w:bottom w:val="single" w:sz="6" w:space="0" w:color="auto"/>
              <w:right w:val="single" w:sz="6" w:space="0" w:color="auto"/>
            </w:tcBorders>
            <w:vAlign w:val="center"/>
          </w:tcPr>
          <w:p w14:paraId="5AEAFAB3" w14:textId="77777777" w:rsidR="00BD327D" w:rsidRDefault="00BD327D" w:rsidP="0077070C">
            <w:pPr>
              <w:rPr>
                <w:rFonts w:eastAsia="Times" w:cs="Arial"/>
                <w:sz w:val="20"/>
                <w:szCs w:val="20"/>
              </w:rPr>
            </w:pPr>
            <w:r>
              <w:rPr>
                <w:rFonts w:eastAsia="Times" w:cs="Arial"/>
                <w:sz w:val="20"/>
                <w:szCs w:val="20"/>
              </w:rPr>
              <w:t xml:space="preserve">Estimated Useful Life (EUL) </w:t>
            </w:r>
            <w:r>
              <w:rPr>
                <w:rFonts w:eastAsia="Times" w:cs="Arial"/>
                <w:sz w:val="20"/>
                <w:szCs w:val="20"/>
                <w:vertAlign w:val="superscript"/>
              </w:rPr>
              <w:t>d</w:t>
            </w:r>
          </w:p>
        </w:tc>
        <w:tc>
          <w:tcPr>
            <w:tcW w:w="1022" w:type="pct"/>
            <w:tcBorders>
              <w:top w:val="single" w:sz="6" w:space="0" w:color="auto"/>
              <w:left w:val="single" w:sz="6" w:space="0" w:color="auto"/>
              <w:bottom w:val="single" w:sz="6" w:space="0" w:color="auto"/>
              <w:right w:val="single" w:sz="6" w:space="0" w:color="auto"/>
            </w:tcBorders>
            <w:vAlign w:val="center"/>
          </w:tcPr>
          <w:p w14:paraId="03A086D0" w14:textId="77777777" w:rsidR="00BD327D" w:rsidRDefault="00BD327D" w:rsidP="0077070C">
            <w:pPr>
              <w:jc w:val="center"/>
              <w:rPr>
                <w:rFonts w:cs="Arial"/>
                <w:sz w:val="20"/>
                <w:szCs w:val="20"/>
              </w:rPr>
            </w:pPr>
            <w:r>
              <w:rPr>
                <w:rFonts w:cs="Arial"/>
                <w:sz w:val="20"/>
                <w:szCs w:val="20"/>
              </w:rPr>
              <w:t>12 years</w:t>
            </w:r>
          </w:p>
        </w:tc>
        <w:tc>
          <w:tcPr>
            <w:tcW w:w="1650" w:type="pct"/>
            <w:tcBorders>
              <w:top w:val="single" w:sz="6" w:space="0" w:color="auto"/>
              <w:left w:val="single" w:sz="6" w:space="0" w:color="auto"/>
              <w:bottom w:val="single" w:sz="6" w:space="0" w:color="auto"/>
              <w:right w:val="single" w:sz="2" w:space="0" w:color="auto"/>
            </w:tcBorders>
            <w:vAlign w:val="center"/>
          </w:tcPr>
          <w:p w14:paraId="40608E9D" w14:textId="77777777" w:rsidR="00BD327D" w:rsidRDefault="00BD327D" w:rsidP="0077070C">
            <w:pPr>
              <w:jc w:val="center"/>
              <w:rPr>
                <w:rFonts w:cs="Arial"/>
                <w:sz w:val="20"/>
                <w:szCs w:val="20"/>
              </w:rPr>
            </w:pPr>
            <w:r>
              <w:rPr>
                <w:rFonts w:cs="Arial"/>
                <w:sz w:val="20"/>
                <w:szCs w:val="20"/>
              </w:rPr>
              <w:t>12 years</w:t>
            </w:r>
          </w:p>
        </w:tc>
      </w:tr>
    </w:tbl>
    <w:p w14:paraId="22005B6E" w14:textId="77777777" w:rsidR="00BD327D" w:rsidRPr="00940754" w:rsidRDefault="00BD327D" w:rsidP="00BD327D">
      <w:pPr>
        <w:rPr>
          <w:sz w:val="18"/>
          <w:szCs w:val="20"/>
        </w:rPr>
      </w:pPr>
      <w:r>
        <w:rPr>
          <w:sz w:val="18"/>
          <w:szCs w:val="20"/>
          <w:vertAlign w:val="superscript"/>
        </w:rPr>
        <w:t>a</w:t>
      </w:r>
      <w:r w:rsidRPr="00940754">
        <w:rPr>
          <w:sz w:val="18"/>
          <w:szCs w:val="20"/>
        </w:rPr>
        <w:t xml:space="preserve"> 1 therm = 100,000 Btu.</w:t>
      </w:r>
    </w:p>
    <w:p w14:paraId="02C0610F" w14:textId="77777777" w:rsidR="00BD327D" w:rsidRPr="007A054D" w:rsidRDefault="00BD327D" w:rsidP="00BD327D">
      <w:pPr>
        <w:rPr>
          <w:sz w:val="18"/>
          <w:szCs w:val="18"/>
        </w:rPr>
      </w:pPr>
      <w:r>
        <w:rPr>
          <w:sz w:val="18"/>
          <w:szCs w:val="18"/>
          <w:vertAlign w:val="superscript"/>
        </w:rPr>
        <w:t>b</w:t>
      </w:r>
      <w:r w:rsidRPr="007A054D">
        <w:rPr>
          <w:sz w:val="18"/>
          <w:szCs w:val="18"/>
        </w:rPr>
        <w:t xml:space="preserve"> Water and wastewater cost are based on a rate of $2.00/CCF water and $3.00/CCF wastewater. </w:t>
      </w:r>
    </w:p>
    <w:p w14:paraId="2958249D" w14:textId="77777777" w:rsidR="00BD327D" w:rsidRPr="007A054D" w:rsidRDefault="00BD327D" w:rsidP="00BD327D">
      <w:pPr>
        <w:rPr>
          <w:sz w:val="18"/>
          <w:szCs w:val="18"/>
        </w:rPr>
      </w:pPr>
      <w:r w:rsidRPr="007A054D">
        <w:rPr>
          <w:sz w:val="18"/>
          <w:szCs w:val="18"/>
        </w:rPr>
        <w:t xml:space="preserve">  (1 CCF = 748 gallons)</w:t>
      </w:r>
    </w:p>
    <w:p w14:paraId="35815C4D" w14:textId="77777777" w:rsidR="00BD327D" w:rsidRDefault="00BD327D" w:rsidP="00BD327D">
      <w:pPr>
        <w:rPr>
          <w:sz w:val="18"/>
          <w:szCs w:val="20"/>
        </w:rPr>
      </w:pPr>
      <w:r>
        <w:rPr>
          <w:sz w:val="18"/>
          <w:szCs w:val="20"/>
          <w:vertAlign w:val="superscript"/>
        </w:rPr>
        <w:t xml:space="preserve">c </w:t>
      </w:r>
      <w:r>
        <w:rPr>
          <w:sz w:val="18"/>
          <w:szCs w:val="20"/>
        </w:rPr>
        <w:t>Incremental measure cost was determined through comparison of an average of published pricing listed in APPENDIX A.</w:t>
      </w:r>
    </w:p>
    <w:p w14:paraId="3EBEC878" w14:textId="77777777" w:rsidR="00BD327D" w:rsidRDefault="00BD327D" w:rsidP="00BD327D">
      <w:pPr>
        <w:rPr>
          <w:sz w:val="18"/>
          <w:szCs w:val="20"/>
        </w:rPr>
      </w:pPr>
      <w:r>
        <w:rPr>
          <w:sz w:val="18"/>
          <w:szCs w:val="20"/>
          <w:vertAlign w:val="superscript"/>
        </w:rPr>
        <w:t>d</w:t>
      </w:r>
      <w:r>
        <w:rPr>
          <w:sz w:val="18"/>
          <w:szCs w:val="20"/>
        </w:rPr>
        <w:t xml:space="preserve"> </w:t>
      </w:r>
      <w:r w:rsidRPr="00480A76">
        <w:rPr>
          <w:sz w:val="18"/>
          <w:szCs w:val="20"/>
        </w:rPr>
        <w:t xml:space="preserve">The estimated useful life is based on the </w:t>
      </w:r>
      <w:r>
        <w:rPr>
          <w:sz w:val="18"/>
          <w:szCs w:val="20"/>
        </w:rPr>
        <w:t>2011</w:t>
      </w:r>
      <w:r w:rsidRPr="00480A76">
        <w:rPr>
          <w:sz w:val="18"/>
          <w:szCs w:val="20"/>
        </w:rPr>
        <w:t xml:space="preserve"> DEER EUL estimates.</w:t>
      </w:r>
    </w:p>
    <w:p w14:paraId="677B16CA" w14:textId="77777777" w:rsidR="00BD327D" w:rsidRDefault="00BD327D" w:rsidP="00BD327D">
      <w:pPr>
        <w:keepNext/>
        <w:rPr>
          <w:rFonts w:cs="Arial"/>
          <w:sz w:val="20"/>
          <w:szCs w:val="20"/>
        </w:rPr>
      </w:pPr>
      <w:r>
        <w:rPr>
          <w:rFonts w:cs="Arial"/>
          <w:sz w:val="20"/>
          <w:szCs w:val="20"/>
        </w:rPr>
        <w:t>Daily Energy Consumption Calculation and Definitions</w:t>
      </w:r>
    </w:p>
    <w:p w14:paraId="6CD97BBC" w14:textId="5CDBD718" w:rsidR="00BD327D" w:rsidRPr="00BD327D" w:rsidRDefault="00BD327D" w:rsidP="00BD327D">
      <w:pPr>
        <w:keepNext/>
        <w:rPr>
          <w:rFonts w:cs="Arial"/>
          <w:sz w:val="16"/>
          <w:szCs w:val="16"/>
        </w:rPr>
      </w:pPr>
      <m:oMathPara>
        <m:oMath>
          <m:r>
            <w:ins w:id="120" w:author="FSTC" w:date="2012-05-22T16:51:00Z">
              <m:rPr>
                <m:sty m:val="p"/>
              </m:rPr>
              <w:rPr>
                <w:rFonts w:ascii="Cambria Math" w:hAnsi="Cambria Math"/>
                <w:smallCaps/>
                <w:spacing w:val="-22"/>
                <w:sz w:val="20"/>
              </w:rPr>
              <m:t xml:space="preserve">Efood=(LBfood </m:t>
            </w:ins>
          </m:r>
          <m:r>
            <w:ins w:id="121" w:author="FSTC" w:date="2012-05-22T16:51:00Z">
              <m:rPr>
                <m:sty m:val="p"/>
              </m:rPr>
              <w:rPr>
                <w:rFonts w:ascii="Cambria Math" w:hAnsi="Cambria Math"/>
                <w:spacing w:val="-22"/>
                <w:sz w:val="20"/>
              </w:rPr>
              <m:t>x</m:t>
            </w:ins>
          </m:r>
          <m:r>
            <w:ins w:id="122" w:author="FSTC" w:date="2012-05-22T16:51:00Z">
              <m:rPr>
                <m:sty m:val="p"/>
              </m:rPr>
              <w:rPr>
                <w:rFonts w:ascii="Cambria Math" w:hAnsi="Cambria Math"/>
                <w:smallCaps/>
                <w:spacing w:val="-22"/>
                <w:sz w:val="20"/>
              </w:rPr>
              <m:t xml:space="preserve">  Efood)/Efficiency+[(1-%Steam)  x Idle Rate x (TON-TP/60-LBfood/PC)]+[(%Steam)  x ((PC x Efood)/Efficiency) x (TON-TP/60-LBfood/PC)]+EP</m:t>
            </w:ins>
          </m:r>
        </m:oMath>
      </m:oMathPara>
    </w:p>
    <w:p w14:paraId="6E6CC46B" w14:textId="77777777" w:rsidR="00BD327D" w:rsidRDefault="00BD327D" w:rsidP="00BD327D">
      <w:pPr>
        <w:keepNext/>
        <w:rPr>
          <w:rFonts w:cs="Arial"/>
          <w:sz w:val="20"/>
          <w:szCs w:val="20"/>
        </w:rPr>
      </w:pPr>
      <w:r>
        <w:rPr>
          <w:rFonts w:cs="Arial"/>
          <w:sz w:val="20"/>
          <w:szCs w:val="20"/>
        </w:rPr>
        <w:t>Where:</w:t>
      </w:r>
    </w:p>
    <w:p w14:paraId="5DB83714" w14:textId="77777777" w:rsidR="00BD327D" w:rsidRDefault="00BD327D" w:rsidP="00BD327D">
      <w:pPr>
        <w:keepNext/>
        <w:rPr>
          <w:rFonts w:cs="Arial"/>
          <w:sz w:val="16"/>
          <w:szCs w:val="16"/>
        </w:rPr>
      </w:pPr>
    </w:p>
    <w:tbl>
      <w:tblPr>
        <w:tblW w:w="9468" w:type="dxa"/>
        <w:tblLayout w:type="fixed"/>
        <w:tblLook w:val="01E0" w:firstRow="1" w:lastRow="1" w:firstColumn="1" w:lastColumn="1" w:noHBand="0" w:noVBand="0"/>
      </w:tblPr>
      <w:tblGrid>
        <w:gridCol w:w="1978"/>
        <w:gridCol w:w="7490"/>
      </w:tblGrid>
      <w:tr w:rsidR="00BD327D" w14:paraId="3B939ECB" w14:textId="77777777" w:rsidTr="0077070C">
        <w:trPr>
          <w:trHeight w:val="288"/>
        </w:trPr>
        <w:tc>
          <w:tcPr>
            <w:tcW w:w="1978" w:type="dxa"/>
            <w:vAlign w:val="center"/>
          </w:tcPr>
          <w:p w14:paraId="7F25DDFE" w14:textId="77777777" w:rsidR="00BD327D" w:rsidRPr="009A25AD" w:rsidRDefault="00BD327D" w:rsidP="0077070C">
            <w:pPr>
              <w:keepNext/>
              <w:rPr>
                <w:rFonts w:cs="Arial"/>
                <w:sz w:val="20"/>
                <w:szCs w:val="20"/>
              </w:rPr>
            </w:pPr>
            <w:r w:rsidRPr="009A25AD">
              <w:rPr>
                <w:rFonts w:cs="Arial"/>
                <w:smallCaps/>
                <w:sz w:val="20"/>
                <w:szCs w:val="20"/>
              </w:rPr>
              <w:t>Eday</w:t>
            </w:r>
            <w:r w:rsidRPr="009A25AD" w:rsidDel="0006068F">
              <w:rPr>
                <w:rFonts w:cs="Arial"/>
                <w:sz w:val="20"/>
                <w:szCs w:val="20"/>
              </w:rPr>
              <w:t xml:space="preserve"> </w:t>
            </w:r>
            <w:r w:rsidRPr="009A25AD">
              <w:rPr>
                <w:rFonts w:cs="Arial"/>
                <w:sz w:val="20"/>
                <w:szCs w:val="20"/>
              </w:rPr>
              <w:t>=</w:t>
            </w:r>
          </w:p>
        </w:tc>
        <w:tc>
          <w:tcPr>
            <w:tcW w:w="7490" w:type="dxa"/>
            <w:vAlign w:val="center"/>
          </w:tcPr>
          <w:p w14:paraId="6AC25068" w14:textId="77777777" w:rsidR="00BD327D" w:rsidRDefault="00BD327D" w:rsidP="0077070C">
            <w:pPr>
              <w:keepNext/>
              <w:rPr>
                <w:rFonts w:cs="Arial"/>
                <w:sz w:val="20"/>
                <w:szCs w:val="20"/>
              </w:rPr>
            </w:pPr>
            <w:r>
              <w:rPr>
                <w:rFonts w:cs="Arial"/>
                <w:sz w:val="20"/>
                <w:szCs w:val="20"/>
              </w:rPr>
              <w:t>Daily Energy Consumption (Btu)</w:t>
            </w:r>
          </w:p>
        </w:tc>
      </w:tr>
      <w:tr w:rsidR="00BD327D" w14:paraId="3BD2460F" w14:textId="77777777" w:rsidTr="0077070C">
        <w:trPr>
          <w:trHeight w:val="288"/>
        </w:trPr>
        <w:tc>
          <w:tcPr>
            <w:tcW w:w="1978" w:type="dxa"/>
            <w:vAlign w:val="center"/>
          </w:tcPr>
          <w:p w14:paraId="293F92A3" w14:textId="77777777" w:rsidR="00BD327D" w:rsidRPr="009A25AD" w:rsidRDefault="00BD327D" w:rsidP="0077070C">
            <w:pPr>
              <w:keepNext/>
              <w:rPr>
                <w:rFonts w:cs="Arial"/>
                <w:sz w:val="20"/>
                <w:szCs w:val="20"/>
              </w:rPr>
            </w:pPr>
            <w:r w:rsidRPr="009A25AD">
              <w:rPr>
                <w:rFonts w:cs="Arial"/>
                <w:smallCaps/>
                <w:sz w:val="20"/>
                <w:szCs w:val="20"/>
              </w:rPr>
              <w:t>LBfood</w:t>
            </w:r>
            <w:r w:rsidRPr="009A25AD">
              <w:rPr>
                <w:rFonts w:cs="Arial"/>
                <w:sz w:val="20"/>
                <w:szCs w:val="20"/>
              </w:rPr>
              <w:t>=</w:t>
            </w:r>
          </w:p>
        </w:tc>
        <w:tc>
          <w:tcPr>
            <w:tcW w:w="7490" w:type="dxa"/>
            <w:vAlign w:val="center"/>
          </w:tcPr>
          <w:p w14:paraId="06E9363C" w14:textId="77777777" w:rsidR="00BD327D" w:rsidRDefault="00BD327D" w:rsidP="0077070C">
            <w:pPr>
              <w:keepNext/>
              <w:rPr>
                <w:rFonts w:cs="Arial"/>
                <w:sz w:val="20"/>
                <w:szCs w:val="20"/>
              </w:rPr>
            </w:pPr>
            <w:r>
              <w:rPr>
                <w:rFonts w:cs="Arial"/>
                <w:sz w:val="20"/>
                <w:szCs w:val="20"/>
              </w:rPr>
              <w:t>Pounds of Food Cooked per Day</w:t>
            </w:r>
          </w:p>
        </w:tc>
      </w:tr>
      <w:tr w:rsidR="00BD327D" w14:paraId="583EEF07" w14:textId="77777777" w:rsidTr="0077070C">
        <w:trPr>
          <w:trHeight w:val="288"/>
        </w:trPr>
        <w:tc>
          <w:tcPr>
            <w:tcW w:w="1978" w:type="dxa"/>
            <w:vAlign w:val="center"/>
          </w:tcPr>
          <w:p w14:paraId="0CD67203" w14:textId="77777777" w:rsidR="00BD327D" w:rsidRPr="009A25AD" w:rsidRDefault="00BD327D" w:rsidP="0077070C">
            <w:pPr>
              <w:keepNext/>
              <w:rPr>
                <w:rFonts w:cs="Arial"/>
                <w:sz w:val="20"/>
                <w:szCs w:val="20"/>
              </w:rPr>
            </w:pPr>
            <w:r w:rsidRPr="009A25AD">
              <w:rPr>
                <w:rFonts w:cs="Arial"/>
                <w:smallCaps/>
                <w:sz w:val="20"/>
                <w:szCs w:val="20"/>
              </w:rPr>
              <w:t>Efood</w:t>
            </w:r>
            <w:r w:rsidRPr="009A25AD" w:rsidDel="0006068F">
              <w:rPr>
                <w:rFonts w:cs="Arial"/>
                <w:sz w:val="20"/>
                <w:szCs w:val="20"/>
              </w:rPr>
              <w:t xml:space="preserve"> </w:t>
            </w:r>
            <w:r w:rsidRPr="009A25AD">
              <w:rPr>
                <w:rFonts w:cs="Arial"/>
                <w:sz w:val="20"/>
                <w:szCs w:val="20"/>
              </w:rPr>
              <w:t>=</w:t>
            </w:r>
          </w:p>
        </w:tc>
        <w:tc>
          <w:tcPr>
            <w:tcW w:w="7490" w:type="dxa"/>
            <w:vAlign w:val="center"/>
          </w:tcPr>
          <w:p w14:paraId="19E09849" w14:textId="77777777" w:rsidR="00BD327D" w:rsidRDefault="00BD327D" w:rsidP="0077070C">
            <w:pPr>
              <w:keepNext/>
              <w:rPr>
                <w:rFonts w:cs="Arial"/>
                <w:sz w:val="20"/>
                <w:szCs w:val="20"/>
              </w:rPr>
            </w:pPr>
            <w:r>
              <w:rPr>
                <w:rFonts w:cs="Arial"/>
                <w:sz w:val="20"/>
                <w:szCs w:val="20"/>
              </w:rPr>
              <w:t>ASTM Energy to Food (Btu/lb) = Btu/pound of energy absorbed by food product during cooking</w:t>
            </w:r>
          </w:p>
        </w:tc>
      </w:tr>
      <w:tr w:rsidR="00BD327D" w14:paraId="382B5316" w14:textId="77777777" w:rsidTr="0077070C">
        <w:trPr>
          <w:trHeight w:val="288"/>
        </w:trPr>
        <w:tc>
          <w:tcPr>
            <w:tcW w:w="1978" w:type="dxa"/>
            <w:vAlign w:val="center"/>
          </w:tcPr>
          <w:p w14:paraId="0164B677" w14:textId="77777777" w:rsidR="00BD327D" w:rsidRPr="00C02B58" w:rsidRDefault="00BD327D" w:rsidP="0077070C">
            <w:pPr>
              <w:keepNext/>
              <w:rPr>
                <w:rFonts w:cs="Arial"/>
                <w:sz w:val="20"/>
                <w:szCs w:val="20"/>
              </w:rPr>
            </w:pPr>
            <w:r w:rsidRPr="009A25AD">
              <w:rPr>
                <w:rFonts w:cs="Arial"/>
                <w:smallCaps/>
                <w:sz w:val="20"/>
                <w:szCs w:val="20"/>
              </w:rPr>
              <w:t>Efficiency</w:t>
            </w:r>
            <w:r w:rsidRPr="009A25AD" w:rsidDel="0006068F">
              <w:rPr>
                <w:rFonts w:cs="Arial"/>
                <w:sz w:val="20"/>
                <w:szCs w:val="20"/>
              </w:rPr>
              <w:t xml:space="preserve"> </w:t>
            </w:r>
            <w:r w:rsidRPr="009A25AD">
              <w:rPr>
                <w:rFonts w:cs="Arial"/>
                <w:sz w:val="20"/>
                <w:szCs w:val="20"/>
              </w:rPr>
              <w:t xml:space="preserve">= </w:t>
            </w:r>
          </w:p>
        </w:tc>
        <w:tc>
          <w:tcPr>
            <w:tcW w:w="7490" w:type="dxa"/>
            <w:vAlign w:val="center"/>
          </w:tcPr>
          <w:p w14:paraId="0FB89B52" w14:textId="77777777" w:rsidR="00BD327D" w:rsidRDefault="00BD327D" w:rsidP="0077070C">
            <w:pPr>
              <w:keepNext/>
              <w:rPr>
                <w:rFonts w:cs="Arial"/>
                <w:sz w:val="20"/>
                <w:szCs w:val="20"/>
              </w:rPr>
            </w:pPr>
            <w:r>
              <w:rPr>
                <w:rFonts w:cs="Arial"/>
                <w:sz w:val="20"/>
                <w:szCs w:val="20"/>
              </w:rPr>
              <w:t>Heavy Load Cooking Energy Efficiency %</w:t>
            </w:r>
          </w:p>
        </w:tc>
      </w:tr>
      <w:tr w:rsidR="00BD327D" w14:paraId="1A014989" w14:textId="77777777" w:rsidTr="0077070C">
        <w:trPr>
          <w:trHeight w:val="288"/>
        </w:trPr>
        <w:tc>
          <w:tcPr>
            <w:tcW w:w="1978" w:type="dxa"/>
            <w:vAlign w:val="center"/>
          </w:tcPr>
          <w:p w14:paraId="711F3E1B" w14:textId="77777777" w:rsidR="00BD327D" w:rsidRPr="0053630D" w:rsidRDefault="00BD327D" w:rsidP="0077070C">
            <w:pPr>
              <w:keepNext/>
              <w:rPr>
                <w:rFonts w:cs="Arial"/>
                <w:sz w:val="20"/>
                <w:szCs w:val="20"/>
              </w:rPr>
            </w:pPr>
            <w:r w:rsidRPr="009A25AD">
              <w:rPr>
                <w:rFonts w:cs="Arial"/>
                <w:smallCaps/>
                <w:sz w:val="20"/>
                <w:szCs w:val="20"/>
              </w:rPr>
              <w:t>Idle Rate</w:t>
            </w:r>
            <w:r w:rsidRPr="009A25AD" w:rsidDel="0006068F">
              <w:rPr>
                <w:rFonts w:cs="Arial"/>
                <w:sz w:val="20"/>
                <w:szCs w:val="20"/>
              </w:rPr>
              <w:t xml:space="preserve"> </w:t>
            </w:r>
            <w:r w:rsidRPr="009A25AD">
              <w:rPr>
                <w:rFonts w:cs="Arial"/>
                <w:sz w:val="20"/>
                <w:szCs w:val="20"/>
              </w:rPr>
              <w:t>=</w:t>
            </w:r>
          </w:p>
        </w:tc>
        <w:tc>
          <w:tcPr>
            <w:tcW w:w="7490" w:type="dxa"/>
            <w:vAlign w:val="center"/>
          </w:tcPr>
          <w:p w14:paraId="569E8280" w14:textId="77777777" w:rsidR="00BD327D" w:rsidRDefault="00BD327D" w:rsidP="0077070C">
            <w:pPr>
              <w:keepNext/>
              <w:rPr>
                <w:rFonts w:cs="Arial"/>
                <w:sz w:val="20"/>
                <w:szCs w:val="20"/>
              </w:rPr>
            </w:pPr>
            <w:r>
              <w:rPr>
                <w:rFonts w:cs="Arial"/>
                <w:sz w:val="20"/>
                <w:szCs w:val="20"/>
              </w:rPr>
              <w:t>Idle Energy Rate (Btu/h)</w:t>
            </w:r>
          </w:p>
        </w:tc>
      </w:tr>
      <w:tr w:rsidR="00BD327D" w14:paraId="525A92C4" w14:textId="77777777" w:rsidTr="0077070C">
        <w:trPr>
          <w:trHeight w:val="288"/>
        </w:trPr>
        <w:tc>
          <w:tcPr>
            <w:tcW w:w="1978" w:type="dxa"/>
            <w:vAlign w:val="center"/>
          </w:tcPr>
          <w:p w14:paraId="3E6EC8DD" w14:textId="77777777" w:rsidR="00BD327D" w:rsidRPr="009A25AD" w:rsidRDefault="00BD327D" w:rsidP="0077070C">
            <w:pPr>
              <w:keepNext/>
              <w:rPr>
                <w:rFonts w:cs="Arial"/>
                <w:sz w:val="20"/>
                <w:szCs w:val="20"/>
              </w:rPr>
            </w:pPr>
            <w:r w:rsidRPr="009A25AD">
              <w:rPr>
                <w:rFonts w:cs="Arial"/>
                <w:sz w:val="20"/>
                <w:szCs w:val="20"/>
              </w:rPr>
              <w:t>TON =</w:t>
            </w:r>
          </w:p>
        </w:tc>
        <w:tc>
          <w:tcPr>
            <w:tcW w:w="7490" w:type="dxa"/>
            <w:vAlign w:val="center"/>
          </w:tcPr>
          <w:p w14:paraId="3B1C93B0" w14:textId="77777777" w:rsidR="00BD327D" w:rsidRDefault="00BD327D" w:rsidP="0077070C">
            <w:pPr>
              <w:keepNext/>
              <w:rPr>
                <w:rFonts w:cs="Arial"/>
                <w:sz w:val="20"/>
                <w:szCs w:val="20"/>
              </w:rPr>
            </w:pPr>
            <w:r>
              <w:rPr>
                <w:rFonts w:cs="Arial"/>
                <w:sz w:val="20"/>
                <w:szCs w:val="20"/>
              </w:rPr>
              <w:t>Operating Hours/Day</w:t>
            </w:r>
          </w:p>
        </w:tc>
      </w:tr>
      <w:tr w:rsidR="00BD327D" w14:paraId="2ED441B9" w14:textId="77777777" w:rsidTr="0077070C">
        <w:trPr>
          <w:trHeight w:val="288"/>
        </w:trPr>
        <w:tc>
          <w:tcPr>
            <w:tcW w:w="1978" w:type="dxa"/>
            <w:vAlign w:val="center"/>
          </w:tcPr>
          <w:p w14:paraId="77BD3C25" w14:textId="77777777" w:rsidR="00BD327D" w:rsidRPr="009A25AD" w:rsidRDefault="00BD327D" w:rsidP="0077070C">
            <w:pPr>
              <w:keepNext/>
              <w:rPr>
                <w:rFonts w:cs="Arial"/>
                <w:sz w:val="20"/>
                <w:szCs w:val="20"/>
              </w:rPr>
            </w:pPr>
            <w:r w:rsidRPr="009A25AD">
              <w:rPr>
                <w:rFonts w:cs="Arial"/>
                <w:sz w:val="20"/>
                <w:szCs w:val="20"/>
              </w:rPr>
              <w:t>PC =</w:t>
            </w:r>
          </w:p>
        </w:tc>
        <w:tc>
          <w:tcPr>
            <w:tcW w:w="7490" w:type="dxa"/>
            <w:vAlign w:val="center"/>
          </w:tcPr>
          <w:p w14:paraId="31B95A91" w14:textId="77777777" w:rsidR="00BD327D" w:rsidRDefault="00BD327D" w:rsidP="0077070C">
            <w:pPr>
              <w:keepNext/>
              <w:rPr>
                <w:rFonts w:cs="Arial"/>
                <w:sz w:val="20"/>
                <w:szCs w:val="20"/>
              </w:rPr>
            </w:pPr>
            <w:r>
              <w:rPr>
                <w:rFonts w:cs="Arial"/>
                <w:sz w:val="20"/>
                <w:szCs w:val="20"/>
              </w:rPr>
              <w:t>Production Capacity (lbs/hr)</w:t>
            </w:r>
          </w:p>
        </w:tc>
      </w:tr>
      <w:tr w:rsidR="00BD327D" w14:paraId="1321AF34" w14:textId="77777777" w:rsidTr="0077070C">
        <w:trPr>
          <w:trHeight w:val="288"/>
        </w:trPr>
        <w:tc>
          <w:tcPr>
            <w:tcW w:w="1978" w:type="dxa"/>
            <w:vAlign w:val="center"/>
          </w:tcPr>
          <w:p w14:paraId="1FEA0FE7" w14:textId="77777777" w:rsidR="00BD327D" w:rsidRPr="009A25AD" w:rsidRDefault="00BD327D" w:rsidP="0077070C">
            <w:pPr>
              <w:keepNext/>
              <w:rPr>
                <w:rFonts w:cs="Arial"/>
                <w:sz w:val="20"/>
                <w:szCs w:val="20"/>
              </w:rPr>
            </w:pPr>
            <w:r w:rsidRPr="009A25AD">
              <w:rPr>
                <w:rFonts w:cs="Arial"/>
                <w:sz w:val="20"/>
                <w:szCs w:val="20"/>
              </w:rPr>
              <w:t>TP =</w:t>
            </w:r>
          </w:p>
        </w:tc>
        <w:tc>
          <w:tcPr>
            <w:tcW w:w="7490" w:type="dxa"/>
            <w:vAlign w:val="center"/>
          </w:tcPr>
          <w:p w14:paraId="7170E582" w14:textId="77777777" w:rsidR="00BD327D" w:rsidRDefault="00BD327D" w:rsidP="0077070C">
            <w:pPr>
              <w:keepNext/>
              <w:rPr>
                <w:rFonts w:cs="Arial"/>
                <w:sz w:val="20"/>
                <w:szCs w:val="20"/>
              </w:rPr>
            </w:pPr>
            <w:r>
              <w:rPr>
                <w:rFonts w:cs="Arial"/>
                <w:sz w:val="20"/>
                <w:szCs w:val="20"/>
              </w:rPr>
              <w:t>Preheat Time (min)</w:t>
            </w:r>
          </w:p>
        </w:tc>
      </w:tr>
      <w:tr w:rsidR="00BD327D" w14:paraId="453D2140" w14:textId="77777777" w:rsidTr="0077070C">
        <w:trPr>
          <w:trHeight w:val="288"/>
        </w:trPr>
        <w:tc>
          <w:tcPr>
            <w:tcW w:w="1978" w:type="dxa"/>
            <w:vAlign w:val="center"/>
          </w:tcPr>
          <w:p w14:paraId="0E4B24DA" w14:textId="77777777" w:rsidR="00BD327D" w:rsidRPr="009A25AD" w:rsidRDefault="00BD327D" w:rsidP="0077070C">
            <w:pPr>
              <w:rPr>
                <w:rFonts w:cs="Arial"/>
                <w:sz w:val="20"/>
                <w:szCs w:val="20"/>
              </w:rPr>
            </w:pPr>
            <w:r>
              <w:rPr>
                <w:rFonts w:cs="Arial"/>
                <w:smallCaps/>
                <w:sz w:val="20"/>
                <w:szCs w:val="20"/>
              </w:rPr>
              <w:t>% Steam</w:t>
            </w:r>
            <w:r w:rsidRPr="009A25AD" w:rsidDel="008D162F">
              <w:rPr>
                <w:rFonts w:cs="Arial"/>
                <w:smallCaps/>
                <w:sz w:val="20"/>
                <w:szCs w:val="20"/>
              </w:rPr>
              <w:t xml:space="preserve"> </w:t>
            </w:r>
            <w:r w:rsidRPr="009A25AD">
              <w:rPr>
                <w:rFonts w:cs="Arial"/>
                <w:sz w:val="20"/>
                <w:szCs w:val="20"/>
              </w:rPr>
              <w:t>=</w:t>
            </w:r>
          </w:p>
        </w:tc>
        <w:tc>
          <w:tcPr>
            <w:tcW w:w="7490" w:type="dxa"/>
            <w:vAlign w:val="center"/>
          </w:tcPr>
          <w:p w14:paraId="73D17331" w14:textId="77777777" w:rsidR="00BD327D" w:rsidRDefault="00BD327D" w:rsidP="0077070C">
            <w:pPr>
              <w:rPr>
                <w:rFonts w:cs="Arial"/>
                <w:sz w:val="20"/>
                <w:szCs w:val="20"/>
              </w:rPr>
            </w:pPr>
            <w:r>
              <w:rPr>
                <w:rFonts w:cs="Arial"/>
                <w:sz w:val="20"/>
                <w:szCs w:val="20"/>
              </w:rPr>
              <w:t>Percentage of Time in Constant Steam Mode</w:t>
            </w:r>
          </w:p>
        </w:tc>
      </w:tr>
      <w:tr w:rsidR="00BD327D" w14:paraId="5BA26E98" w14:textId="77777777" w:rsidTr="0077070C">
        <w:trPr>
          <w:trHeight w:val="288"/>
        </w:trPr>
        <w:tc>
          <w:tcPr>
            <w:tcW w:w="1978" w:type="dxa"/>
            <w:vAlign w:val="center"/>
          </w:tcPr>
          <w:p w14:paraId="5531773B" w14:textId="77777777" w:rsidR="00BD327D" w:rsidRPr="009A25AD" w:rsidRDefault="00BD327D" w:rsidP="0077070C">
            <w:pPr>
              <w:rPr>
                <w:rFonts w:cs="Arial"/>
                <w:sz w:val="20"/>
                <w:szCs w:val="20"/>
              </w:rPr>
            </w:pPr>
            <w:r w:rsidRPr="009A25AD">
              <w:rPr>
                <w:rFonts w:cs="Arial"/>
                <w:sz w:val="20"/>
                <w:szCs w:val="20"/>
              </w:rPr>
              <w:t>EP =</w:t>
            </w:r>
          </w:p>
        </w:tc>
        <w:tc>
          <w:tcPr>
            <w:tcW w:w="7490" w:type="dxa"/>
            <w:vAlign w:val="center"/>
          </w:tcPr>
          <w:p w14:paraId="65B7EA3F" w14:textId="77777777" w:rsidR="00BD327D" w:rsidRDefault="00BD327D" w:rsidP="0077070C">
            <w:pPr>
              <w:rPr>
                <w:rFonts w:cs="Arial"/>
                <w:sz w:val="20"/>
                <w:szCs w:val="20"/>
              </w:rPr>
            </w:pPr>
            <w:r>
              <w:rPr>
                <w:rFonts w:cs="Arial"/>
                <w:sz w:val="20"/>
                <w:szCs w:val="20"/>
              </w:rPr>
              <w:t>Preheat Energy (Btu)</w:t>
            </w:r>
          </w:p>
        </w:tc>
      </w:tr>
    </w:tbl>
    <w:p w14:paraId="393A10A5" w14:textId="77777777" w:rsidR="00B7164C" w:rsidRPr="007A4D97" w:rsidRDefault="00C069A2" w:rsidP="00D20486">
      <w:pPr>
        <w:pStyle w:val="Heading1"/>
        <w:rPr>
          <w:i/>
          <w:sz w:val="28"/>
          <w:szCs w:val="28"/>
        </w:rPr>
      </w:pPr>
      <w:bookmarkStart w:id="123" w:name="_Toc386717907"/>
      <w:r w:rsidRPr="007A4D97">
        <w:rPr>
          <w:i/>
          <w:sz w:val="28"/>
          <w:szCs w:val="28"/>
        </w:rPr>
        <w:lastRenderedPageBreak/>
        <w:t>Section 3</w:t>
      </w:r>
      <w:r w:rsidR="003129E8" w:rsidRPr="007A4D97">
        <w:rPr>
          <w:i/>
          <w:sz w:val="28"/>
          <w:szCs w:val="28"/>
        </w:rPr>
        <w:t>.</w:t>
      </w:r>
      <w:r w:rsidRPr="007A4D97">
        <w:rPr>
          <w:i/>
          <w:sz w:val="28"/>
          <w:szCs w:val="28"/>
        </w:rPr>
        <w:t xml:space="preserve"> Load Shapes</w:t>
      </w:r>
      <w:bookmarkEnd w:id="115"/>
      <w:bookmarkEnd w:id="116"/>
      <w:bookmarkEnd w:id="117"/>
      <w:bookmarkEnd w:id="123"/>
      <w:r w:rsidR="00844B27" w:rsidRPr="007A4D97">
        <w:rPr>
          <w:i/>
          <w:sz w:val="28"/>
          <w:szCs w:val="28"/>
        </w:rPr>
        <w:t xml:space="preserve"> </w:t>
      </w:r>
    </w:p>
    <w:p w14:paraId="393A10AD" w14:textId="24C7C61A" w:rsidR="008840FA" w:rsidRPr="009009AE" w:rsidRDefault="009009AE" w:rsidP="00423B48">
      <w:pPr>
        <w:pStyle w:val="Reminders"/>
        <w:rPr>
          <w:rFonts w:ascii="Arial" w:hAnsi="Arial" w:cs="Arial"/>
          <w:color w:val="auto"/>
          <w:sz w:val="20"/>
          <w:szCs w:val="20"/>
        </w:rPr>
      </w:pPr>
      <w:r w:rsidRPr="009009AE">
        <w:rPr>
          <w:rFonts w:ascii="Arial" w:hAnsi="Arial" w:cs="Arial"/>
          <w:color w:val="auto"/>
        </w:rPr>
        <w:t>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a 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p>
    <w:p w14:paraId="393A10AE" w14:textId="77777777" w:rsidR="00B7164C" w:rsidRPr="009009AE" w:rsidRDefault="00BF0332" w:rsidP="0087599D">
      <w:pPr>
        <w:pStyle w:val="Heading2"/>
      </w:pPr>
      <w:bookmarkStart w:id="124" w:name="_Toc173742996"/>
      <w:bookmarkStart w:id="125" w:name="_Toc304800215"/>
      <w:bookmarkStart w:id="126" w:name="_Toc324318369"/>
      <w:bookmarkStart w:id="127" w:name="_Toc324340498"/>
      <w:bookmarkStart w:id="128" w:name="_Toc386717908"/>
      <w:r w:rsidRPr="007A4D97">
        <w:t>3.1 Base Case</w:t>
      </w:r>
      <w:r w:rsidR="00B7164C" w:rsidRPr="007A4D97">
        <w:t xml:space="preserve"> Load Shapes</w:t>
      </w:r>
      <w:bookmarkEnd w:id="124"/>
      <w:bookmarkEnd w:id="125"/>
      <w:bookmarkEnd w:id="126"/>
      <w:bookmarkEnd w:id="127"/>
      <w:bookmarkEnd w:id="128"/>
    </w:p>
    <w:p w14:paraId="393A10AF" w14:textId="77777777" w:rsidR="008840FA" w:rsidRPr="009009AE" w:rsidRDefault="008840FA" w:rsidP="008840FA">
      <w:pPr>
        <w:rPr>
          <w:rFonts w:cs="Arial"/>
          <w:szCs w:val="22"/>
        </w:rPr>
      </w:pPr>
      <w:bookmarkStart w:id="129" w:name="_Toc173742997"/>
      <w:r w:rsidRPr="009009AE">
        <w:rPr>
          <w:rFonts w:cs="Arial"/>
          <w:szCs w:val="22"/>
        </w:rPr>
        <w:t xml:space="preserve"> </w:t>
      </w:r>
      <w:r w:rsidRPr="009009AE">
        <w:rPr>
          <w:rFonts w:cs="Arial"/>
          <w:szCs w:val="22"/>
        </w:rPr>
        <w:fldChar w:fldCharType="begin"/>
      </w:r>
      <w:r w:rsidRPr="009009AE">
        <w:rPr>
          <w:rFonts w:cs="Arial"/>
          <w:szCs w:val="22"/>
        </w:rPr>
        <w:instrText xml:space="preserve"> XE "load shape" </w:instrText>
      </w:r>
      <w:r w:rsidRPr="009009AE">
        <w:rPr>
          <w:rFonts w:cs="Arial"/>
          <w:szCs w:val="22"/>
        </w:rPr>
        <w:fldChar w:fldCharType="end"/>
      </w:r>
      <w:r w:rsidR="00B66898" w:rsidRPr="009009AE">
        <w:rPr>
          <w:rFonts w:cs="Arial"/>
          <w:szCs w:val="22"/>
        </w:rPr>
        <w:t>T</w:t>
      </w:r>
      <w:r w:rsidRPr="009009AE">
        <w:rPr>
          <w:rFonts w:cs="Arial"/>
          <w:szCs w:val="22"/>
        </w:rPr>
        <w:t>he closest load shape chosen for this measure is the DEER:Indoor_Non-CFL_Ltg load shape.</w:t>
      </w:r>
      <w:r w:rsidR="00437BE1" w:rsidRPr="009009AE">
        <w:rPr>
          <w:rFonts w:cs="Arial"/>
          <w:szCs w:val="22"/>
        </w:rPr>
        <w:t xml:space="preserve"> </w:t>
      </w:r>
      <w:r w:rsidRPr="009009AE">
        <w:rPr>
          <w:rFonts w:cs="Arial"/>
          <w:szCs w:val="22"/>
        </w:rPr>
        <w:t xml:space="preserve">See </w:t>
      </w:r>
      <w:r w:rsidRPr="009009AE">
        <w:rPr>
          <w:rFonts w:cs="Arial"/>
          <w:szCs w:val="22"/>
        </w:rPr>
        <w:fldChar w:fldCharType="begin"/>
      </w:r>
      <w:r w:rsidRPr="009009AE">
        <w:rPr>
          <w:rFonts w:cs="Arial"/>
          <w:szCs w:val="22"/>
        </w:rPr>
        <w:instrText xml:space="preserve"> REF _Ref296597958 \h  \* MERGEFORMAT </w:instrText>
      </w:r>
      <w:r w:rsidRPr="009009AE">
        <w:rPr>
          <w:rFonts w:cs="Arial"/>
          <w:szCs w:val="22"/>
        </w:rPr>
      </w:r>
      <w:r w:rsidRPr="009009AE">
        <w:rPr>
          <w:rFonts w:cs="Arial"/>
          <w:szCs w:val="22"/>
        </w:rPr>
        <w:fldChar w:fldCharType="separate"/>
      </w:r>
      <w:r w:rsidR="00E4302B" w:rsidRPr="009009AE">
        <w:rPr>
          <w:rFonts w:cs="Arial"/>
          <w:szCs w:val="22"/>
        </w:rPr>
        <w:t xml:space="preserve">Table </w:t>
      </w:r>
      <w:r w:rsidR="00E4302B" w:rsidRPr="009009AE">
        <w:rPr>
          <w:rFonts w:cs="Arial"/>
          <w:noProof/>
          <w:szCs w:val="22"/>
        </w:rPr>
        <w:t>8</w:t>
      </w:r>
      <w:r w:rsidRPr="009009AE">
        <w:rPr>
          <w:rFonts w:cs="Arial"/>
          <w:szCs w:val="22"/>
        </w:rPr>
        <w:fldChar w:fldCharType="end"/>
      </w:r>
      <w:r w:rsidRPr="009009AE">
        <w:rPr>
          <w:rFonts w:cs="Arial"/>
          <w:szCs w:val="22"/>
        </w:rPr>
        <w:t xml:space="preserve"> for a list of all Building Types and Load Shapes.</w:t>
      </w:r>
      <w:r w:rsidR="00437BE1" w:rsidRPr="009009AE">
        <w:rPr>
          <w:rFonts w:cs="Arial"/>
          <w:szCs w:val="22"/>
        </w:rPr>
        <w:t xml:space="preserve"> </w:t>
      </w:r>
      <w:r w:rsidRPr="009009AE">
        <w:rPr>
          <w:rFonts w:cs="Arial"/>
          <w:szCs w:val="22"/>
        </w:rPr>
        <w:t>See the KEMA report [31] for a more thorough discussion regarding the load shapes for this measure.</w:t>
      </w:r>
    </w:p>
    <w:p w14:paraId="393A10B0" w14:textId="77777777" w:rsidR="00B66898" w:rsidRPr="009009AE" w:rsidRDefault="00B66898" w:rsidP="007F2147">
      <w:pPr>
        <w:pStyle w:val="Caption"/>
        <w:rPr>
          <w:rFonts w:cs="Arial"/>
        </w:rPr>
      </w:pPr>
    </w:p>
    <w:p w14:paraId="393A10B1" w14:textId="62433A02" w:rsidR="008840FA" w:rsidRPr="009009AE" w:rsidRDefault="008840FA" w:rsidP="009009AE">
      <w:pPr>
        <w:pStyle w:val="Caption"/>
        <w:rPr>
          <w:rFonts w:cs="Arial"/>
          <w:b w:val="0"/>
        </w:rPr>
      </w:pPr>
      <w:bookmarkStart w:id="130" w:name="_Toc324427649"/>
      <w:r w:rsidRPr="009009AE">
        <w:rPr>
          <w:rFonts w:cs="Arial"/>
        </w:rPr>
        <w:t xml:space="preserve">Table </w:t>
      </w:r>
      <w:r w:rsidR="009009AE" w:rsidRPr="009009AE">
        <w:rPr>
          <w:rFonts w:cs="Arial"/>
        </w:rPr>
        <w:t>1</w:t>
      </w:r>
      <w:r w:rsidR="00765E75">
        <w:rPr>
          <w:rFonts w:cs="Arial"/>
        </w:rPr>
        <w:t>6</w:t>
      </w:r>
      <w:r w:rsidRPr="009009AE">
        <w:rPr>
          <w:rFonts w:cs="Arial"/>
        </w:rPr>
        <w:t xml:space="preserve"> </w:t>
      </w:r>
      <w:r w:rsidR="00A95AB5" w:rsidRPr="009009AE">
        <w:rPr>
          <w:rFonts w:cs="Arial"/>
        </w:rPr>
        <w:t xml:space="preserve">Base Case </w:t>
      </w:r>
      <w:r w:rsidRPr="009009AE">
        <w:rPr>
          <w:rFonts w:cs="Arial"/>
        </w:rPr>
        <w:t>Building Types and Load Shapes</w:t>
      </w:r>
      <w:bookmarkEnd w:id="130"/>
    </w:p>
    <w:tbl>
      <w:tblPr>
        <w:tblW w:w="443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8"/>
        <w:gridCol w:w="2936"/>
        <w:gridCol w:w="2566"/>
      </w:tblGrid>
      <w:tr w:rsidR="009B1863" w:rsidRPr="009009AE" w14:paraId="393A10B5" w14:textId="77777777" w:rsidTr="001E4C31">
        <w:tc>
          <w:tcPr>
            <w:tcW w:w="1760" w:type="pct"/>
            <w:shd w:val="clear" w:color="auto" w:fill="262626"/>
            <w:vAlign w:val="bottom"/>
          </w:tcPr>
          <w:p w14:paraId="393A10B2" w14:textId="77777777" w:rsidR="008840FA" w:rsidRPr="009009AE" w:rsidRDefault="008840FA" w:rsidP="001E4C31">
            <w:pPr>
              <w:keepLines/>
              <w:jc w:val="center"/>
              <w:rPr>
                <w:rFonts w:cs="Arial"/>
                <w:b/>
                <w:bCs/>
                <w:sz w:val="20"/>
                <w:szCs w:val="20"/>
              </w:rPr>
            </w:pPr>
            <w:r w:rsidRPr="009009AE">
              <w:rPr>
                <w:rFonts w:cs="Arial"/>
                <w:b/>
                <w:bCs/>
                <w:sz w:val="20"/>
                <w:szCs w:val="20"/>
              </w:rPr>
              <w:t>Building Type</w:t>
            </w:r>
          </w:p>
        </w:tc>
        <w:tc>
          <w:tcPr>
            <w:tcW w:w="1729" w:type="pct"/>
            <w:shd w:val="clear" w:color="auto" w:fill="262626"/>
            <w:vAlign w:val="bottom"/>
          </w:tcPr>
          <w:p w14:paraId="393A10B3" w14:textId="77777777" w:rsidR="008840FA" w:rsidRPr="009009AE" w:rsidRDefault="008840FA" w:rsidP="001E4C31">
            <w:pPr>
              <w:keepLines/>
              <w:jc w:val="center"/>
              <w:rPr>
                <w:rFonts w:cs="Arial"/>
                <w:b/>
                <w:bCs/>
                <w:sz w:val="20"/>
                <w:szCs w:val="20"/>
              </w:rPr>
            </w:pPr>
            <w:r w:rsidRPr="009009AE">
              <w:rPr>
                <w:rFonts w:cs="Arial"/>
                <w:b/>
                <w:bCs/>
                <w:sz w:val="20"/>
                <w:szCs w:val="20"/>
              </w:rPr>
              <w:t>E3 Alt. Building Type</w:t>
            </w:r>
          </w:p>
        </w:tc>
        <w:tc>
          <w:tcPr>
            <w:tcW w:w="1511" w:type="pct"/>
            <w:shd w:val="clear" w:color="auto" w:fill="262626"/>
            <w:vAlign w:val="bottom"/>
          </w:tcPr>
          <w:p w14:paraId="393A10B4" w14:textId="77777777" w:rsidR="008840FA" w:rsidRPr="009009AE" w:rsidRDefault="008840FA" w:rsidP="001E4C31">
            <w:pPr>
              <w:keepLines/>
              <w:jc w:val="center"/>
              <w:rPr>
                <w:rFonts w:cs="Arial"/>
                <w:b/>
                <w:bCs/>
                <w:sz w:val="20"/>
                <w:szCs w:val="20"/>
              </w:rPr>
            </w:pPr>
            <w:r w:rsidRPr="009009AE">
              <w:rPr>
                <w:rFonts w:cs="Arial"/>
                <w:b/>
                <w:bCs/>
                <w:sz w:val="20"/>
                <w:szCs w:val="20"/>
              </w:rPr>
              <w:t>Load Shape</w:t>
            </w:r>
          </w:p>
        </w:tc>
      </w:tr>
      <w:tr w:rsidR="009B1863" w:rsidRPr="009009AE" w14:paraId="393A10B9" w14:textId="77777777" w:rsidTr="001E4C31">
        <w:tc>
          <w:tcPr>
            <w:tcW w:w="1760" w:type="pct"/>
            <w:shd w:val="pct5" w:color="000000" w:fill="FFFFFF"/>
            <w:vAlign w:val="bottom"/>
          </w:tcPr>
          <w:p w14:paraId="393A10B6" w14:textId="77777777" w:rsidR="008840FA" w:rsidRPr="009009AE" w:rsidRDefault="008840FA" w:rsidP="001E4C31">
            <w:pPr>
              <w:jc w:val="center"/>
              <w:rPr>
                <w:rFonts w:cs="Arial"/>
                <w:sz w:val="20"/>
                <w:szCs w:val="20"/>
              </w:rPr>
            </w:pPr>
            <w:r w:rsidRPr="009009AE">
              <w:rPr>
                <w:rFonts w:cs="Arial"/>
                <w:sz w:val="20"/>
                <w:szCs w:val="20"/>
              </w:rPr>
              <w:t>Restaurant – Fast Food</w:t>
            </w:r>
          </w:p>
        </w:tc>
        <w:tc>
          <w:tcPr>
            <w:tcW w:w="1729" w:type="pct"/>
            <w:shd w:val="pct5" w:color="000000" w:fill="FFFFFF"/>
            <w:vAlign w:val="bottom"/>
          </w:tcPr>
          <w:p w14:paraId="393A10B7" w14:textId="77777777" w:rsidR="008840FA" w:rsidRPr="009009AE" w:rsidRDefault="008840FA" w:rsidP="001E4C31">
            <w:pPr>
              <w:jc w:val="center"/>
              <w:rPr>
                <w:rFonts w:cs="Arial"/>
                <w:sz w:val="20"/>
                <w:szCs w:val="20"/>
              </w:rPr>
            </w:pPr>
            <w:r w:rsidRPr="009009AE">
              <w:rPr>
                <w:rFonts w:cs="Arial"/>
                <w:sz w:val="20"/>
                <w:szCs w:val="20"/>
              </w:rPr>
              <w:t>NON_RES</w:t>
            </w:r>
          </w:p>
        </w:tc>
        <w:tc>
          <w:tcPr>
            <w:tcW w:w="1511" w:type="pct"/>
            <w:shd w:val="pct5" w:color="000000" w:fill="FFFFFF"/>
            <w:vAlign w:val="bottom"/>
          </w:tcPr>
          <w:p w14:paraId="393A10B8" w14:textId="77777777" w:rsidR="008840FA" w:rsidRPr="009009AE" w:rsidRDefault="008840FA" w:rsidP="001E4C31">
            <w:pPr>
              <w:jc w:val="center"/>
              <w:rPr>
                <w:rFonts w:cs="Arial"/>
                <w:sz w:val="20"/>
                <w:szCs w:val="20"/>
              </w:rPr>
            </w:pPr>
            <w:r w:rsidRPr="009009AE">
              <w:rPr>
                <w:rFonts w:cs="Arial"/>
                <w:sz w:val="20"/>
                <w:szCs w:val="20"/>
              </w:rPr>
              <w:t>DEER:Indoor_Non-CFL_Ltg</w:t>
            </w:r>
          </w:p>
        </w:tc>
      </w:tr>
      <w:tr w:rsidR="009B1863" w:rsidRPr="009009AE" w14:paraId="393A10BD" w14:textId="77777777" w:rsidTr="001E4C31">
        <w:tc>
          <w:tcPr>
            <w:tcW w:w="1760" w:type="pct"/>
            <w:shd w:val="pct20" w:color="000000" w:fill="FFFFFF"/>
            <w:vAlign w:val="bottom"/>
          </w:tcPr>
          <w:p w14:paraId="393A10BA" w14:textId="77777777" w:rsidR="008840FA" w:rsidRPr="009009AE" w:rsidRDefault="008840FA" w:rsidP="001E4C31">
            <w:pPr>
              <w:jc w:val="center"/>
              <w:rPr>
                <w:rFonts w:cs="Arial"/>
                <w:sz w:val="20"/>
                <w:szCs w:val="20"/>
              </w:rPr>
            </w:pPr>
            <w:r w:rsidRPr="009009AE">
              <w:rPr>
                <w:rFonts w:cs="Arial"/>
                <w:sz w:val="20"/>
                <w:szCs w:val="20"/>
              </w:rPr>
              <w:t>Office – Small</w:t>
            </w:r>
          </w:p>
        </w:tc>
        <w:tc>
          <w:tcPr>
            <w:tcW w:w="1729" w:type="pct"/>
            <w:shd w:val="pct20" w:color="000000" w:fill="FFFFFF"/>
            <w:vAlign w:val="bottom"/>
          </w:tcPr>
          <w:p w14:paraId="393A10BB" w14:textId="77777777" w:rsidR="008840FA" w:rsidRPr="009009AE" w:rsidRDefault="008840FA" w:rsidP="001E4C31">
            <w:pPr>
              <w:jc w:val="center"/>
              <w:rPr>
                <w:rFonts w:cs="Arial"/>
                <w:sz w:val="20"/>
                <w:szCs w:val="20"/>
              </w:rPr>
            </w:pPr>
            <w:r w:rsidRPr="009009AE">
              <w:rPr>
                <w:rFonts w:cs="Arial"/>
                <w:sz w:val="20"/>
                <w:szCs w:val="20"/>
              </w:rPr>
              <w:t>NON_RES</w:t>
            </w:r>
          </w:p>
        </w:tc>
        <w:tc>
          <w:tcPr>
            <w:tcW w:w="1511" w:type="pct"/>
            <w:shd w:val="pct20" w:color="000000" w:fill="FFFFFF"/>
            <w:vAlign w:val="bottom"/>
          </w:tcPr>
          <w:p w14:paraId="393A10BC" w14:textId="77777777" w:rsidR="008840FA" w:rsidRPr="009009AE" w:rsidRDefault="008840FA" w:rsidP="001E4C31">
            <w:pPr>
              <w:jc w:val="center"/>
              <w:rPr>
                <w:rFonts w:cs="Arial"/>
                <w:sz w:val="20"/>
                <w:szCs w:val="20"/>
              </w:rPr>
            </w:pPr>
            <w:r w:rsidRPr="009009AE">
              <w:rPr>
                <w:rFonts w:cs="Arial"/>
                <w:sz w:val="20"/>
                <w:szCs w:val="20"/>
              </w:rPr>
              <w:t>DEER:Indoor_Non-CFL_Ltg</w:t>
            </w:r>
          </w:p>
        </w:tc>
      </w:tr>
    </w:tbl>
    <w:p w14:paraId="393A10BE" w14:textId="77777777" w:rsidR="008840FA" w:rsidRDefault="008840FA" w:rsidP="00B7164C">
      <w:pPr>
        <w:rPr>
          <w:rFonts w:cs="Arial"/>
          <w:sz w:val="20"/>
          <w:szCs w:val="20"/>
        </w:rPr>
      </w:pPr>
    </w:p>
    <w:p w14:paraId="2B5100DC" w14:textId="77777777" w:rsidR="009009AE" w:rsidRPr="009009AE" w:rsidRDefault="009009AE" w:rsidP="009009AE">
      <w:pPr>
        <w:rPr>
          <w:rFonts w:cs="Arial"/>
          <w:szCs w:val="22"/>
        </w:rPr>
      </w:pPr>
      <w:r w:rsidRPr="009009AE">
        <w:rPr>
          <w:rFonts w:cs="Arial"/>
          <w:szCs w:val="22"/>
        </w:rPr>
        <w:t>The base case load shape would be expected to follow a typical non-residential foodservice end use load shape.</w:t>
      </w:r>
    </w:p>
    <w:p w14:paraId="5D9ABBBB" w14:textId="77777777" w:rsidR="009009AE" w:rsidRPr="009009AE" w:rsidRDefault="009009AE" w:rsidP="009009AE">
      <w:pPr>
        <w:rPr>
          <w:rFonts w:cs="Arial"/>
          <w:szCs w:val="22"/>
        </w:rPr>
      </w:pPr>
    </w:p>
    <w:p w14:paraId="1420DD89" w14:textId="77777777" w:rsidR="009009AE" w:rsidRPr="009009AE" w:rsidRDefault="009009AE" w:rsidP="009009AE">
      <w:pPr>
        <w:rPr>
          <w:rFonts w:cs="Arial"/>
          <w:szCs w:val="22"/>
        </w:rPr>
      </w:pPr>
      <w:r w:rsidRPr="009009AE">
        <w:rPr>
          <w:rFonts w:cs="Arial"/>
          <w:szCs w:val="22"/>
        </w:rPr>
        <w:t xml:space="preserve">Commercial steamer load shapes </w:t>
      </w:r>
      <w:r w:rsidRPr="009009AE">
        <w:rPr>
          <w:rFonts w:cs="Arial"/>
          <w:szCs w:val="22"/>
        </w:rPr>
        <w:fldChar w:fldCharType="begin"/>
      </w:r>
      <w:r w:rsidRPr="009009AE">
        <w:rPr>
          <w:rFonts w:cs="Arial"/>
          <w:szCs w:val="22"/>
        </w:rPr>
        <w:instrText xml:space="preserve"> XE "load shape" </w:instrText>
      </w:r>
      <w:r w:rsidRPr="009009AE">
        <w:rPr>
          <w:rFonts w:cs="Arial"/>
          <w:szCs w:val="22"/>
        </w:rPr>
        <w:fldChar w:fldCharType="end"/>
      </w:r>
      <w:r w:rsidRPr="009009AE">
        <w:rPr>
          <w:rFonts w:cs="Arial"/>
          <w:i/>
          <w:szCs w:val="22"/>
        </w:rPr>
        <w:t xml:space="preserve"> </w:t>
      </w:r>
      <w:r w:rsidRPr="009009AE">
        <w:rPr>
          <w:rFonts w:cs="Arial"/>
          <w:szCs w:val="22"/>
        </w:rPr>
        <w:t>differ among food service facilities (quick service, casual dining, hotels, college, schools, hospitals, etc.) depending on daily menu variations, hours of operation, serving periods, day-of-week, and facility location (city downtown, suburban mall, access to interstate highways, etc.). Consequently, applicable average TOU and hourly load shapes for steamers are unavailable. The ASTM Standard Test Method used to generate energy use data is based on hours of use and operating state (preheat, idle, and heavy-load cooking). Generally, steamers are used to prepare food within a few hours before it is served, unless the operation is steaming items to order (e.g., seafood), so loads may not necessarily be coincident with regular meal periods (breakfast, lunch, and dinner). Between meal periods steamers may be used to prepare ingredients for either the next meal period.</w:t>
      </w:r>
    </w:p>
    <w:p w14:paraId="008A76FB" w14:textId="77777777" w:rsidR="009009AE" w:rsidRPr="009009AE" w:rsidRDefault="009009AE" w:rsidP="00B7164C">
      <w:pPr>
        <w:rPr>
          <w:rFonts w:cs="Arial"/>
          <w:szCs w:val="22"/>
        </w:rPr>
      </w:pPr>
    </w:p>
    <w:p w14:paraId="393A10BF" w14:textId="77777777" w:rsidR="00B7164C" w:rsidRPr="007A4D97" w:rsidRDefault="00B7164C" w:rsidP="00D20486">
      <w:pPr>
        <w:pStyle w:val="Heading2"/>
        <w:keepNext w:val="0"/>
      </w:pPr>
      <w:bookmarkStart w:id="131" w:name="_Toc304800216"/>
      <w:bookmarkStart w:id="132" w:name="_Toc324318370"/>
      <w:bookmarkStart w:id="133" w:name="_Toc324340499"/>
      <w:bookmarkStart w:id="134" w:name="_Toc386717909"/>
      <w:r w:rsidRPr="007A4D97">
        <w:t>3.2 Measure Load Shapes</w:t>
      </w:r>
      <w:bookmarkEnd w:id="129"/>
      <w:bookmarkEnd w:id="131"/>
      <w:bookmarkEnd w:id="132"/>
      <w:bookmarkEnd w:id="133"/>
      <w:bookmarkEnd w:id="134"/>
    </w:p>
    <w:p w14:paraId="11093EE4" w14:textId="77777777" w:rsidR="00F21CD7" w:rsidRPr="00F21CD7" w:rsidRDefault="00B66898" w:rsidP="00F21CD7">
      <w:pPr>
        <w:rPr>
          <w:rFonts w:cs="Arial"/>
          <w:szCs w:val="22"/>
        </w:rPr>
      </w:pPr>
      <w:r w:rsidRPr="00F21CD7">
        <w:rPr>
          <w:rFonts w:cs="Arial"/>
          <w:szCs w:val="22"/>
        </w:rPr>
        <w:t>There are no measure case load shapes applicable to this(ese) measure(s).</w:t>
      </w:r>
      <w:r w:rsidR="00437BE1" w:rsidRPr="00F21CD7">
        <w:rPr>
          <w:rFonts w:cs="Arial"/>
          <w:szCs w:val="22"/>
        </w:rPr>
        <w:t xml:space="preserve"> </w:t>
      </w:r>
      <w:r w:rsidRPr="00F21CD7">
        <w:rPr>
          <w:rFonts w:cs="Arial"/>
          <w:szCs w:val="22"/>
        </w:rPr>
        <w:t xml:space="preserve">The base case shapes are to be used in the cost avoidance calculation. </w:t>
      </w:r>
      <w:r w:rsidR="00F21CD7" w:rsidRPr="00F21CD7">
        <w:rPr>
          <w:rFonts w:cs="Arial"/>
          <w:szCs w:val="22"/>
        </w:rPr>
        <w:t>For purposes of the net benefits estimates in the E3 calculator, what is required is the load shape</w:t>
      </w:r>
      <w:r w:rsidR="00F21CD7" w:rsidRPr="00F21CD7">
        <w:rPr>
          <w:rFonts w:cs="Arial"/>
          <w:szCs w:val="22"/>
        </w:rPr>
        <w:fldChar w:fldCharType="begin"/>
      </w:r>
      <w:r w:rsidR="00F21CD7" w:rsidRPr="00F21CD7">
        <w:rPr>
          <w:rFonts w:cs="Arial"/>
          <w:szCs w:val="22"/>
        </w:rPr>
        <w:instrText xml:space="preserve"> XE "load shape" </w:instrText>
      </w:r>
      <w:r w:rsidR="00F21CD7" w:rsidRPr="00F21CD7">
        <w:rPr>
          <w:rFonts w:cs="Arial"/>
          <w:szCs w:val="22"/>
        </w:rPr>
        <w:fldChar w:fldCharType="end"/>
      </w:r>
      <w:r w:rsidR="00F21CD7" w:rsidRPr="00F21CD7">
        <w:rPr>
          <w:rFonts w:cs="Arial"/>
          <w:szCs w:val="22"/>
        </w:rPr>
        <w:t xml:space="preserve"> that ideally represents the </w:t>
      </w:r>
      <w:r w:rsidR="00F21CD7" w:rsidRPr="00F21CD7">
        <w:rPr>
          <w:rFonts w:cs="Arial"/>
          <w:i/>
          <w:szCs w:val="22"/>
        </w:rPr>
        <w:t>difference</w:t>
      </w:r>
      <w:r w:rsidR="00F21CD7" w:rsidRPr="00F21CD7">
        <w:rPr>
          <w:rFonts w:cs="Arial"/>
          <w:szCs w:val="22"/>
        </w:rPr>
        <w:t xml:space="preserve"> between the base equipment and the installed energy efficiency measure.  This </w:t>
      </w:r>
      <w:r w:rsidR="00F21CD7" w:rsidRPr="00F21CD7">
        <w:rPr>
          <w:rFonts w:cs="Arial"/>
          <w:i/>
          <w:szCs w:val="22"/>
        </w:rPr>
        <w:lastRenderedPageBreak/>
        <w:t>difference</w:t>
      </w:r>
      <w:r w:rsidR="00F21CD7" w:rsidRPr="00F21CD7">
        <w:rPr>
          <w:rFonts w:cs="Arial"/>
          <w:szCs w:val="22"/>
        </w:rPr>
        <w:t xml:space="preserve"> load profile is what is called the Measure Load Shape and would be the preferred load shape for use in the net benefits calculations.  </w:t>
      </w:r>
    </w:p>
    <w:p w14:paraId="2ABE6ED5" w14:textId="77777777" w:rsidR="00F21CD7" w:rsidRPr="00F21CD7" w:rsidRDefault="00F21CD7" w:rsidP="00F21CD7">
      <w:pPr>
        <w:rPr>
          <w:rFonts w:cs="Arial"/>
          <w:szCs w:val="22"/>
        </w:rPr>
      </w:pPr>
    </w:p>
    <w:p w14:paraId="66AEB3D6" w14:textId="77777777" w:rsidR="00F21CD7" w:rsidRPr="00F21CD7" w:rsidRDefault="00F21CD7" w:rsidP="00F21CD7">
      <w:pPr>
        <w:rPr>
          <w:rFonts w:cs="Arial"/>
          <w:szCs w:val="22"/>
        </w:rPr>
      </w:pPr>
      <w:r w:rsidRPr="00F21CD7">
        <w:rPr>
          <w:rFonts w:cs="Arial"/>
          <w:szCs w:val="22"/>
        </w:rPr>
        <w:t xml:space="preserve">The measure load shape for this measure is determined by the E3 calculator based on the applicable nonresidential market sector and the foodservice end-use. </w:t>
      </w:r>
    </w:p>
    <w:p w14:paraId="573601C1" w14:textId="77777777" w:rsidR="00F21CD7" w:rsidRPr="00F21CD7" w:rsidRDefault="00F21CD7" w:rsidP="00F21CD7">
      <w:pPr>
        <w:rPr>
          <w:rFonts w:cs="Arial"/>
          <w:szCs w:val="22"/>
        </w:rPr>
      </w:pPr>
    </w:p>
    <w:p w14:paraId="4DEE25A6" w14:textId="77777777" w:rsidR="00F21CD7" w:rsidRPr="00F21CD7" w:rsidRDefault="00F21CD7" w:rsidP="00F21CD7">
      <w:pPr>
        <w:rPr>
          <w:rFonts w:cs="Arial"/>
          <w:szCs w:val="22"/>
        </w:rPr>
      </w:pPr>
      <w:r w:rsidRPr="00F21CD7">
        <w:rPr>
          <w:rFonts w:cs="Arial"/>
          <w:szCs w:val="22"/>
        </w:rPr>
        <w:t>The electric demand profile for the high efficiency electric steamer is expected to be the same as the Base Case. The profile will vary as explained in Section 3.1. The Measure Load Shape</w:t>
      </w:r>
      <w:r w:rsidRPr="00F21CD7">
        <w:rPr>
          <w:rFonts w:cs="Arial"/>
          <w:szCs w:val="22"/>
        </w:rPr>
        <w:fldChar w:fldCharType="begin"/>
      </w:r>
      <w:r w:rsidRPr="00F21CD7">
        <w:rPr>
          <w:rFonts w:cs="Arial"/>
          <w:szCs w:val="22"/>
        </w:rPr>
        <w:instrText xml:space="preserve"> XE "Measure Load Shape" </w:instrText>
      </w:r>
      <w:r w:rsidRPr="00F21CD7">
        <w:rPr>
          <w:rFonts w:cs="Arial"/>
          <w:szCs w:val="22"/>
        </w:rPr>
        <w:fldChar w:fldCharType="end"/>
      </w:r>
      <w:r w:rsidRPr="00F21CD7">
        <w:rPr>
          <w:rFonts w:cs="Arial"/>
          <w:szCs w:val="22"/>
        </w:rPr>
        <w:t xml:space="preserve"> for the high efficiency steamer will use less energy and have a lower demand profile.</w:t>
      </w:r>
    </w:p>
    <w:p w14:paraId="442737A8" w14:textId="77777777" w:rsidR="00F21CD7" w:rsidRPr="00F21CD7" w:rsidRDefault="00F21CD7" w:rsidP="00F21CD7">
      <w:pPr>
        <w:rPr>
          <w:rFonts w:cs="Arial"/>
          <w:szCs w:val="22"/>
        </w:rPr>
      </w:pPr>
    </w:p>
    <w:p w14:paraId="2F8F0684" w14:textId="77777777" w:rsidR="00F21CD7" w:rsidRPr="00F21CD7" w:rsidRDefault="00F21CD7" w:rsidP="00F21CD7">
      <w:pPr>
        <w:rPr>
          <w:rFonts w:ascii="Times New Roman" w:hAnsi="Times New Roman"/>
          <w:sz w:val="24"/>
        </w:rPr>
      </w:pPr>
      <w:r w:rsidRPr="00F21CD7">
        <w:rPr>
          <w:rFonts w:cs="Arial"/>
          <w:szCs w:val="22"/>
        </w:rPr>
        <w:t>The gas load profile for the high-efficiency gas steamer is expected to be the same as the Base Case. The profile will vary as explained in Section 3.1. The Measure Load Shape</w:t>
      </w:r>
      <w:r w:rsidRPr="00F21CD7">
        <w:rPr>
          <w:rFonts w:cs="Arial"/>
          <w:szCs w:val="22"/>
        </w:rPr>
        <w:fldChar w:fldCharType="begin"/>
      </w:r>
      <w:r w:rsidRPr="00F21CD7">
        <w:rPr>
          <w:rFonts w:cs="Arial"/>
          <w:szCs w:val="22"/>
        </w:rPr>
        <w:instrText xml:space="preserve"> XE "Measure Load Shape" </w:instrText>
      </w:r>
      <w:r w:rsidRPr="00F21CD7">
        <w:rPr>
          <w:rFonts w:cs="Arial"/>
          <w:szCs w:val="22"/>
        </w:rPr>
        <w:fldChar w:fldCharType="end"/>
      </w:r>
      <w:r w:rsidRPr="00F21CD7">
        <w:rPr>
          <w:rFonts w:cs="Arial"/>
          <w:szCs w:val="22"/>
        </w:rPr>
        <w:t xml:space="preserve"> for the high-efficiency steamer will use less energy.</w:t>
      </w:r>
    </w:p>
    <w:p w14:paraId="393A10C0" w14:textId="77777777" w:rsidR="00F47D9D" w:rsidRPr="007A4D97" w:rsidRDefault="00F47D9D" w:rsidP="00F47D9D">
      <w:pPr>
        <w:rPr>
          <w:rFonts w:cs="Arial"/>
          <w:sz w:val="20"/>
          <w:szCs w:val="20"/>
        </w:rPr>
      </w:pPr>
    </w:p>
    <w:p w14:paraId="393A10C7" w14:textId="77777777" w:rsidR="007F2147" w:rsidRPr="0013080C" w:rsidRDefault="007F2147" w:rsidP="00D87EFF">
      <w:pPr>
        <w:rPr>
          <w:rFonts w:cs="Arial"/>
          <w:sz w:val="20"/>
          <w:szCs w:val="20"/>
          <w:highlight w:val="yellow"/>
        </w:rPr>
      </w:pPr>
    </w:p>
    <w:p w14:paraId="393A10C8" w14:textId="75975143" w:rsidR="00D87EFF" w:rsidRPr="00AF1807" w:rsidRDefault="00D87EFF" w:rsidP="009009AE">
      <w:pPr>
        <w:pStyle w:val="Caption"/>
        <w:rPr>
          <w:rFonts w:cs="Arial"/>
          <w:b w:val="0"/>
        </w:rPr>
      </w:pPr>
      <w:bookmarkStart w:id="135" w:name="_Ref296597958"/>
      <w:bookmarkStart w:id="136" w:name="_Toc324427650"/>
      <w:r w:rsidRPr="00AF1807">
        <w:rPr>
          <w:rFonts w:cs="Arial"/>
        </w:rPr>
        <w:t>Table</w:t>
      </w:r>
      <w:bookmarkEnd w:id="135"/>
      <w:r w:rsidR="009009AE">
        <w:rPr>
          <w:rFonts w:cs="Arial"/>
        </w:rPr>
        <w:t>1</w:t>
      </w:r>
      <w:r w:rsidR="00765E75">
        <w:rPr>
          <w:rFonts w:cs="Arial"/>
        </w:rPr>
        <w:t>7</w:t>
      </w:r>
      <w:r w:rsidRPr="00AF1807">
        <w:rPr>
          <w:rFonts w:cs="Arial"/>
        </w:rPr>
        <w:t xml:space="preserve"> </w:t>
      </w:r>
      <w:r w:rsidR="00A95AB5" w:rsidRPr="00AF1807">
        <w:rPr>
          <w:rFonts w:cs="Arial"/>
        </w:rPr>
        <w:t xml:space="preserve">Measure Case </w:t>
      </w:r>
      <w:r w:rsidRPr="00AF1807">
        <w:rPr>
          <w:rFonts w:cs="Arial"/>
        </w:rPr>
        <w:t>Building Types and Load Shapes</w:t>
      </w:r>
      <w:bookmarkEnd w:id="136"/>
    </w:p>
    <w:tbl>
      <w:tblPr>
        <w:tblW w:w="443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8"/>
        <w:gridCol w:w="2936"/>
        <w:gridCol w:w="2566"/>
      </w:tblGrid>
      <w:tr w:rsidR="00D87EFF" w:rsidRPr="001E4C31" w14:paraId="393A10CC" w14:textId="77777777" w:rsidTr="001E4C31">
        <w:tc>
          <w:tcPr>
            <w:tcW w:w="1760" w:type="pct"/>
            <w:shd w:val="clear" w:color="auto" w:fill="262626"/>
            <w:vAlign w:val="bottom"/>
          </w:tcPr>
          <w:p w14:paraId="393A10C9" w14:textId="77777777" w:rsidR="00D87EFF" w:rsidRPr="001E4C31" w:rsidRDefault="00D87EFF" w:rsidP="001E4C31">
            <w:pPr>
              <w:keepLines/>
              <w:jc w:val="center"/>
              <w:rPr>
                <w:rFonts w:cs="Arial"/>
                <w:b/>
                <w:bCs/>
                <w:color w:val="F2F2F2"/>
                <w:sz w:val="20"/>
                <w:szCs w:val="20"/>
              </w:rPr>
            </w:pPr>
            <w:r w:rsidRPr="001E4C31">
              <w:rPr>
                <w:rFonts w:cs="Arial"/>
                <w:b/>
                <w:bCs/>
                <w:color w:val="F2F2F2"/>
                <w:sz w:val="20"/>
                <w:szCs w:val="20"/>
              </w:rPr>
              <w:t>Building Type</w:t>
            </w:r>
          </w:p>
        </w:tc>
        <w:tc>
          <w:tcPr>
            <w:tcW w:w="1729" w:type="pct"/>
            <w:shd w:val="clear" w:color="auto" w:fill="262626"/>
            <w:vAlign w:val="bottom"/>
          </w:tcPr>
          <w:p w14:paraId="393A10CA" w14:textId="77777777" w:rsidR="00D87EFF" w:rsidRPr="001E4C31" w:rsidRDefault="00D87EFF" w:rsidP="001E4C31">
            <w:pPr>
              <w:keepLines/>
              <w:jc w:val="center"/>
              <w:rPr>
                <w:rFonts w:cs="Arial"/>
                <w:b/>
                <w:bCs/>
                <w:color w:val="F2F2F2"/>
                <w:sz w:val="20"/>
                <w:szCs w:val="20"/>
              </w:rPr>
            </w:pPr>
            <w:r w:rsidRPr="001E4C31">
              <w:rPr>
                <w:rFonts w:cs="Arial"/>
                <w:b/>
                <w:bCs/>
                <w:color w:val="F2F2F2"/>
                <w:sz w:val="20"/>
                <w:szCs w:val="20"/>
              </w:rPr>
              <w:t>E3 Alt. Building Type</w:t>
            </w:r>
          </w:p>
        </w:tc>
        <w:tc>
          <w:tcPr>
            <w:tcW w:w="1511" w:type="pct"/>
            <w:shd w:val="clear" w:color="auto" w:fill="262626"/>
            <w:vAlign w:val="bottom"/>
          </w:tcPr>
          <w:p w14:paraId="393A10CB" w14:textId="77777777" w:rsidR="00D87EFF" w:rsidRPr="001E4C31" w:rsidRDefault="00D87EFF" w:rsidP="001E4C31">
            <w:pPr>
              <w:keepLines/>
              <w:jc w:val="center"/>
              <w:rPr>
                <w:rFonts w:cs="Arial"/>
                <w:b/>
                <w:bCs/>
                <w:color w:val="F2F2F2"/>
                <w:sz w:val="20"/>
                <w:szCs w:val="20"/>
              </w:rPr>
            </w:pPr>
            <w:r w:rsidRPr="001E4C31">
              <w:rPr>
                <w:rFonts w:cs="Arial"/>
                <w:b/>
                <w:bCs/>
                <w:color w:val="F2F2F2"/>
                <w:sz w:val="20"/>
                <w:szCs w:val="20"/>
              </w:rPr>
              <w:t>Load Shape</w:t>
            </w:r>
          </w:p>
        </w:tc>
      </w:tr>
      <w:tr w:rsidR="00D87EFF" w:rsidRPr="009009AE" w14:paraId="393A10D0" w14:textId="77777777" w:rsidTr="001E4C31">
        <w:tc>
          <w:tcPr>
            <w:tcW w:w="1760" w:type="pct"/>
            <w:shd w:val="pct5" w:color="000000" w:fill="FFFFFF"/>
            <w:vAlign w:val="bottom"/>
          </w:tcPr>
          <w:p w14:paraId="393A10CD" w14:textId="77777777" w:rsidR="00D87EFF" w:rsidRPr="009009AE" w:rsidRDefault="00D87EFF" w:rsidP="001E4C31">
            <w:pPr>
              <w:jc w:val="center"/>
              <w:rPr>
                <w:rFonts w:cs="Arial"/>
                <w:sz w:val="20"/>
                <w:szCs w:val="20"/>
              </w:rPr>
            </w:pPr>
            <w:r w:rsidRPr="009009AE">
              <w:rPr>
                <w:rFonts w:cs="Arial"/>
                <w:sz w:val="20"/>
                <w:szCs w:val="20"/>
              </w:rPr>
              <w:t>Restaurant – Fast Food</w:t>
            </w:r>
          </w:p>
        </w:tc>
        <w:tc>
          <w:tcPr>
            <w:tcW w:w="1729" w:type="pct"/>
            <w:shd w:val="pct5" w:color="000000" w:fill="FFFFFF"/>
            <w:vAlign w:val="bottom"/>
          </w:tcPr>
          <w:p w14:paraId="393A10CE" w14:textId="77777777" w:rsidR="00D87EFF" w:rsidRPr="009009AE" w:rsidRDefault="00D87EFF" w:rsidP="001E4C31">
            <w:pPr>
              <w:jc w:val="center"/>
              <w:rPr>
                <w:rFonts w:cs="Arial"/>
                <w:sz w:val="20"/>
                <w:szCs w:val="20"/>
              </w:rPr>
            </w:pPr>
            <w:r w:rsidRPr="009009AE">
              <w:rPr>
                <w:rFonts w:cs="Arial"/>
                <w:sz w:val="20"/>
                <w:szCs w:val="20"/>
              </w:rPr>
              <w:t>NON_RES</w:t>
            </w:r>
          </w:p>
        </w:tc>
        <w:tc>
          <w:tcPr>
            <w:tcW w:w="1511" w:type="pct"/>
            <w:shd w:val="pct5" w:color="000000" w:fill="FFFFFF"/>
            <w:vAlign w:val="bottom"/>
          </w:tcPr>
          <w:p w14:paraId="393A10CF" w14:textId="77777777" w:rsidR="00D87EFF" w:rsidRPr="009009AE" w:rsidRDefault="00D87EFF" w:rsidP="001E4C31">
            <w:pPr>
              <w:jc w:val="center"/>
              <w:rPr>
                <w:rFonts w:cs="Arial"/>
                <w:sz w:val="20"/>
                <w:szCs w:val="20"/>
              </w:rPr>
            </w:pPr>
            <w:r w:rsidRPr="009009AE">
              <w:rPr>
                <w:rFonts w:cs="Arial"/>
                <w:sz w:val="20"/>
                <w:szCs w:val="20"/>
              </w:rPr>
              <w:t>DEER:Indoor_Non-CFL_Ltg</w:t>
            </w:r>
          </w:p>
        </w:tc>
      </w:tr>
      <w:tr w:rsidR="00D87EFF" w:rsidRPr="007A4D97" w14:paraId="393A10D4" w14:textId="77777777" w:rsidTr="001E4C31">
        <w:tc>
          <w:tcPr>
            <w:tcW w:w="1760" w:type="pct"/>
            <w:shd w:val="pct20" w:color="000000" w:fill="FFFFFF"/>
            <w:vAlign w:val="bottom"/>
          </w:tcPr>
          <w:p w14:paraId="393A10D1" w14:textId="77777777" w:rsidR="00D87EFF" w:rsidRPr="009009AE" w:rsidRDefault="00D87EFF" w:rsidP="001E4C31">
            <w:pPr>
              <w:jc w:val="center"/>
              <w:rPr>
                <w:rFonts w:cs="Arial"/>
                <w:sz w:val="20"/>
                <w:szCs w:val="20"/>
              </w:rPr>
            </w:pPr>
            <w:r w:rsidRPr="009009AE">
              <w:rPr>
                <w:rFonts w:cs="Arial"/>
                <w:sz w:val="20"/>
                <w:szCs w:val="20"/>
              </w:rPr>
              <w:t>Office – Small</w:t>
            </w:r>
          </w:p>
        </w:tc>
        <w:tc>
          <w:tcPr>
            <w:tcW w:w="1729" w:type="pct"/>
            <w:shd w:val="pct20" w:color="000000" w:fill="FFFFFF"/>
            <w:vAlign w:val="bottom"/>
          </w:tcPr>
          <w:p w14:paraId="393A10D2" w14:textId="77777777" w:rsidR="00D87EFF" w:rsidRPr="009009AE" w:rsidRDefault="00D87EFF" w:rsidP="001E4C31">
            <w:pPr>
              <w:jc w:val="center"/>
              <w:rPr>
                <w:rFonts w:cs="Arial"/>
                <w:sz w:val="20"/>
                <w:szCs w:val="20"/>
              </w:rPr>
            </w:pPr>
            <w:r w:rsidRPr="009009AE">
              <w:rPr>
                <w:rFonts w:cs="Arial"/>
                <w:sz w:val="20"/>
                <w:szCs w:val="20"/>
              </w:rPr>
              <w:t>NON_RES</w:t>
            </w:r>
          </w:p>
        </w:tc>
        <w:tc>
          <w:tcPr>
            <w:tcW w:w="1511" w:type="pct"/>
            <w:shd w:val="pct20" w:color="000000" w:fill="FFFFFF"/>
            <w:vAlign w:val="bottom"/>
          </w:tcPr>
          <w:p w14:paraId="393A10D3" w14:textId="77777777" w:rsidR="00D87EFF" w:rsidRPr="001E4C31" w:rsidRDefault="00D87EFF" w:rsidP="001E4C31">
            <w:pPr>
              <w:jc w:val="center"/>
              <w:rPr>
                <w:rFonts w:cs="Arial"/>
                <w:sz w:val="20"/>
                <w:szCs w:val="20"/>
              </w:rPr>
            </w:pPr>
            <w:r w:rsidRPr="009009AE">
              <w:rPr>
                <w:rFonts w:cs="Arial"/>
                <w:sz w:val="20"/>
                <w:szCs w:val="20"/>
              </w:rPr>
              <w:t>DEER:Indoor_Non-CFL_Ltg</w:t>
            </w:r>
          </w:p>
        </w:tc>
      </w:tr>
    </w:tbl>
    <w:p w14:paraId="393A10D5" w14:textId="77777777" w:rsidR="00D87EFF" w:rsidRPr="002E0043" w:rsidRDefault="00D87EFF" w:rsidP="002E0043"/>
    <w:p w14:paraId="393A10D6" w14:textId="77777777" w:rsidR="0091058D" w:rsidRDefault="00C069A2" w:rsidP="00663A00">
      <w:pPr>
        <w:pStyle w:val="Heading1"/>
        <w:keepNext w:val="0"/>
      </w:pPr>
      <w:bookmarkStart w:id="137" w:name="_Toc304800217"/>
      <w:bookmarkStart w:id="138" w:name="_Toc324318371"/>
      <w:bookmarkStart w:id="139" w:name="_Toc324340500"/>
      <w:bookmarkStart w:id="140" w:name="_Toc386717910"/>
      <w:r>
        <w:t>Section 4</w:t>
      </w:r>
      <w:r w:rsidR="003129E8">
        <w:t>.</w:t>
      </w:r>
      <w:r>
        <w:t xml:space="preserve"> Base Case &amp; Measure Costs</w:t>
      </w:r>
      <w:bookmarkEnd w:id="137"/>
      <w:bookmarkEnd w:id="138"/>
      <w:bookmarkEnd w:id="139"/>
      <w:bookmarkEnd w:id="140"/>
    </w:p>
    <w:p w14:paraId="393A10D7" w14:textId="31AEEC8E" w:rsidR="00B16BE4" w:rsidRDefault="00EF1761" w:rsidP="00B16BE4">
      <w:r>
        <w:t>High efficiency steamers typically list for more than standard efficiency steamers. However, high efficiency designs are often bundled with other features such as all stainless steel construction and high quality components and controls.</w:t>
      </w:r>
    </w:p>
    <w:p w14:paraId="563E0C3E" w14:textId="77777777" w:rsidR="008F64E4" w:rsidRPr="008F64E4" w:rsidRDefault="008F64E4" w:rsidP="00B16BE4">
      <w:pPr>
        <w:rPr>
          <w:b/>
          <w:sz w:val="20"/>
          <w:szCs w:val="20"/>
        </w:rPr>
      </w:pPr>
    </w:p>
    <w:p w14:paraId="393A10D8" w14:textId="550B5E86" w:rsidR="00B16BE4" w:rsidRPr="008F64E4" w:rsidRDefault="008F64E4" w:rsidP="00B16BE4">
      <w:pPr>
        <w:rPr>
          <w:b/>
          <w:sz w:val="20"/>
          <w:szCs w:val="20"/>
        </w:rPr>
      </w:pPr>
      <w:r w:rsidRPr="008F64E4">
        <w:rPr>
          <w:b/>
          <w:sz w:val="20"/>
          <w:szCs w:val="20"/>
        </w:rPr>
        <w:t>Table 1</w:t>
      </w:r>
      <w:r w:rsidR="00765E75">
        <w:rPr>
          <w:b/>
          <w:sz w:val="20"/>
          <w:szCs w:val="20"/>
        </w:rPr>
        <w:t>8</w:t>
      </w:r>
      <w:r w:rsidRPr="008F64E4">
        <w:rPr>
          <w:b/>
          <w:sz w:val="20"/>
          <w:szCs w:val="20"/>
        </w:rPr>
        <w:t xml:space="preserve"> Base Case &amp; Measure Case DEER Definitions</w:t>
      </w:r>
    </w:p>
    <w:tbl>
      <w:tblPr>
        <w:tblW w:w="8655"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964"/>
        <w:gridCol w:w="1202"/>
        <w:gridCol w:w="2699"/>
        <w:gridCol w:w="2790"/>
      </w:tblGrid>
      <w:tr w:rsidR="009B1863" w:rsidRPr="00104A00" w14:paraId="393A10DD" w14:textId="77777777" w:rsidTr="0064609B">
        <w:trPr>
          <w:trHeight w:val="255"/>
        </w:trPr>
        <w:tc>
          <w:tcPr>
            <w:tcW w:w="1964" w:type="dxa"/>
            <w:shd w:val="clear" w:color="auto" w:fill="262626"/>
            <w:noWrap/>
            <w:vAlign w:val="bottom"/>
          </w:tcPr>
          <w:p w14:paraId="393A10D9" w14:textId="77777777" w:rsidR="00B16BE4" w:rsidRPr="001E4C31" w:rsidRDefault="003541A6" w:rsidP="003541A6">
            <w:pPr>
              <w:jc w:val="center"/>
              <w:rPr>
                <w:rFonts w:cs="Arial"/>
                <w:b/>
              </w:rPr>
            </w:pPr>
            <w:bookmarkStart w:id="141" w:name="_Toc304800218"/>
            <w:r>
              <w:rPr>
                <w:rFonts w:cs="Arial"/>
                <w:b/>
              </w:rPr>
              <w:t>Measure Application</w:t>
            </w:r>
            <w:r w:rsidR="00B16BE4" w:rsidRPr="001E4C31">
              <w:rPr>
                <w:rFonts w:cs="Arial"/>
                <w:b/>
              </w:rPr>
              <w:t xml:space="preserve"> Type</w:t>
            </w:r>
          </w:p>
        </w:tc>
        <w:tc>
          <w:tcPr>
            <w:tcW w:w="1202" w:type="dxa"/>
            <w:shd w:val="clear" w:color="auto" w:fill="262626"/>
            <w:noWrap/>
            <w:vAlign w:val="bottom"/>
          </w:tcPr>
          <w:p w14:paraId="393A10DA" w14:textId="77777777" w:rsidR="00B16BE4" w:rsidRPr="001E4C31" w:rsidRDefault="00B16BE4" w:rsidP="001E4C31">
            <w:pPr>
              <w:jc w:val="center"/>
              <w:rPr>
                <w:rFonts w:cs="Arial"/>
                <w:b/>
              </w:rPr>
            </w:pPr>
            <w:r w:rsidRPr="001E4C31">
              <w:rPr>
                <w:rFonts w:cs="Arial"/>
                <w:b/>
              </w:rPr>
              <w:t>Measure Life Basis</w:t>
            </w:r>
          </w:p>
        </w:tc>
        <w:tc>
          <w:tcPr>
            <w:tcW w:w="2699" w:type="dxa"/>
            <w:shd w:val="clear" w:color="auto" w:fill="262626"/>
            <w:vAlign w:val="bottom"/>
          </w:tcPr>
          <w:p w14:paraId="393A10DB" w14:textId="0EB31A56" w:rsidR="00B16BE4" w:rsidRPr="001E4C31" w:rsidRDefault="00E564BA" w:rsidP="001E4C31">
            <w:pPr>
              <w:jc w:val="center"/>
              <w:rPr>
                <w:rFonts w:cs="Arial"/>
                <w:b/>
              </w:rPr>
            </w:pPr>
            <w:r>
              <w:rPr>
                <w:rFonts w:cs="Arial"/>
                <w:b/>
              </w:rPr>
              <w:t>First Baseline Period Full</w:t>
            </w:r>
            <w:r w:rsidR="00B16BE4" w:rsidRPr="001E4C31">
              <w:rPr>
                <w:rFonts w:cs="Arial"/>
                <w:b/>
              </w:rPr>
              <w:t xml:space="preserve"> Measure Cost (RUL)</w:t>
            </w:r>
          </w:p>
        </w:tc>
        <w:tc>
          <w:tcPr>
            <w:tcW w:w="2790" w:type="dxa"/>
            <w:shd w:val="clear" w:color="auto" w:fill="262626"/>
            <w:noWrap/>
            <w:vAlign w:val="bottom"/>
          </w:tcPr>
          <w:p w14:paraId="393A10DC" w14:textId="771602E7" w:rsidR="00B16BE4" w:rsidRPr="001E4C31" w:rsidRDefault="00E564BA" w:rsidP="001E4C31">
            <w:pPr>
              <w:jc w:val="center"/>
              <w:rPr>
                <w:rFonts w:cs="Arial"/>
                <w:b/>
              </w:rPr>
            </w:pPr>
            <w:r>
              <w:rPr>
                <w:rFonts w:cs="Arial"/>
                <w:b/>
              </w:rPr>
              <w:t>Second Baseline Period Full</w:t>
            </w:r>
            <w:r w:rsidR="00B16BE4" w:rsidRPr="001E4C31">
              <w:rPr>
                <w:rFonts w:cs="Arial"/>
                <w:b/>
              </w:rPr>
              <w:t xml:space="preserve"> Measure Cost (EUL – RUL)</w:t>
            </w:r>
          </w:p>
        </w:tc>
      </w:tr>
      <w:tr w:rsidR="009B1863" w:rsidRPr="00104A00" w14:paraId="393A10E2" w14:textId="77777777" w:rsidTr="001E4C31">
        <w:trPr>
          <w:trHeight w:val="170"/>
        </w:trPr>
        <w:tc>
          <w:tcPr>
            <w:tcW w:w="1964" w:type="dxa"/>
            <w:shd w:val="pct20" w:color="000000" w:fill="FFFFFF"/>
            <w:noWrap/>
            <w:vAlign w:val="bottom"/>
          </w:tcPr>
          <w:p w14:paraId="393A10DE" w14:textId="77777777" w:rsidR="00B16BE4" w:rsidRPr="001E4C31" w:rsidRDefault="00B16BE4" w:rsidP="001E4C31">
            <w:pPr>
              <w:jc w:val="center"/>
              <w:rPr>
                <w:rFonts w:cs="Arial"/>
                <w:b/>
                <w:i/>
              </w:rPr>
            </w:pPr>
            <w:r w:rsidRPr="00ED7D3D">
              <w:rPr>
                <w:rFonts w:cs="Arial"/>
                <w:b/>
                <w:i/>
              </w:rPr>
              <w:t>N</w:t>
            </w:r>
            <w:r w:rsidR="00ED7D3D">
              <w:rPr>
                <w:rFonts w:cs="Arial"/>
                <w:b/>
                <w:i/>
              </w:rPr>
              <w:t>C (new construction)</w:t>
            </w:r>
          </w:p>
        </w:tc>
        <w:tc>
          <w:tcPr>
            <w:tcW w:w="1202" w:type="dxa"/>
            <w:shd w:val="pct20" w:color="000000" w:fill="FFFFFF"/>
            <w:noWrap/>
            <w:vAlign w:val="bottom"/>
          </w:tcPr>
          <w:p w14:paraId="393A10DF" w14:textId="77777777" w:rsidR="00B16BE4" w:rsidRPr="001E4C31" w:rsidRDefault="00B16BE4" w:rsidP="001E4C31">
            <w:pPr>
              <w:jc w:val="center"/>
              <w:rPr>
                <w:rFonts w:cs="Arial"/>
                <w:sz w:val="20"/>
                <w:szCs w:val="20"/>
              </w:rPr>
            </w:pPr>
            <w:r w:rsidRPr="001E4C31">
              <w:rPr>
                <w:rFonts w:cs="Arial"/>
                <w:sz w:val="20"/>
                <w:szCs w:val="20"/>
              </w:rPr>
              <w:t>EUL</w:t>
            </w:r>
          </w:p>
        </w:tc>
        <w:tc>
          <w:tcPr>
            <w:tcW w:w="2699" w:type="dxa"/>
            <w:shd w:val="pct20" w:color="000000" w:fill="FFFFFF"/>
            <w:vAlign w:val="bottom"/>
          </w:tcPr>
          <w:p w14:paraId="393A10E0" w14:textId="77777777" w:rsidR="00B16BE4" w:rsidRPr="001E4C31" w:rsidRDefault="00B16BE4" w:rsidP="001E4C31">
            <w:pPr>
              <w:jc w:val="center"/>
              <w:rPr>
                <w:rFonts w:cs="Arial"/>
                <w:sz w:val="20"/>
                <w:szCs w:val="20"/>
              </w:rPr>
            </w:pPr>
            <w:r w:rsidRPr="001E4C31">
              <w:rPr>
                <w:rFonts w:cs="Arial"/>
                <w:sz w:val="20"/>
                <w:szCs w:val="20"/>
              </w:rPr>
              <w:t>Calculated as Incremental Measure Cost</w:t>
            </w:r>
          </w:p>
        </w:tc>
        <w:tc>
          <w:tcPr>
            <w:tcW w:w="2790" w:type="dxa"/>
            <w:shd w:val="pct20" w:color="000000" w:fill="FFFFFF"/>
            <w:vAlign w:val="bottom"/>
          </w:tcPr>
          <w:p w14:paraId="393A10E1" w14:textId="77777777" w:rsidR="00B16BE4" w:rsidRPr="001E4C31" w:rsidRDefault="00B16BE4" w:rsidP="001E4C31">
            <w:pPr>
              <w:jc w:val="center"/>
              <w:rPr>
                <w:rFonts w:cs="Arial"/>
                <w:sz w:val="20"/>
                <w:szCs w:val="20"/>
              </w:rPr>
            </w:pPr>
            <w:r w:rsidRPr="001E4C31">
              <w:rPr>
                <w:rFonts w:cs="Arial"/>
                <w:sz w:val="20"/>
                <w:szCs w:val="20"/>
              </w:rPr>
              <w:t>N/A</w:t>
            </w:r>
          </w:p>
        </w:tc>
      </w:tr>
      <w:tr w:rsidR="009B1863" w:rsidRPr="00104A00" w14:paraId="393A10E7" w14:textId="77777777" w:rsidTr="001E4C31">
        <w:trPr>
          <w:trHeight w:val="170"/>
        </w:trPr>
        <w:tc>
          <w:tcPr>
            <w:tcW w:w="1964" w:type="dxa"/>
            <w:shd w:val="pct5" w:color="000000" w:fill="FFFFFF"/>
            <w:noWrap/>
            <w:vAlign w:val="bottom"/>
          </w:tcPr>
          <w:p w14:paraId="393A10E3" w14:textId="77777777" w:rsidR="00B16BE4" w:rsidRPr="001E4C31" w:rsidRDefault="00B16BE4" w:rsidP="001E4C31">
            <w:pPr>
              <w:jc w:val="center"/>
              <w:rPr>
                <w:rFonts w:cs="Arial"/>
                <w:b/>
                <w:i/>
              </w:rPr>
            </w:pPr>
            <w:r w:rsidRPr="001E4C31">
              <w:rPr>
                <w:rFonts w:cs="Arial"/>
                <w:b/>
                <w:i/>
              </w:rPr>
              <w:t>ROB</w:t>
            </w:r>
            <w:r w:rsidR="00B44D59" w:rsidRPr="001E4C31">
              <w:rPr>
                <w:rFonts w:cs="Arial"/>
                <w:b/>
                <w:i/>
              </w:rPr>
              <w:t>(replace on burnout)</w:t>
            </w:r>
          </w:p>
        </w:tc>
        <w:tc>
          <w:tcPr>
            <w:tcW w:w="1202" w:type="dxa"/>
            <w:shd w:val="pct5" w:color="000000" w:fill="FFFFFF"/>
            <w:noWrap/>
            <w:vAlign w:val="bottom"/>
          </w:tcPr>
          <w:p w14:paraId="393A10E4" w14:textId="77777777" w:rsidR="00B16BE4" w:rsidRPr="001E4C31" w:rsidRDefault="00B16BE4" w:rsidP="001E4C31">
            <w:pPr>
              <w:jc w:val="center"/>
              <w:rPr>
                <w:rFonts w:cs="Arial"/>
                <w:sz w:val="20"/>
                <w:szCs w:val="20"/>
              </w:rPr>
            </w:pPr>
            <w:r w:rsidRPr="001E4C31">
              <w:rPr>
                <w:rFonts w:cs="Arial"/>
                <w:sz w:val="20"/>
                <w:szCs w:val="20"/>
              </w:rPr>
              <w:t>EUL</w:t>
            </w:r>
          </w:p>
        </w:tc>
        <w:tc>
          <w:tcPr>
            <w:tcW w:w="2699" w:type="dxa"/>
            <w:shd w:val="pct5" w:color="000000" w:fill="FFFFFF"/>
            <w:vAlign w:val="bottom"/>
          </w:tcPr>
          <w:p w14:paraId="393A10E5" w14:textId="77777777" w:rsidR="00B16BE4" w:rsidRPr="001E4C31" w:rsidRDefault="00B16BE4" w:rsidP="001E4C31">
            <w:pPr>
              <w:jc w:val="center"/>
              <w:rPr>
                <w:rFonts w:cs="Arial"/>
                <w:sz w:val="20"/>
                <w:szCs w:val="20"/>
              </w:rPr>
            </w:pPr>
            <w:r w:rsidRPr="001E4C31">
              <w:rPr>
                <w:rFonts w:cs="Arial"/>
                <w:sz w:val="20"/>
                <w:szCs w:val="20"/>
              </w:rPr>
              <w:t>Calculated as Incremental Measure Cost</w:t>
            </w:r>
          </w:p>
        </w:tc>
        <w:tc>
          <w:tcPr>
            <w:tcW w:w="2790" w:type="dxa"/>
            <w:shd w:val="pct5" w:color="000000" w:fill="FFFFFF"/>
            <w:vAlign w:val="bottom"/>
          </w:tcPr>
          <w:p w14:paraId="393A10E6" w14:textId="77777777" w:rsidR="00B16BE4" w:rsidRPr="001E4C31" w:rsidRDefault="00B16BE4" w:rsidP="001E4C31">
            <w:pPr>
              <w:jc w:val="center"/>
              <w:rPr>
                <w:rFonts w:cs="Arial"/>
                <w:sz w:val="20"/>
                <w:szCs w:val="20"/>
              </w:rPr>
            </w:pPr>
            <w:r w:rsidRPr="001E4C31">
              <w:rPr>
                <w:rFonts w:cs="Arial"/>
                <w:sz w:val="20"/>
                <w:szCs w:val="20"/>
              </w:rPr>
              <w:t>N/A</w:t>
            </w:r>
          </w:p>
        </w:tc>
      </w:tr>
      <w:tr w:rsidR="009B1863" w:rsidRPr="00104A00" w14:paraId="393A10ED" w14:textId="77777777" w:rsidTr="001E4C31">
        <w:trPr>
          <w:trHeight w:val="255"/>
        </w:trPr>
        <w:tc>
          <w:tcPr>
            <w:tcW w:w="1964" w:type="dxa"/>
            <w:shd w:val="pct20" w:color="000000" w:fill="FFFFFF"/>
            <w:noWrap/>
            <w:vAlign w:val="bottom"/>
          </w:tcPr>
          <w:p w14:paraId="393A10E8" w14:textId="77777777" w:rsidR="00B16BE4" w:rsidRPr="001E4C31" w:rsidRDefault="009B1863" w:rsidP="001E4C31">
            <w:pPr>
              <w:jc w:val="center"/>
              <w:rPr>
                <w:rFonts w:cs="Arial"/>
                <w:b/>
                <w:i/>
              </w:rPr>
            </w:pPr>
            <w:r>
              <w:rPr>
                <w:rFonts w:cs="Arial"/>
                <w:b/>
                <w:i/>
              </w:rPr>
              <w:t>ER (early retirement)</w:t>
            </w:r>
          </w:p>
        </w:tc>
        <w:tc>
          <w:tcPr>
            <w:tcW w:w="1202" w:type="dxa"/>
            <w:shd w:val="pct20" w:color="000000" w:fill="FFFFFF"/>
            <w:noWrap/>
            <w:vAlign w:val="bottom"/>
          </w:tcPr>
          <w:p w14:paraId="393A10E9" w14:textId="77777777" w:rsidR="00B16BE4" w:rsidRPr="001E4C31" w:rsidRDefault="00B16BE4" w:rsidP="001E4C31">
            <w:pPr>
              <w:jc w:val="center"/>
              <w:rPr>
                <w:rFonts w:cs="Arial"/>
                <w:sz w:val="20"/>
                <w:szCs w:val="20"/>
              </w:rPr>
            </w:pPr>
            <w:r w:rsidRPr="001E4C31">
              <w:rPr>
                <w:rFonts w:cs="Arial"/>
                <w:sz w:val="20"/>
                <w:szCs w:val="20"/>
              </w:rPr>
              <w:t>RUL/</w:t>
            </w:r>
          </w:p>
          <w:p w14:paraId="393A10EA" w14:textId="77777777" w:rsidR="00B16BE4" w:rsidRPr="001E4C31" w:rsidRDefault="00B16BE4" w:rsidP="001E4C31">
            <w:pPr>
              <w:jc w:val="center"/>
              <w:rPr>
                <w:rFonts w:cs="Arial"/>
                <w:sz w:val="20"/>
                <w:szCs w:val="20"/>
              </w:rPr>
            </w:pPr>
            <w:r w:rsidRPr="001E4C31">
              <w:rPr>
                <w:rFonts w:cs="Arial"/>
                <w:sz w:val="20"/>
                <w:szCs w:val="20"/>
              </w:rPr>
              <w:t>EUL-RUL</w:t>
            </w:r>
          </w:p>
        </w:tc>
        <w:tc>
          <w:tcPr>
            <w:tcW w:w="2699" w:type="dxa"/>
            <w:shd w:val="pct20" w:color="000000" w:fill="FFFFFF"/>
            <w:vAlign w:val="bottom"/>
          </w:tcPr>
          <w:p w14:paraId="393A10EB" w14:textId="77777777" w:rsidR="00B16BE4" w:rsidRPr="001E4C31" w:rsidRDefault="00B16BE4" w:rsidP="001E4C31">
            <w:pPr>
              <w:jc w:val="center"/>
              <w:rPr>
                <w:rFonts w:cs="Arial"/>
                <w:sz w:val="20"/>
                <w:szCs w:val="20"/>
              </w:rPr>
            </w:pPr>
            <w:r w:rsidRPr="001E4C31">
              <w:rPr>
                <w:rFonts w:cs="Arial"/>
                <w:sz w:val="20"/>
                <w:szCs w:val="20"/>
              </w:rPr>
              <w:t>Calculated as Full Gross Measure Cost</w:t>
            </w:r>
          </w:p>
        </w:tc>
        <w:tc>
          <w:tcPr>
            <w:tcW w:w="2790" w:type="dxa"/>
            <w:shd w:val="pct20" w:color="000000" w:fill="FFFFFF"/>
            <w:noWrap/>
            <w:vAlign w:val="bottom"/>
          </w:tcPr>
          <w:p w14:paraId="393A10EC" w14:textId="77777777" w:rsidR="00B16BE4" w:rsidRPr="001E4C31" w:rsidRDefault="00B16BE4" w:rsidP="001E4C31">
            <w:pPr>
              <w:jc w:val="center"/>
              <w:rPr>
                <w:rFonts w:cs="Arial"/>
                <w:sz w:val="20"/>
                <w:szCs w:val="20"/>
              </w:rPr>
            </w:pPr>
            <w:r w:rsidRPr="001E4C31">
              <w:rPr>
                <w:rFonts w:cs="Arial"/>
                <w:sz w:val="20"/>
                <w:szCs w:val="20"/>
              </w:rPr>
              <w:t>Calculated as Negative Full Gross Base Case Cost</w:t>
            </w:r>
          </w:p>
        </w:tc>
      </w:tr>
    </w:tbl>
    <w:p w14:paraId="393A10EE" w14:textId="77777777" w:rsidR="006D5AAB" w:rsidRDefault="006D5AAB" w:rsidP="00D20486">
      <w:pPr>
        <w:pStyle w:val="Heading2"/>
        <w:keepNext w:val="0"/>
      </w:pPr>
    </w:p>
    <w:p w14:paraId="3001C7B4" w14:textId="77777777" w:rsidR="00653DA9" w:rsidRDefault="00653DA9" w:rsidP="00D20486">
      <w:pPr>
        <w:pStyle w:val="Heading2"/>
        <w:keepNext w:val="0"/>
      </w:pPr>
      <w:bookmarkStart w:id="142" w:name="_Toc324318372"/>
      <w:bookmarkStart w:id="143" w:name="_Toc324340501"/>
    </w:p>
    <w:p w14:paraId="4F570C8C" w14:textId="77777777" w:rsidR="00653DA9" w:rsidRDefault="00653DA9" w:rsidP="00D20486">
      <w:pPr>
        <w:pStyle w:val="Heading2"/>
        <w:keepNext w:val="0"/>
      </w:pPr>
    </w:p>
    <w:p w14:paraId="59892DA0" w14:textId="77777777" w:rsidR="00653DA9" w:rsidRDefault="00653DA9" w:rsidP="00D20486">
      <w:pPr>
        <w:pStyle w:val="Heading2"/>
        <w:keepNext w:val="0"/>
      </w:pPr>
    </w:p>
    <w:p w14:paraId="7EA839FF" w14:textId="77777777" w:rsidR="00653DA9" w:rsidRDefault="00653DA9" w:rsidP="00D20486">
      <w:pPr>
        <w:pStyle w:val="Heading2"/>
        <w:keepNext w:val="0"/>
      </w:pPr>
    </w:p>
    <w:p w14:paraId="393A10EF" w14:textId="77777777" w:rsidR="001B242B" w:rsidRPr="00F55847" w:rsidRDefault="00C069A2" w:rsidP="00D20486">
      <w:pPr>
        <w:pStyle w:val="Heading2"/>
        <w:keepNext w:val="0"/>
      </w:pPr>
      <w:bookmarkStart w:id="144" w:name="_Toc386717911"/>
      <w:r>
        <w:lastRenderedPageBreak/>
        <w:t>4.1 Base Case</w:t>
      </w:r>
      <w:r w:rsidR="00C221D5">
        <w:t>(</w:t>
      </w:r>
      <w:r>
        <w:t>s</w:t>
      </w:r>
      <w:r w:rsidR="00C221D5">
        <w:t>)</w:t>
      </w:r>
      <w:r>
        <w:t xml:space="preserve"> Costs</w:t>
      </w:r>
      <w:bookmarkEnd w:id="141"/>
      <w:bookmarkEnd w:id="142"/>
      <w:bookmarkEnd w:id="143"/>
      <w:bookmarkEnd w:id="144"/>
    </w:p>
    <w:p w14:paraId="393A10F0" w14:textId="2B0D4BAE" w:rsidR="00BD0D15" w:rsidRPr="00DD1C47" w:rsidRDefault="00B16BE4" w:rsidP="00AB2D9E">
      <w:pPr>
        <w:rPr>
          <w:rFonts w:cs="Arial"/>
          <w:sz w:val="20"/>
          <w:szCs w:val="20"/>
        </w:rPr>
      </w:pPr>
      <w:r w:rsidRPr="00B16BE4">
        <w:rPr>
          <w:rFonts w:cs="Arial"/>
          <w:sz w:val="20"/>
          <w:szCs w:val="20"/>
        </w:rPr>
        <w:t xml:space="preserve">The following </w:t>
      </w:r>
      <w:r w:rsidR="002E6162">
        <w:rPr>
          <w:rFonts w:cs="Arial"/>
          <w:sz w:val="20"/>
          <w:szCs w:val="20"/>
        </w:rPr>
        <w:t>Measure Application Types</w:t>
      </w:r>
      <w:r w:rsidR="00F16E9D">
        <w:rPr>
          <w:rFonts w:cs="Arial"/>
          <w:sz w:val="20"/>
          <w:szCs w:val="20"/>
        </w:rPr>
        <w:t xml:space="preserve"> </w:t>
      </w:r>
      <w:r>
        <w:rPr>
          <w:rFonts w:cs="Arial"/>
          <w:sz w:val="20"/>
          <w:szCs w:val="20"/>
        </w:rPr>
        <w:t>are appropriate to</w:t>
      </w:r>
      <w:r w:rsidR="00F16E9D">
        <w:rPr>
          <w:rFonts w:cs="Arial"/>
          <w:sz w:val="20"/>
          <w:szCs w:val="20"/>
        </w:rPr>
        <w:t xml:space="preserve"> this measure</w:t>
      </w:r>
      <w:r>
        <w:rPr>
          <w:rFonts w:cs="Arial"/>
          <w:sz w:val="20"/>
          <w:szCs w:val="20"/>
        </w:rPr>
        <w:t xml:space="preserve">. </w:t>
      </w:r>
      <w:r w:rsidR="00DD1C47" w:rsidRPr="00DD1C47">
        <w:rPr>
          <w:rFonts w:cs="Arial"/>
          <w:sz w:val="20"/>
          <w:szCs w:val="20"/>
        </w:rPr>
        <w:t>The</w:t>
      </w:r>
      <w:r w:rsidR="00BD0D15" w:rsidRPr="00DD1C47">
        <w:rPr>
          <w:rFonts w:cs="Arial"/>
          <w:sz w:val="20"/>
          <w:szCs w:val="20"/>
        </w:rPr>
        <w:t xml:space="preserve"> Base Case Costs are:</w:t>
      </w:r>
    </w:p>
    <w:p w14:paraId="028AA31E" w14:textId="77777777" w:rsidR="008F64E4" w:rsidRDefault="008F64E4" w:rsidP="00AB2D9E">
      <w:pPr>
        <w:rPr>
          <w:i/>
        </w:rPr>
      </w:pPr>
    </w:p>
    <w:p w14:paraId="393A10F1" w14:textId="27E30B4A" w:rsidR="00BD0D15" w:rsidRPr="008F64E4" w:rsidRDefault="008F64E4" w:rsidP="00AB2D9E">
      <w:pPr>
        <w:rPr>
          <w:b/>
          <w:sz w:val="20"/>
          <w:szCs w:val="20"/>
        </w:rPr>
      </w:pPr>
      <w:r w:rsidRPr="008F64E4">
        <w:rPr>
          <w:b/>
          <w:sz w:val="20"/>
          <w:szCs w:val="20"/>
        </w:rPr>
        <w:t>Table 1</w:t>
      </w:r>
      <w:r w:rsidR="00765E75">
        <w:rPr>
          <w:b/>
          <w:sz w:val="20"/>
          <w:szCs w:val="20"/>
        </w:rPr>
        <w:t>9</w:t>
      </w:r>
      <w:r w:rsidRPr="008F64E4">
        <w:rPr>
          <w:b/>
          <w:sz w:val="20"/>
          <w:szCs w:val="20"/>
        </w:rPr>
        <w:t xml:space="preserve"> Base Case Costs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DD1C47" w:rsidRPr="00A01631" w14:paraId="393A10F9" w14:textId="77777777" w:rsidTr="00A01631">
        <w:tc>
          <w:tcPr>
            <w:tcW w:w="1028" w:type="dxa"/>
            <w:shd w:val="clear" w:color="auto" w:fill="auto"/>
          </w:tcPr>
          <w:p w14:paraId="393A10F2" w14:textId="77777777" w:rsidR="00DD1C47" w:rsidRPr="00A01631" w:rsidRDefault="00DD1C47" w:rsidP="00AB2D9E">
            <w:pPr>
              <w:rPr>
                <w:rFonts w:cs="Arial"/>
                <w:b/>
                <w:i/>
                <w:sz w:val="20"/>
                <w:szCs w:val="20"/>
              </w:rPr>
            </w:pPr>
            <w:r w:rsidRPr="00A01631">
              <w:rPr>
                <w:rFonts w:cs="Arial"/>
                <w:b/>
                <w:i/>
                <w:sz w:val="20"/>
                <w:szCs w:val="20"/>
              </w:rPr>
              <w:t>Measure Code</w:t>
            </w:r>
          </w:p>
        </w:tc>
        <w:tc>
          <w:tcPr>
            <w:tcW w:w="1420" w:type="dxa"/>
            <w:shd w:val="clear" w:color="auto" w:fill="auto"/>
          </w:tcPr>
          <w:p w14:paraId="393A10F3" w14:textId="77777777" w:rsidR="00DD1C47" w:rsidRPr="00A01631" w:rsidRDefault="003541A6" w:rsidP="00AB2D9E">
            <w:pPr>
              <w:rPr>
                <w:rFonts w:cs="Arial"/>
                <w:b/>
                <w:sz w:val="20"/>
                <w:szCs w:val="20"/>
              </w:rPr>
            </w:pPr>
            <w:r>
              <w:rPr>
                <w:rFonts w:cs="Arial"/>
                <w:b/>
                <w:sz w:val="20"/>
                <w:szCs w:val="20"/>
              </w:rPr>
              <w:t>Measure Application Type</w:t>
            </w:r>
          </w:p>
        </w:tc>
        <w:tc>
          <w:tcPr>
            <w:tcW w:w="1620" w:type="dxa"/>
            <w:shd w:val="clear" w:color="auto" w:fill="auto"/>
          </w:tcPr>
          <w:p w14:paraId="393A10F4" w14:textId="77777777" w:rsidR="00DD1C47" w:rsidRPr="00A01631" w:rsidRDefault="00DD1C47" w:rsidP="00AB2D9E">
            <w:pPr>
              <w:rPr>
                <w:rFonts w:cs="Arial"/>
                <w:b/>
                <w:sz w:val="20"/>
                <w:szCs w:val="20"/>
              </w:rPr>
            </w:pPr>
            <w:r w:rsidRPr="00A01631">
              <w:rPr>
                <w:rFonts w:cs="Arial"/>
                <w:b/>
                <w:sz w:val="20"/>
                <w:szCs w:val="20"/>
              </w:rPr>
              <w:t>Baseline</w:t>
            </w:r>
          </w:p>
        </w:tc>
        <w:tc>
          <w:tcPr>
            <w:tcW w:w="1440" w:type="dxa"/>
            <w:shd w:val="clear" w:color="auto" w:fill="auto"/>
          </w:tcPr>
          <w:p w14:paraId="393A10F5" w14:textId="77777777" w:rsidR="00DD1C47" w:rsidRPr="00A01631" w:rsidRDefault="00DD1C47" w:rsidP="00AB2D9E">
            <w:pPr>
              <w:rPr>
                <w:rFonts w:cs="Arial"/>
                <w:b/>
                <w:sz w:val="20"/>
                <w:szCs w:val="20"/>
              </w:rPr>
            </w:pPr>
            <w:r w:rsidRPr="00A01631">
              <w:rPr>
                <w:rFonts w:cs="Arial"/>
                <w:b/>
                <w:sz w:val="20"/>
                <w:szCs w:val="20"/>
              </w:rPr>
              <w:t>Equipment Cost</w:t>
            </w:r>
          </w:p>
        </w:tc>
        <w:tc>
          <w:tcPr>
            <w:tcW w:w="1341" w:type="dxa"/>
            <w:shd w:val="clear" w:color="auto" w:fill="auto"/>
          </w:tcPr>
          <w:p w14:paraId="393A10F6" w14:textId="77777777" w:rsidR="00DD1C47" w:rsidRPr="00A01631" w:rsidRDefault="00DD1C47" w:rsidP="00AB2D9E">
            <w:pPr>
              <w:rPr>
                <w:rFonts w:cs="Arial"/>
                <w:b/>
                <w:sz w:val="20"/>
                <w:szCs w:val="20"/>
              </w:rPr>
            </w:pPr>
            <w:r w:rsidRPr="00A01631">
              <w:rPr>
                <w:rFonts w:cs="Arial"/>
                <w:b/>
                <w:sz w:val="20"/>
                <w:szCs w:val="20"/>
              </w:rPr>
              <w:t>Labor / Installation Cost</w:t>
            </w:r>
          </w:p>
        </w:tc>
        <w:tc>
          <w:tcPr>
            <w:tcW w:w="1513" w:type="dxa"/>
            <w:shd w:val="clear" w:color="auto" w:fill="auto"/>
          </w:tcPr>
          <w:p w14:paraId="393A10F7" w14:textId="77777777" w:rsidR="00DD1C47" w:rsidRPr="00A01631" w:rsidRDefault="00DD1C47" w:rsidP="00AB2D9E">
            <w:pPr>
              <w:rPr>
                <w:rFonts w:cs="Arial"/>
                <w:b/>
                <w:sz w:val="20"/>
                <w:szCs w:val="20"/>
              </w:rPr>
            </w:pPr>
            <w:r w:rsidRPr="00A01631">
              <w:rPr>
                <w:rFonts w:cs="Arial"/>
                <w:b/>
                <w:sz w:val="20"/>
                <w:szCs w:val="20"/>
              </w:rPr>
              <w:t>Maintenance / Other Cost</w:t>
            </w:r>
          </w:p>
        </w:tc>
        <w:tc>
          <w:tcPr>
            <w:tcW w:w="1214" w:type="dxa"/>
            <w:shd w:val="clear" w:color="auto" w:fill="auto"/>
          </w:tcPr>
          <w:p w14:paraId="393A10F8" w14:textId="77777777" w:rsidR="00DD1C47" w:rsidRPr="00A01631" w:rsidRDefault="00DD1C47" w:rsidP="00AB2D9E">
            <w:pPr>
              <w:rPr>
                <w:rFonts w:cs="Arial"/>
                <w:b/>
                <w:sz w:val="20"/>
                <w:szCs w:val="20"/>
              </w:rPr>
            </w:pPr>
            <w:r w:rsidRPr="00A01631">
              <w:rPr>
                <w:rFonts w:cs="Arial"/>
                <w:b/>
                <w:sz w:val="20"/>
                <w:szCs w:val="20"/>
              </w:rPr>
              <w:t>Total Base Case Cost</w:t>
            </w:r>
          </w:p>
        </w:tc>
      </w:tr>
      <w:tr w:rsidR="00DD1C47" w:rsidRPr="00A01631" w14:paraId="393A1101" w14:textId="77777777" w:rsidTr="00A01631">
        <w:tc>
          <w:tcPr>
            <w:tcW w:w="1028" w:type="dxa"/>
            <w:shd w:val="clear" w:color="auto" w:fill="auto"/>
          </w:tcPr>
          <w:p w14:paraId="393A10FA" w14:textId="786BEE5E" w:rsidR="00DD1C47" w:rsidRPr="00A01631" w:rsidRDefault="00EF1761" w:rsidP="00653DA9">
            <w:pPr>
              <w:rPr>
                <w:rFonts w:cs="Arial"/>
                <w:sz w:val="20"/>
                <w:szCs w:val="20"/>
              </w:rPr>
            </w:pPr>
            <w:r>
              <w:rPr>
                <w:rFonts w:cs="Arial"/>
                <w:sz w:val="20"/>
                <w:szCs w:val="20"/>
              </w:rPr>
              <w:t>F1</w:t>
            </w:r>
            <w:r w:rsidR="00653DA9">
              <w:rPr>
                <w:rFonts w:cs="Arial"/>
                <w:sz w:val="20"/>
                <w:szCs w:val="20"/>
              </w:rPr>
              <w:t>08</w:t>
            </w:r>
          </w:p>
        </w:tc>
        <w:tc>
          <w:tcPr>
            <w:tcW w:w="1420" w:type="dxa"/>
            <w:shd w:val="clear" w:color="auto" w:fill="auto"/>
          </w:tcPr>
          <w:p w14:paraId="393A10FB" w14:textId="12C72516" w:rsidR="00DD1C47" w:rsidRPr="006E3097" w:rsidRDefault="00ED7D3D" w:rsidP="00ED7D3D">
            <w:pPr>
              <w:rPr>
                <w:rFonts w:cs="Arial"/>
                <w:sz w:val="20"/>
                <w:szCs w:val="20"/>
              </w:rPr>
            </w:pPr>
            <w:r w:rsidRPr="006E3097">
              <w:rPr>
                <w:rFonts w:cs="Arial"/>
                <w:sz w:val="20"/>
                <w:szCs w:val="20"/>
              </w:rPr>
              <w:t xml:space="preserve">NC </w:t>
            </w:r>
            <w:r w:rsidR="00EF1761" w:rsidRPr="006E3097">
              <w:rPr>
                <w:rFonts w:cs="Arial"/>
                <w:sz w:val="20"/>
                <w:szCs w:val="20"/>
              </w:rPr>
              <w:t>/</w:t>
            </w:r>
            <w:r w:rsidR="00F16E9D" w:rsidRPr="006E3097">
              <w:rPr>
                <w:rFonts w:cs="Arial"/>
                <w:sz w:val="20"/>
                <w:szCs w:val="20"/>
              </w:rPr>
              <w:t xml:space="preserve"> </w:t>
            </w:r>
            <w:r w:rsidR="00EF1761" w:rsidRPr="006E3097">
              <w:rPr>
                <w:rFonts w:cs="Arial"/>
                <w:sz w:val="20"/>
                <w:szCs w:val="20"/>
              </w:rPr>
              <w:t>ROB</w:t>
            </w:r>
          </w:p>
        </w:tc>
        <w:tc>
          <w:tcPr>
            <w:tcW w:w="1620" w:type="dxa"/>
            <w:shd w:val="clear" w:color="auto" w:fill="auto"/>
          </w:tcPr>
          <w:p w14:paraId="393A10FC" w14:textId="315B6934" w:rsidR="00DD1C47" w:rsidRPr="00A01631" w:rsidRDefault="00F16E9D" w:rsidP="00AB2D9E">
            <w:pPr>
              <w:rPr>
                <w:rFonts w:cs="Arial"/>
                <w:sz w:val="20"/>
                <w:szCs w:val="20"/>
              </w:rPr>
            </w:pPr>
            <w:r>
              <w:rPr>
                <w:rFonts w:cs="Arial"/>
                <w:sz w:val="20"/>
                <w:szCs w:val="20"/>
              </w:rPr>
              <w:t>Industry Practice</w:t>
            </w:r>
          </w:p>
        </w:tc>
        <w:tc>
          <w:tcPr>
            <w:tcW w:w="1440" w:type="dxa"/>
            <w:shd w:val="clear" w:color="auto" w:fill="auto"/>
          </w:tcPr>
          <w:p w14:paraId="393A10FD" w14:textId="0735B73F" w:rsidR="00DD1C47" w:rsidRPr="00A01631" w:rsidRDefault="00DD1C47" w:rsidP="00AB2D9E">
            <w:pPr>
              <w:rPr>
                <w:rFonts w:cs="Arial"/>
                <w:sz w:val="20"/>
                <w:szCs w:val="20"/>
              </w:rPr>
            </w:pPr>
            <w:r w:rsidRPr="00A01631">
              <w:rPr>
                <w:rFonts w:cs="Arial"/>
                <w:sz w:val="20"/>
                <w:szCs w:val="20"/>
              </w:rPr>
              <w:t>$</w:t>
            </w:r>
            <w:r w:rsidR="00653DA9">
              <w:rPr>
                <w:rFonts w:cs="Arial"/>
                <w:sz w:val="20"/>
                <w:szCs w:val="20"/>
              </w:rPr>
              <w:t>5463</w:t>
            </w:r>
          </w:p>
        </w:tc>
        <w:tc>
          <w:tcPr>
            <w:tcW w:w="1341" w:type="dxa"/>
            <w:shd w:val="clear" w:color="auto" w:fill="auto"/>
          </w:tcPr>
          <w:p w14:paraId="393A10FE" w14:textId="16C5FAE7" w:rsidR="00DD1C47" w:rsidRPr="00A01631" w:rsidRDefault="00DD1C47" w:rsidP="00AB2D9E">
            <w:pPr>
              <w:rPr>
                <w:rFonts w:cs="Arial"/>
                <w:sz w:val="20"/>
                <w:szCs w:val="20"/>
              </w:rPr>
            </w:pPr>
            <w:r w:rsidRPr="00A01631">
              <w:rPr>
                <w:rFonts w:cs="Arial"/>
                <w:sz w:val="20"/>
                <w:szCs w:val="20"/>
              </w:rPr>
              <w:t>$</w:t>
            </w:r>
            <w:r w:rsidR="00653DA9">
              <w:rPr>
                <w:rFonts w:cs="Arial"/>
                <w:sz w:val="20"/>
                <w:szCs w:val="20"/>
              </w:rPr>
              <w:t>N/A</w:t>
            </w:r>
          </w:p>
        </w:tc>
        <w:tc>
          <w:tcPr>
            <w:tcW w:w="1513" w:type="dxa"/>
            <w:shd w:val="clear" w:color="auto" w:fill="auto"/>
          </w:tcPr>
          <w:p w14:paraId="393A10FF" w14:textId="756AC78D" w:rsidR="00DD1C47" w:rsidRPr="00A01631" w:rsidRDefault="00DD1C47" w:rsidP="00AB2D9E">
            <w:pPr>
              <w:rPr>
                <w:rFonts w:cs="Arial"/>
                <w:sz w:val="20"/>
                <w:szCs w:val="20"/>
              </w:rPr>
            </w:pPr>
            <w:r w:rsidRPr="00A01631">
              <w:rPr>
                <w:rFonts w:cs="Arial"/>
                <w:sz w:val="20"/>
                <w:szCs w:val="20"/>
              </w:rPr>
              <w:t>$</w:t>
            </w:r>
            <w:r w:rsidR="00653DA9">
              <w:rPr>
                <w:rFonts w:cs="Arial"/>
                <w:sz w:val="20"/>
                <w:szCs w:val="20"/>
              </w:rPr>
              <w:t>N/A</w:t>
            </w:r>
          </w:p>
        </w:tc>
        <w:tc>
          <w:tcPr>
            <w:tcW w:w="1214" w:type="dxa"/>
            <w:shd w:val="clear" w:color="auto" w:fill="auto"/>
          </w:tcPr>
          <w:p w14:paraId="393A1100" w14:textId="15C2A497" w:rsidR="00DD1C47" w:rsidRPr="00A01631" w:rsidRDefault="00DD1C47" w:rsidP="00AB2D9E">
            <w:pPr>
              <w:rPr>
                <w:rFonts w:cs="Arial"/>
                <w:sz w:val="20"/>
                <w:szCs w:val="20"/>
              </w:rPr>
            </w:pPr>
            <w:r w:rsidRPr="00A01631">
              <w:rPr>
                <w:rFonts w:cs="Arial"/>
                <w:sz w:val="20"/>
                <w:szCs w:val="20"/>
              </w:rPr>
              <w:t>$</w:t>
            </w:r>
            <w:r w:rsidR="00653DA9">
              <w:rPr>
                <w:rFonts w:cs="Arial"/>
                <w:sz w:val="20"/>
                <w:szCs w:val="20"/>
              </w:rPr>
              <w:t>5463</w:t>
            </w:r>
          </w:p>
        </w:tc>
      </w:tr>
      <w:tr w:rsidR="00DD1C47" w:rsidRPr="00A01631" w14:paraId="393A1109" w14:textId="77777777" w:rsidTr="00A01631">
        <w:tc>
          <w:tcPr>
            <w:tcW w:w="1028" w:type="dxa"/>
            <w:shd w:val="clear" w:color="auto" w:fill="auto"/>
          </w:tcPr>
          <w:p w14:paraId="393A1102" w14:textId="442DE6F3" w:rsidR="00DD1C47" w:rsidRPr="00A01631" w:rsidRDefault="00EF1761" w:rsidP="00653DA9">
            <w:pPr>
              <w:rPr>
                <w:rFonts w:cs="Arial"/>
                <w:i/>
                <w:sz w:val="20"/>
                <w:szCs w:val="20"/>
              </w:rPr>
            </w:pPr>
            <w:r>
              <w:rPr>
                <w:rFonts w:cs="Arial"/>
                <w:i/>
                <w:sz w:val="20"/>
                <w:szCs w:val="20"/>
              </w:rPr>
              <w:t>F</w:t>
            </w:r>
            <w:r w:rsidR="00653DA9">
              <w:rPr>
                <w:rFonts w:cs="Arial"/>
                <w:i/>
                <w:sz w:val="20"/>
                <w:szCs w:val="20"/>
              </w:rPr>
              <w:t>109</w:t>
            </w:r>
          </w:p>
        </w:tc>
        <w:tc>
          <w:tcPr>
            <w:tcW w:w="1420" w:type="dxa"/>
            <w:shd w:val="clear" w:color="auto" w:fill="auto"/>
          </w:tcPr>
          <w:p w14:paraId="393A1103" w14:textId="1ADFB248" w:rsidR="00DD1C47" w:rsidRPr="006E3097" w:rsidRDefault="00F16E9D" w:rsidP="00AB2D9E">
            <w:pPr>
              <w:rPr>
                <w:rFonts w:cs="Arial"/>
                <w:i/>
                <w:sz w:val="20"/>
                <w:szCs w:val="20"/>
              </w:rPr>
            </w:pPr>
            <w:r w:rsidRPr="006E3097">
              <w:rPr>
                <w:rFonts w:cs="Arial"/>
                <w:sz w:val="20"/>
                <w:szCs w:val="20"/>
              </w:rPr>
              <w:t xml:space="preserve">NC / </w:t>
            </w:r>
            <w:r w:rsidR="00430775" w:rsidRPr="006E3097">
              <w:rPr>
                <w:rFonts w:cs="Arial"/>
                <w:sz w:val="20"/>
                <w:szCs w:val="20"/>
              </w:rPr>
              <w:t>ROB</w:t>
            </w:r>
          </w:p>
        </w:tc>
        <w:tc>
          <w:tcPr>
            <w:tcW w:w="1620" w:type="dxa"/>
            <w:shd w:val="clear" w:color="auto" w:fill="auto"/>
          </w:tcPr>
          <w:p w14:paraId="393A1104" w14:textId="497ADE78" w:rsidR="00DD1C47" w:rsidRPr="00A01631" w:rsidRDefault="006E3097" w:rsidP="00AB2D9E">
            <w:pPr>
              <w:rPr>
                <w:rFonts w:cs="Arial"/>
                <w:i/>
                <w:sz w:val="20"/>
                <w:szCs w:val="20"/>
              </w:rPr>
            </w:pPr>
            <w:r>
              <w:rPr>
                <w:rFonts w:cs="Arial"/>
                <w:i/>
                <w:sz w:val="20"/>
                <w:szCs w:val="20"/>
              </w:rPr>
              <w:t>Industry Practice</w:t>
            </w:r>
          </w:p>
        </w:tc>
        <w:tc>
          <w:tcPr>
            <w:tcW w:w="1440" w:type="dxa"/>
            <w:shd w:val="clear" w:color="auto" w:fill="auto"/>
          </w:tcPr>
          <w:p w14:paraId="393A1105" w14:textId="32C39F4A" w:rsidR="00DD1C47" w:rsidRPr="00A01631" w:rsidRDefault="006E3097" w:rsidP="00AB2D9E">
            <w:pPr>
              <w:rPr>
                <w:rFonts w:cs="Arial"/>
                <w:i/>
                <w:sz w:val="20"/>
                <w:szCs w:val="20"/>
              </w:rPr>
            </w:pPr>
            <w:r>
              <w:rPr>
                <w:rFonts w:cs="Arial"/>
                <w:i/>
                <w:sz w:val="20"/>
                <w:szCs w:val="20"/>
              </w:rPr>
              <w:t>$</w:t>
            </w:r>
            <w:r w:rsidR="00653DA9">
              <w:rPr>
                <w:rFonts w:cs="Arial"/>
                <w:i/>
                <w:sz w:val="20"/>
                <w:szCs w:val="20"/>
              </w:rPr>
              <w:t>8636</w:t>
            </w:r>
          </w:p>
        </w:tc>
        <w:tc>
          <w:tcPr>
            <w:tcW w:w="1341" w:type="dxa"/>
            <w:shd w:val="clear" w:color="auto" w:fill="auto"/>
          </w:tcPr>
          <w:p w14:paraId="44372EC8" w14:textId="77777777" w:rsidR="00DD1C47" w:rsidRDefault="006E3097" w:rsidP="00AB2D9E">
            <w:pPr>
              <w:rPr>
                <w:rFonts w:cs="Arial"/>
                <w:i/>
                <w:sz w:val="20"/>
                <w:szCs w:val="20"/>
              </w:rPr>
            </w:pPr>
            <w:r>
              <w:rPr>
                <w:rFonts w:cs="Arial"/>
                <w:i/>
                <w:sz w:val="20"/>
                <w:szCs w:val="20"/>
              </w:rPr>
              <w:t>$</w:t>
            </w:r>
            <w:r w:rsidR="00653DA9">
              <w:rPr>
                <w:rFonts w:cs="Arial"/>
                <w:i/>
                <w:sz w:val="20"/>
                <w:szCs w:val="20"/>
              </w:rPr>
              <w:t>N/A</w:t>
            </w:r>
          </w:p>
          <w:p w14:paraId="393A1106" w14:textId="5E49667E" w:rsidR="00653DA9" w:rsidRPr="00A01631" w:rsidRDefault="00653DA9" w:rsidP="00AB2D9E">
            <w:pPr>
              <w:rPr>
                <w:rFonts w:cs="Arial"/>
                <w:i/>
                <w:sz w:val="20"/>
                <w:szCs w:val="20"/>
              </w:rPr>
            </w:pPr>
          </w:p>
        </w:tc>
        <w:tc>
          <w:tcPr>
            <w:tcW w:w="1513" w:type="dxa"/>
            <w:shd w:val="clear" w:color="auto" w:fill="auto"/>
          </w:tcPr>
          <w:p w14:paraId="393A1107" w14:textId="1C767365" w:rsidR="00DD1C47" w:rsidRPr="00A01631" w:rsidRDefault="006E3097" w:rsidP="00AB2D9E">
            <w:pPr>
              <w:rPr>
                <w:rFonts w:cs="Arial"/>
                <w:i/>
                <w:sz w:val="20"/>
                <w:szCs w:val="20"/>
              </w:rPr>
            </w:pPr>
            <w:r>
              <w:rPr>
                <w:rFonts w:cs="Arial"/>
                <w:i/>
                <w:sz w:val="20"/>
                <w:szCs w:val="20"/>
              </w:rPr>
              <w:t>$</w:t>
            </w:r>
            <w:r w:rsidR="00653DA9">
              <w:rPr>
                <w:rFonts w:cs="Arial"/>
                <w:i/>
                <w:sz w:val="20"/>
                <w:szCs w:val="20"/>
              </w:rPr>
              <w:t>N/A</w:t>
            </w:r>
          </w:p>
        </w:tc>
        <w:tc>
          <w:tcPr>
            <w:tcW w:w="1214" w:type="dxa"/>
            <w:shd w:val="clear" w:color="auto" w:fill="auto"/>
          </w:tcPr>
          <w:p w14:paraId="393A1108" w14:textId="6730EC00" w:rsidR="00DD1C47" w:rsidRPr="00A01631" w:rsidRDefault="006E3097" w:rsidP="00AB2D9E">
            <w:pPr>
              <w:rPr>
                <w:rFonts w:cs="Arial"/>
                <w:i/>
                <w:sz w:val="20"/>
                <w:szCs w:val="20"/>
              </w:rPr>
            </w:pPr>
            <w:r>
              <w:rPr>
                <w:rFonts w:cs="Arial"/>
                <w:i/>
                <w:sz w:val="20"/>
                <w:szCs w:val="20"/>
              </w:rPr>
              <w:t>`$</w:t>
            </w:r>
            <w:r w:rsidR="00653DA9">
              <w:rPr>
                <w:rFonts w:cs="Arial"/>
                <w:i/>
                <w:sz w:val="20"/>
                <w:szCs w:val="20"/>
              </w:rPr>
              <w:t>8636</w:t>
            </w:r>
          </w:p>
        </w:tc>
      </w:tr>
    </w:tbl>
    <w:p w14:paraId="393A1112" w14:textId="140A97B5" w:rsidR="00BD0D15" w:rsidRPr="00DD1C47" w:rsidRDefault="00DD1C47" w:rsidP="00AB2D9E">
      <w:pPr>
        <w:rPr>
          <w:rFonts w:cs="Arial"/>
          <w:i/>
          <w:sz w:val="20"/>
          <w:szCs w:val="20"/>
        </w:rPr>
      </w:pPr>
      <w:r w:rsidRPr="00DD1C47">
        <w:rPr>
          <w:rFonts w:cs="Arial"/>
          <w:i/>
          <w:sz w:val="20"/>
          <w:szCs w:val="20"/>
        </w:rPr>
        <w:t>All costs are noted as $ per measure unit</w:t>
      </w:r>
    </w:p>
    <w:p w14:paraId="393A1113" w14:textId="77777777" w:rsidR="00BD0D15" w:rsidRDefault="00BD0D15" w:rsidP="00AB2D9E">
      <w:pPr>
        <w:rPr>
          <w:i/>
        </w:rPr>
      </w:pPr>
    </w:p>
    <w:p w14:paraId="50868417" w14:textId="12FA0B08" w:rsidR="00EF1761" w:rsidRPr="00EF1761" w:rsidRDefault="00EF1761" w:rsidP="00EF1761">
      <w:pPr>
        <w:rPr>
          <w:rFonts w:cs="Arial"/>
          <w:szCs w:val="22"/>
          <w:vertAlign w:val="superscript"/>
        </w:rPr>
      </w:pPr>
      <w:r w:rsidRPr="00EF1761">
        <w:rPr>
          <w:rFonts w:cs="Arial"/>
          <w:szCs w:val="22"/>
        </w:rPr>
        <w:t xml:space="preserve">The Base Case costs include only the equipment. High efficiency steamers require no additional labor or maintenance compared to base case steamers. Since this measure is applicable for ROB and NC installations, the installation and maintenance costs are expected to be the same for the customer. The estimated equipment cost is based on recent list cost data for electric and gas steamers and applying an industry-standard 50% discount to the manufacturer published list prices. </w:t>
      </w:r>
      <w:r w:rsidRPr="00EF1761">
        <w:rPr>
          <w:rFonts w:cs="Arial"/>
          <w:szCs w:val="22"/>
          <w:vertAlign w:val="superscript"/>
        </w:rPr>
        <w:t>10-12</w:t>
      </w:r>
    </w:p>
    <w:p w14:paraId="53865746" w14:textId="77777777" w:rsidR="00EF1761" w:rsidRPr="00EF1761" w:rsidRDefault="00EF1761" w:rsidP="00EF1761">
      <w:pPr>
        <w:rPr>
          <w:rFonts w:cs="Arial"/>
          <w:szCs w:val="22"/>
          <w:vertAlign w:val="superscript"/>
        </w:rPr>
      </w:pPr>
    </w:p>
    <w:p w14:paraId="63CEE800" w14:textId="77777777" w:rsidR="00EF1761" w:rsidRPr="00EF1761" w:rsidRDefault="00EF1761" w:rsidP="00EF1761">
      <w:pPr>
        <w:rPr>
          <w:rFonts w:cs="Arial"/>
          <w:szCs w:val="22"/>
        </w:rPr>
      </w:pPr>
      <w:r w:rsidRPr="00EF1761">
        <w:rPr>
          <w:rFonts w:cs="Arial"/>
          <w:szCs w:val="22"/>
        </w:rPr>
        <w:t>Equipment prices for these work papers were compiled from a number of sources including, Autoquotes, equipment sales reps and manufacturer sources. Since equipment pricing in food service is closely held information and prices vary widely according to buying volume and other factors, we cannot list the sources for prices specifically.</w:t>
      </w:r>
    </w:p>
    <w:p w14:paraId="393A1114" w14:textId="77777777" w:rsidR="00DD1C47" w:rsidRPr="00DD1C47" w:rsidRDefault="00DD1C47" w:rsidP="00AB2D9E">
      <w:pPr>
        <w:rPr>
          <w:rFonts w:cs="Arial"/>
          <w:b/>
          <w:i/>
          <w:sz w:val="20"/>
          <w:szCs w:val="20"/>
        </w:rPr>
      </w:pPr>
    </w:p>
    <w:p w14:paraId="393A1115" w14:textId="77777777" w:rsidR="00C069A2" w:rsidRDefault="00663A00" w:rsidP="002E0043">
      <w:pPr>
        <w:pStyle w:val="Heading2"/>
        <w:keepNext w:val="0"/>
      </w:pPr>
      <w:bookmarkStart w:id="145" w:name="_Toc304800219"/>
      <w:bookmarkStart w:id="146" w:name="_Toc324318373"/>
      <w:bookmarkStart w:id="147" w:name="_Toc324340502"/>
      <w:bookmarkStart w:id="148" w:name="_Toc386717912"/>
      <w:r>
        <w:t>4.2 Meas</w:t>
      </w:r>
      <w:r w:rsidR="00C069A2">
        <w:t xml:space="preserve">ure </w:t>
      </w:r>
      <w:r w:rsidR="00930877">
        <w:t xml:space="preserve">Case </w:t>
      </w:r>
      <w:r w:rsidR="00C069A2">
        <w:t>Costs</w:t>
      </w:r>
      <w:bookmarkEnd w:id="145"/>
      <w:bookmarkEnd w:id="146"/>
      <w:bookmarkEnd w:id="147"/>
      <w:bookmarkEnd w:id="148"/>
      <w:r w:rsidR="00930877">
        <w:t xml:space="preserve"> </w:t>
      </w:r>
    </w:p>
    <w:p w14:paraId="393A1116" w14:textId="705B7173" w:rsidR="00DD1C47" w:rsidRPr="00DD1C47" w:rsidRDefault="00DD1C47" w:rsidP="00DD1C47">
      <w:pPr>
        <w:rPr>
          <w:rFonts w:cs="Arial"/>
          <w:sz w:val="20"/>
          <w:szCs w:val="20"/>
        </w:rPr>
      </w:pPr>
      <w:r w:rsidRPr="00B16BE4">
        <w:rPr>
          <w:rFonts w:cs="Arial"/>
          <w:sz w:val="20"/>
          <w:szCs w:val="20"/>
        </w:rPr>
        <w:t xml:space="preserve">The following </w:t>
      </w:r>
      <w:r w:rsidR="002E6162">
        <w:rPr>
          <w:rFonts w:cs="Arial"/>
          <w:sz w:val="20"/>
          <w:szCs w:val="20"/>
        </w:rPr>
        <w:t>Measure Application Types</w:t>
      </w:r>
      <w:r w:rsidR="00765E75">
        <w:rPr>
          <w:rFonts w:cs="Arial"/>
          <w:sz w:val="20"/>
          <w:szCs w:val="20"/>
        </w:rPr>
        <w:t xml:space="preserve"> are</w:t>
      </w:r>
      <w:r>
        <w:rPr>
          <w:rFonts w:cs="Arial"/>
          <w:sz w:val="20"/>
          <w:szCs w:val="20"/>
        </w:rPr>
        <w:t xml:space="preserve"> appropriate to </w:t>
      </w:r>
      <w:r w:rsidR="00765E75">
        <w:rPr>
          <w:rFonts w:cs="Arial"/>
          <w:sz w:val="20"/>
          <w:szCs w:val="20"/>
        </w:rPr>
        <w:t>these measures</w:t>
      </w:r>
      <w:r>
        <w:rPr>
          <w:rFonts w:cs="Arial"/>
          <w:sz w:val="20"/>
          <w:szCs w:val="20"/>
        </w:rPr>
        <w:t xml:space="preserve">. </w:t>
      </w:r>
      <w:r w:rsidRPr="00DD1C47">
        <w:rPr>
          <w:rFonts w:cs="Arial"/>
          <w:sz w:val="20"/>
          <w:szCs w:val="20"/>
        </w:rPr>
        <w:t xml:space="preserve">The </w:t>
      </w:r>
      <w:r>
        <w:rPr>
          <w:rFonts w:cs="Arial"/>
          <w:sz w:val="20"/>
          <w:szCs w:val="20"/>
        </w:rPr>
        <w:t>Measure</w:t>
      </w:r>
      <w:r w:rsidRPr="00DD1C47">
        <w:rPr>
          <w:rFonts w:cs="Arial"/>
          <w:sz w:val="20"/>
          <w:szCs w:val="20"/>
        </w:rPr>
        <w:t xml:space="preserve"> Case Costs are:</w:t>
      </w:r>
    </w:p>
    <w:p w14:paraId="393A1117" w14:textId="77777777" w:rsidR="00DD1C47" w:rsidRDefault="00DD1C47" w:rsidP="00DD1C47">
      <w:pPr>
        <w:rPr>
          <w:i/>
        </w:rPr>
      </w:pPr>
    </w:p>
    <w:p w14:paraId="3E839A23" w14:textId="22D260EE" w:rsidR="008F64E4" w:rsidRPr="008F64E4" w:rsidRDefault="008F64E4" w:rsidP="00DD1C47">
      <w:pPr>
        <w:rPr>
          <w:b/>
          <w:sz w:val="20"/>
          <w:szCs w:val="20"/>
        </w:rPr>
      </w:pPr>
      <w:r w:rsidRPr="008F64E4">
        <w:rPr>
          <w:b/>
          <w:sz w:val="20"/>
          <w:szCs w:val="20"/>
        </w:rPr>
        <w:t xml:space="preserve">Table </w:t>
      </w:r>
      <w:r w:rsidR="00765E75">
        <w:rPr>
          <w:b/>
          <w:sz w:val="20"/>
          <w:szCs w:val="20"/>
        </w:rPr>
        <w:t>20</w:t>
      </w:r>
      <w:r w:rsidRPr="008F64E4">
        <w:rPr>
          <w:b/>
          <w:sz w:val="20"/>
          <w:szCs w:val="20"/>
        </w:rPr>
        <w:t xml:space="preserve"> Measure Case Costs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DD1C47" w:rsidRPr="00A01631" w14:paraId="393A111F" w14:textId="77777777" w:rsidTr="00A01631">
        <w:tc>
          <w:tcPr>
            <w:tcW w:w="1028" w:type="dxa"/>
            <w:shd w:val="clear" w:color="auto" w:fill="auto"/>
          </w:tcPr>
          <w:p w14:paraId="393A1118" w14:textId="77777777" w:rsidR="00DD1C47" w:rsidRPr="00A01631" w:rsidRDefault="00DD1C47" w:rsidP="003F57BD">
            <w:pPr>
              <w:rPr>
                <w:rFonts w:cs="Arial"/>
                <w:b/>
                <w:i/>
                <w:sz w:val="20"/>
                <w:szCs w:val="20"/>
              </w:rPr>
            </w:pPr>
            <w:r w:rsidRPr="00A01631">
              <w:rPr>
                <w:rFonts w:cs="Arial"/>
                <w:b/>
                <w:i/>
                <w:sz w:val="20"/>
                <w:szCs w:val="20"/>
              </w:rPr>
              <w:t>Measure Code</w:t>
            </w:r>
          </w:p>
        </w:tc>
        <w:tc>
          <w:tcPr>
            <w:tcW w:w="1420" w:type="dxa"/>
            <w:shd w:val="clear" w:color="auto" w:fill="auto"/>
          </w:tcPr>
          <w:p w14:paraId="393A1119" w14:textId="77777777" w:rsidR="00DD1C47" w:rsidRPr="00A01631" w:rsidRDefault="003541A6" w:rsidP="003541A6">
            <w:pPr>
              <w:rPr>
                <w:rFonts w:cs="Arial"/>
                <w:b/>
                <w:sz w:val="20"/>
                <w:szCs w:val="20"/>
              </w:rPr>
            </w:pPr>
            <w:r>
              <w:rPr>
                <w:rFonts w:cs="Arial"/>
                <w:b/>
                <w:sz w:val="20"/>
                <w:szCs w:val="20"/>
              </w:rPr>
              <w:t>Measure Application Type</w:t>
            </w:r>
          </w:p>
        </w:tc>
        <w:tc>
          <w:tcPr>
            <w:tcW w:w="1620" w:type="dxa"/>
            <w:shd w:val="clear" w:color="auto" w:fill="auto"/>
          </w:tcPr>
          <w:p w14:paraId="393A111A" w14:textId="77777777" w:rsidR="00DD1C47" w:rsidRPr="00A01631" w:rsidRDefault="00DD1C47" w:rsidP="003F57BD">
            <w:pPr>
              <w:rPr>
                <w:rFonts w:cs="Arial"/>
                <w:b/>
                <w:sz w:val="20"/>
                <w:szCs w:val="20"/>
              </w:rPr>
            </w:pPr>
            <w:r w:rsidRPr="00A01631">
              <w:rPr>
                <w:rFonts w:cs="Arial"/>
                <w:b/>
                <w:sz w:val="20"/>
                <w:szCs w:val="20"/>
              </w:rPr>
              <w:t>Baseline</w:t>
            </w:r>
          </w:p>
        </w:tc>
        <w:tc>
          <w:tcPr>
            <w:tcW w:w="1440" w:type="dxa"/>
            <w:shd w:val="clear" w:color="auto" w:fill="auto"/>
          </w:tcPr>
          <w:p w14:paraId="393A111B" w14:textId="77777777" w:rsidR="00DD1C47" w:rsidRPr="00A01631" w:rsidRDefault="00DD1C47" w:rsidP="003F57BD">
            <w:pPr>
              <w:rPr>
                <w:rFonts w:cs="Arial"/>
                <w:b/>
                <w:sz w:val="20"/>
                <w:szCs w:val="20"/>
              </w:rPr>
            </w:pPr>
            <w:r w:rsidRPr="00A01631">
              <w:rPr>
                <w:rFonts w:cs="Arial"/>
                <w:b/>
                <w:sz w:val="20"/>
                <w:szCs w:val="20"/>
              </w:rPr>
              <w:t>Equipment Cost</w:t>
            </w:r>
          </w:p>
        </w:tc>
        <w:tc>
          <w:tcPr>
            <w:tcW w:w="1341" w:type="dxa"/>
            <w:shd w:val="clear" w:color="auto" w:fill="auto"/>
          </w:tcPr>
          <w:p w14:paraId="393A111C" w14:textId="77777777" w:rsidR="00DD1C47" w:rsidRPr="00A01631" w:rsidRDefault="00DD1C47" w:rsidP="003F57BD">
            <w:pPr>
              <w:rPr>
                <w:rFonts w:cs="Arial"/>
                <w:b/>
                <w:sz w:val="20"/>
                <w:szCs w:val="20"/>
              </w:rPr>
            </w:pPr>
            <w:r w:rsidRPr="00A01631">
              <w:rPr>
                <w:rFonts w:cs="Arial"/>
                <w:b/>
                <w:sz w:val="20"/>
                <w:szCs w:val="20"/>
              </w:rPr>
              <w:t>Labor / Installation Cost</w:t>
            </w:r>
          </w:p>
        </w:tc>
        <w:tc>
          <w:tcPr>
            <w:tcW w:w="1513" w:type="dxa"/>
            <w:shd w:val="clear" w:color="auto" w:fill="auto"/>
          </w:tcPr>
          <w:p w14:paraId="393A111D" w14:textId="77777777" w:rsidR="00DD1C47" w:rsidRPr="00A01631" w:rsidRDefault="00DD1C47" w:rsidP="003F57BD">
            <w:pPr>
              <w:rPr>
                <w:rFonts w:cs="Arial"/>
                <w:b/>
                <w:sz w:val="20"/>
                <w:szCs w:val="20"/>
              </w:rPr>
            </w:pPr>
            <w:r w:rsidRPr="00A01631">
              <w:rPr>
                <w:rFonts w:cs="Arial"/>
                <w:b/>
                <w:sz w:val="20"/>
                <w:szCs w:val="20"/>
              </w:rPr>
              <w:t>Maintenance / Other Cost</w:t>
            </w:r>
          </w:p>
        </w:tc>
        <w:tc>
          <w:tcPr>
            <w:tcW w:w="1214" w:type="dxa"/>
            <w:shd w:val="clear" w:color="auto" w:fill="auto"/>
          </w:tcPr>
          <w:p w14:paraId="393A111E" w14:textId="77777777" w:rsidR="00DD1C47" w:rsidRPr="00A01631" w:rsidRDefault="00DD1C47" w:rsidP="003F57BD">
            <w:pPr>
              <w:rPr>
                <w:rFonts w:cs="Arial"/>
                <w:b/>
                <w:sz w:val="20"/>
                <w:szCs w:val="20"/>
              </w:rPr>
            </w:pPr>
            <w:r w:rsidRPr="00A01631">
              <w:rPr>
                <w:rFonts w:cs="Arial"/>
                <w:b/>
                <w:sz w:val="20"/>
                <w:szCs w:val="20"/>
              </w:rPr>
              <w:t>Total Measure Case Cost</w:t>
            </w:r>
          </w:p>
        </w:tc>
      </w:tr>
      <w:tr w:rsidR="00DD1C47" w:rsidRPr="00A01631" w14:paraId="393A1127" w14:textId="77777777" w:rsidTr="00A01631">
        <w:tc>
          <w:tcPr>
            <w:tcW w:w="1028" w:type="dxa"/>
            <w:shd w:val="clear" w:color="auto" w:fill="auto"/>
          </w:tcPr>
          <w:p w14:paraId="393A1120" w14:textId="5ADAB036" w:rsidR="00DD1C47" w:rsidRPr="00A01631" w:rsidRDefault="00653DA9" w:rsidP="003F57BD">
            <w:pPr>
              <w:rPr>
                <w:rFonts w:cs="Arial"/>
                <w:sz w:val="20"/>
                <w:szCs w:val="20"/>
              </w:rPr>
            </w:pPr>
            <w:r>
              <w:rPr>
                <w:rFonts w:cs="Arial"/>
                <w:sz w:val="20"/>
                <w:szCs w:val="20"/>
              </w:rPr>
              <w:t>F108</w:t>
            </w:r>
          </w:p>
        </w:tc>
        <w:tc>
          <w:tcPr>
            <w:tcW w:w="1420" w:type="dxa"/>
            <w:shd w:val="clear" w:color="auto" w:fill="auto"/>
          </w:tcPr>
          <w:p w14:paraId="393A1121" w14:textId="7EA5682B" w:rsidR="00DD1C47" w:rsidRPr="00A01631" w:rsidRDefault="00653DA9" w:rsidP="003F57BD">
            <w:pPr>
              <w:rPr>
                <w:rFonts w:cs="Arial"/>
                <w:sz w:val="20"/>
                <w:szCs w:val="20"/>
              </w:rPr>
            </w:pPr>
            <w:r>
              <w:rPr>
                <w:rFonts w:cs="Arial"/>
                <w:sz w:val="20"/>
                <w:szCs w:val="20"/>
              </w:rPr>
              <w:t>ROB/NC</w:t>
            </w:r>
          </w:p>
        </w:tc>
        <w:tc>
          <w:tcPr>
            <w:tcW w:w="1620" w:type="dxa"/>
            <w:shd w:val="clear" w:color="auto" w:fill="auto"/>
          </w:tcPr>
          <w:p w14:paraId="393A1122" w14:textId="406FFFDE" w:rsidR="00DD1C47" w:rsidRPr="00A01631" w:rsidRDefault="00653DA9" w:rsidP="003F57BD">
            <w:pPr>
              <w:rPr>
                <w:rFonts w:cs="Arial"/>
                <w:sz w:val="20"/>
                <w:szCs w:val="20"/>
              </w:rPr>
            </w:pPr>
            <w:r>
              <w:rPr>
                <w:rFonts w:cs="Arial"/>
                <w:sz w:val="20"/>
                <w:szCs w:val="20"/>
              </w:rPr>
              <w:t>Industry Practice</w:t>
            </w:r>
          </w:p>
        </w:tc>
        <w:tc>
          <w:tcPr>
            <w:tcW w:w="1440" w:type="dxa"/>
            <w:shd w:val="clear" w:color="auto" w:fill="auto"/>
          </w:tcPr>
          <w:p w14:paraId="393A1123" w14:textId="5928255E" w:rsidR="00DD1C47" w:rsidRPr="00A01631" w:rsidRDefault="00DD1C47" w:rsidP="003F57BD">
            <w:pPr>
              <w:rPr>
                <w:rFonts w:cs="Arial"/>
                <w:sz w:val="20"/>
                <w:szCs w:val="20"/>
              </w:rPr>
            </w:pPr>
            <w:r w:rsidRPr="00A01631">
              <w:rPr>
                <w:rFonts w:cs="Arial"/>
                <w:sz w:val="20"/>
                <w:szCs w:val="20"/>
              </w:rPr>
              <w:t>$</w:t>
            </w:r>
            <w:r w:rsidR="00653DA9">
              <w:rPr>
                <w:rFonts w:cs="Arial"/>
                <w:sz w:val="20"/>
                <w:szCs w:val="20"/>
              </w:rPr>
              <w:t>7594</w:t>
            </w:r>
          </w:p>
        </w:tc>
        <w:tc>
          <w:tcPr>
            <w:tcW w:w="1341" w:type="dxa"/>
            <w:shd w:val="clear" w:color="auto" w:fill="auto"/>
          </w:tcPr>
          <w:p w14:paraId="393A1124" w14:textId="360E9042" w:rsidR="00DD1C47" w:rsidRPr="00A01631" w:rsidRDefault="00653DA9" w:rsidP="003F57BD">
            <w:pPr>
              <w:rPr>
                <w:rFonts w:cs="Arial"/>
                <w:sz w:val="20"/>
                <w:szCs w:val="20"/>
              </w:rPr>
            </w:pPr>
            <w:r>
              <w:rPr>
                <w:rFonts w:cs="Arial"/>
                <w:sz w:val="20"/>
                <w:szCs w:val="20"/>
              </w:rPr>
              <w:t>N/A</w:t>
            </w:r>
          </w:p>
        </w:tc>
        <w:tc>
          <w:tcPr>
            <w:tcW w:w="1513" w:type="dxa"/>
            <w:shd w:val="clear" w:color="auto" w:fill="auto"/>
          </w:tcPr>
          <w:p w14:paraId="393A1125" w14:textId="74419C56" w:rsidR="00DD1C47" w:rsidRPr="00A01631" w:rsidRDefault="00653DA9" w:rsidP="003F57BD">
            <w:pPr>
              <w:rPr>
                <w:rFonts w:cs="Arial"/>
                <w:sz w:val="20"/>
                <w:szCs w:val="20"/>
              </w:rPr>
            </w:pPr>
            <w:r>
              <w:rPr>
                <w:rFonts w:cs="Arial"/>
                <w:sz w:val="20"/>
                <w:szCs w:val="20"/>
              </w:rPr>
              <w:t>N/A</w:t>
            </w:r>
          </w:p>
        </w:tc>
        <w:tc>
          <w:tcPr>
            <w:tcW w:w="1214" w:type="dxa"/>
            <w:shd w:val="clear" w:color="auto" w:fill="auto"/>
          </w:tcPr>
          <w:p w14:paraId="393A1126" w14:textId="141786C1" w:rsidR="00DD1C47" w:rsidRPr="00A01631" w:rsidRDefault="00DD1C47" w:rsidP="003F57BD">
            <w:pPr>
              <w:rPr>
                <w:rFonts w:cs="Arial"/>
                <w:sz w:val="20"/>
                <w:szCs w:val="20"/>
              </w:rPr>
            </w:pPr>
            <w:r w:rsidRPr="00A01631">
              <w:rPr>
                <w:rFonts w:cs="Arial"/>
                <w:sz w:val="20"/>
                <w:szCs w:val="20"/>
              </w:rPr>
              <w:t>$</w:t>
            </w:r>
            <w:r w:rsidR="00653DA9">
              <w:rPr>
                <w:rFonts w:cs="Arial"/>
                <w:sz w:val="20"/>
                <w:szCs w:val="20"/>
              </w:rPr>
              <w:t>7594</w:t>
            </w:r>
          </w:p>
        </w:tc>
      </w:tr>
      <w:tr w:rsidR="00DD1C47" w:rsidRPr="00A01631" w14:paraId="393A112F" w14:textId="77777777" w:rsidTr="00A01631">
        <w:tc>
          <w:tcPr>
            <w:tcW w:w="1028" w:type="dxa"/>
            <w:shd w:val="clear" w:color="auto" w:fill="auto"/>
          </w:tcPr>
          <w:p w14:paraId="393A1128" w14:textId="12A6FD42" w:rsidR="00DD1C47" w:rsidRPr="00A01631" w:rsidRDefault="00653DA9" w:rsidP="003F57BD">
            <w:pPr>
              <w:rPr>
                <w:rFonts w:cs="Arial"/>
                <w:i/>
                <w:sz w:val="20"/>
                <w:szCs w:val="20"/>
              </w:rPr>
            </w:pPr>
            <w:r>
              <w:rPr>
                <w:rFonts w:cs="Arial"/>
                <w:i/>
                <w:sz w:val="20"/>
                <w:szCs w:val="20"/>
              </w:rPr>
              <w:t>F109</w:t>
            </w:r>
          </w:p>
        </w:tc>
        <w:tc>
          <w:tcPr>
            <w:tcW w:w="1420" w:type="dxa"/>
            <w:shd w:val="clear" w:color="auto" w:fill="auto"/>
          </w:tcPr>
          <w:p w14:paraId="393A1129" w14:textId="7B809030" w:rsidR="00DD1C47" w:rsidRPr="00A01631" w:rsidRDefault="00653DA9" w:rsidP="003F57BD">
            <w:pPr>
              <w:rPr>
                <w:rFonts w:cs="Arial"/>
                <w:i/>
                <w:sz w:val="20"/>
                <w:szCs w:val="20"/>
              </w:rPr>
            </w:pPr>
            <w:r>
              <w:rPr>
                <w:rFonts w:cs="Arial"/>
                <w:sz w:val="20"/>
                <w:szCs w:val="20"/>
              </w:rPr>
              <w:t>ROB/NC</w:t>
            </w:r>
          </w:p>
        </w:tc>
        <w:tc>
          <w:tcPr>
            <w:tcW w:w="1620" w:type="dxa"/>
            <w:shd w:val="clear" w:color="auto" w:fill="auto"/>
          </w:tcPr>
          <w:p w14:paraId="393A112A" w14:textId="23B7B1AE" w:rsidR="00DD1C47" w:rsidRPr="00A01631" w:rsidRDefault="00653DA9" w:rsidP="003F57BD">
            <w:pPr>
              <w:rPr>
                <w:rFonts w:cs="Arial"/>
                <w:i/>
                <w:sz w:val="20"/>
                <w:szCs w:val="20"/>
              </w:rPr>
            </w:pPr>
            <w:r>
              <w:rPr>
                <w:rFonts w:cs="Arial"/>
                <w:i/>
                <w:sz w:val="20"/>
                <w:szCs w:val="20"/>
              </w:rPr>
              <w:t>Industry Practice</w:t>
            </w:r>
          </w:p>
        </w:tc>
        <w:tc>
          <w:tcPr>
            <w:tcW w:w="1440" w:type="dxa"/>
            <w:shd w:val="clear" w:color="auto" w:fill="auto"/>
          </w:tcPr>
          <w:p w14:paraId="393A112B" w14:textId="65996929" w:rsidR="00DD1C47" w:rsidRPr="00A01631" w:rsidRDefault="00653DA9" w:rsidP="003F57BD">
            <w:pPr>
              <w:rPr>
                <w:rFonts w:cs="Arial"/>
                <w:i/>
                <w:sz w:val="20"/>
                <w:szCs w:val="20"/>
              </w:rPr>
            </w:pPr>
            <w:r>
              <w:rPr>
                <w:rFonts w:cs="Arial"/>
                <w:i/>
                <w:sz w:val="20"/>
                <w:szCs w:val="20"/>
              </w:rPr>
              <w:t>$11537</w:t>
            </w:r>
          </w:p>
        </w:tc>
        <w:tc>
          <w:tcPr>
            <w:tcW w:w="1341" w:type="dxa"/>
            <w:shd w:val="clear" w:color="auto" w:fill="auto"/>
          </w:tcPr>
          <w:p w14:paraId="393A112C" w14:textId="49643BEF" w:rsidR="00DD1C47" w:rsidRPr="00A01631" w:rsidRDefault="00653DA9" w:rsidP="003F57BD">
            <w:pPr>
              <w:rPr>
                <w:rFonts w:cs="Arial"/>
                <w:i/>
                <w:sz w:val="20"/>
                <w:szCs w:val="20"/>
              </w:rPr>
            </w:pPr>
            <w:r>
              <w:rPr>
                <w:rFonts w:cs="Arial"/>
                <w:i/>
                <w:sz w:val="20"/>
                <w:szCs w:val="20"/>
              </w:rPr>
              <w:t>N/A</w:t>
            </w:r>
          </w:p>
        </w:tc>
        <w:tc>
          <w:tcPr>
            <w:tcW w:w="1513" w:type="dxa"/>
            <w:shd w:val="clear" w:color="auto" w:fill="auto"/>
          </w:tcPr>
          <w:p w14:paraId="393A112D" w14:textId="255C2B33" w:rsidR="00DD1C47" w:rsidRPr="00A01631" w:rsidRDefault="00653DA9" w:rsidP="003F57BD">
            <w:pPr>
              <w:rPr>
                <w:rFonts w:cs="Arial"/>
                <w:i/>
                <w:sz w:val="20"/>
                <w:szCs w:val="20"/>
              </w:rPr>
            </w:pPr>
            <w:r>
              <w:rPr>
                <w:rFonts w:cs="Arial"/>
                <w:i/>
                <w:sz w:val="20"/>
                <w:szCs w:val="20"/>
              </w:rPr>
              <w:t>N/A</w:t>
            </w:r>
          </w:p>
        </w:tc>
        <w:tc>
          <w:tcPr>
            <w:tcW w:w="1214" w:type="dxa"/>
            <w:shd w:val="clear" w:color="auto" w:fill="auto"/>
          </w:tcPr>
          <w:p w14:paraId="393A112E" w14:textId="5BF2022B" w:rsidR="00DD1C47" w:rsidRPr="00A01631" w:rsidRDefault="00653DA9" w:rsidP="003F57BD">
            <w:pPr>
              <w:rPr>
                <w:rFonts w:cs="Arial"/>
                <w:i/>
                <w:sz w:val="20"/>
                <w:szCs w:val="20"/>
              </w:rPr>
            </w:pPr>
            <w:r>
              <w:rPr>
                <w:rFonts w:cs="Arial"/>
                <w:i/>
                <w:sz w:val="20"/>
                <w:szCs w:val="20"/>
              </w:rPr>
              <w:t>$11537</w:t>
            </w:r>
          </w:p>
        </w:tc>
      </w:tr>
    </w:tbl>
    <w:p w14:paraId="393A1138" w14:textId="77777777" w:rsidR="00DD1C47" w:rsidRPr="00DD1C47" w:rsidRDefault="00DD1C47" w:rsidP="00DD1C47">
      <w:pPr>
        <w:rPr>
          <w:rFonts w:cs="Arial"/>
          <w:i/>
          <w:sz w:val="20"/>
          <w:szCs w:val="20"/>
        </w:rPr>
      </w:pPr>
      <w:r w:rsidRPr="00DD1C47">
        <w:rPr>
          <w:rFonts w:cs="Arial"/>
          <w:i/>
          <w:sz w:val="20"/>
          <w:szCs w:val="20"/>
        </w:rPr>
        <w:t>All costs</w:t>
      </w:r>
      <w:r w:rsidR="00A24434">
        <w:rPr>
          <w:rFonts w:cs="Arial"/>
          <w:i/>
          <w:sz w:val="20"/>
          <w:szCs w:val="20"/>
        </w:rPr>
        <w:t xml:space="preserve"> are noted as $ per measure unit</w:t>
      </w:r>
    </w:p>
    <w:p w14:paraId="393A1139" w14:textId="77777777" w:rsidR="00DD1C47" w:rsidRDefault="00DD1C47" w:rsidP="00DD1C47">
      <w:pPr>
        <w:rPr>
          <w:i/>
        </w:rPr>
      </w:pPr>
    </w:p>
    <w:p w14:paraId="62EEC616" w14:textId="5A6980D3" w:rsidR="006E3097" w:rsidRPr="006E3097" w:rsidRDefault="006E3097" w:rsidP="006E3097">
      <w:pPr>
        <w:rPr>
          <w:rFonts w:cs="Arial"/>
          <w:szCs w:val="22"/>
        </w:rPr>
      </w:pPr>
      <w:r w:rsidRPr="006E3097">
        <w:rPr>
          <w:rFonts w:cs="Arial"/>
          <w:szCs w:val="22"/>
        </w:rPr>
        <w:t>The Measure costs include only the equipment, as explained in Section 4.1. The estimated equipment cost is based on recent list cost data and applying an industry-standard 50% discount to the manufacturer published list prices (see Appendix B)</w:t>
      </w:r>
      <w:r w:rsidRPr="006E3097">
        <w:rPr>
          <w:rFonts w:cs="Arial"/>
          <w:szCs w:val="22"/>
          <w:vertAlign w:val="superscript"/>
        </w:rPr>
        <w:endnoteReference w:id="7"/>
      </w:r>
      <w:r w:rsidRPr="006E3097">
        <w:rPr>
          <w:rFonts w:cs="Arial"/>
          <w:szCs w:val="22"/>
        </w:rPr>
        <w:t>.</w:t>
      </w:r>
      <w:r w:rsidRPr="006E3097">
        <w:rPr>
          <w:rFonts w:cs="Arial"/>
          <w:szCs w:val="22"/>
          <w:highlight w:val="lightGray"/>
          <w:vertAlign w:val="superscript"/>
        </w:rPr>
        <w:t xml:space="preserve"> </w:t>
      </w:r>
    </w:p>
    <w:p w14:paraId="393A113A" w14:textId="77777777" w:rsidR="00DD1C47" w:rsidRPr="00DD1C47" w:rsidRDefault="00DD1C47" w:rsidP="00DD1C47">
      <w:pPr>
        <w:rPr>
          <w:rFonts w:cs="Arial"/>
          <w:b/>
          <w:i/>
          <w:sz w:val="20"/>
          <w:szCs w:val="20"/>
        </w:rPr>
      </w:pPr>
    </w:p>
    <w:p w14:paraId="393A113B" w14:textId="77777777" w:rsidR="00DD1C47" w:rsidRPr="00DD1C47" w:rsidRDefault="00DD1C47" w:rsidP="00F55847">
      <w:pPr>
        <w:rPr>
          <w:rFonts w:cs="Arial"/>
          <w:sz w:val="20"/>
          <w:szCs w:val="20"/>
        </w:rPr>
      </w:pPr>
    </w:p>
    <w:p w14:paraId="393A113C" w14:textId="77777777" w:rsidR="0030550A" w:rsidRDefault="0030550A" w:rsidP="002E0043">
      <w:pPr>
        <w:pStyle w:val="Heading2"/>
        <w:keepNext w:val="0"/>
      </w:pPr>
      <w:bookmarkStart w:id="149" w:name="_Toc304800220"/>
      <w:bookmarkStart w:id="150" w:name="_Toc324318374"/>
      <w:bookmarkStart w:id="151" w:name="_Toc324340503"/>
      <w:bookmarkStart w:id="152" w:name="_Toc386717913"/>
      <w:r>
        <w:t>4.3 Incremental &amp; Full Measure Costs</w:t>
      </w:r>
      <w:bookmarkEnd w:id="149"/>
      <w:bookmarkEnd w:id="150"/>
      <w:bookmarkEnd w:id="151"/>
      <w:bookmarkEnd w:id="152"/>
    </w:p>
    <w:p w14:paraId="7239CDCB" w14:textId="77777777" w:rsidR="006E3097" w:rsidRDefault="006E3097" w:rsidP="006E3097"/>
    <w:p w14:paraId="2E98D045" w14:textId="377AB3B8" w:rsidR="006E3097" w:rsidRPr="006E3097" w:rsidRDefault="006E3097" w:rsidP="006E3097">
      <w:r>
        <w:t>Incremental costs are used in this analysis.</w:t>
      </w:r>
    </w:p>
    <w:p w14:paraId="393A115B" w14:textId="4BB423DD" w:rsidR="001E4C31" w:rsidRPr="001E4C31" w:rsidRDefault="00E564BA" w:rsidP="001E4C31">
      <w:pPr>
        <w:pStyle w:val="Heading1"/>
        <w:rPr>
          <w:i/>
        </w:rPr>
      </w:pPr>
      <w:bookmarkStart w:id="153" w:name="_Toc324318375"/>
      <w:bookmarkStart w:id="154" w:name="_Toc324340504"/>
      <w:bookmarkStart w:id="155" w:name="_Toc386717914"/>
      <w:r>
        <w:rPr>
          <w:i/>
        </w:rPr>
        <w:lastRenderedPageBreak/>
        <w:t>4.3.1 Full</w:t>
      </w:r>
      <w:r w:rsidR="003F57BD" w:rsidRPr="003F57BD">
        <w:rPr>
          <w:i/>
        </w:rPr>
        <w:t xml:space="preserve"> Measure Cost</w:t>
      </w:r>
      <w:bookmarkEnd w:id="153"/>
      <w:bookmarkEnd w:id="154"/>
      <w:bookmarkEnd w:id="155"/>
    </w:p>
    <w:p w14:paraId="393A115C" w14:textId="10AF7860" w:rsidR="003F57BD" w:rsidRPr="003F57BD" w:rsidRDefault="00E564BA" w:rsidP="003F57BD">
      <w:pPr>
        <w:rPr>
          <w:rFonts w:cs="Arial"/>
          <w:sz w:val="20"/>
          <w:szCs w:val="20"/>
        </w:rPr>
      </w:pPr>
      <w:r>
        <w:rPr>
          <w:rFonts w:cs="Arial"/>
          <w:sz w:val="20"/>
          <w:szCs w:val="20"/>
        </w:rPr>
        <w:t>Full</w:t>
      </w:r>
      <w:r w:rsidR="003F57BD" w:rsidRPr="003F57BD">
        <w:rPr>
          <w:rFonts w:cs="Arial"/>
          <w:sz w:val="20"/>
          <w:szCs w:val="20"/>
        </w:rPr>
        <w:t xml:space="preserve"> Measure Cost is the cost to install an energy efficient measure per the </w:t>
      </w:r>
      <w:r w:rsidR="00133C60">
        <w:rPr>
          <w:rFonts w:cs="Arial"/>
          <w:sz w:val="20"/>
          <w:szCs w:val="20"/>
        </w:rPr>
        <w:t xml:space="preserve">CPUC calculators. </w:t>
      </w:r>
      <w:r w:rsidR="003F57BD" w:rsidRPr="003F57BD">
        <w:rPr>
          <w:rFonts w:cs="Arial"/>
          <w:sz w:val="20"/>
          <w:szCs w:val="20"/>
        </w:rPr>
        <w:t xml:space="preserve">This definition implies </w:t>
      </w:r>
      <w:r w:rsidR="00133C60">
        <w:rPr>
          <w:rFonts w:cs="Arial"/>
          <w:sz w:val="20"/>
          <w:szCs w:val="20"/>
        </w:rPr>
        <w:t>a</w:t>
      </w:r>
      <w:r w:rsidR="00133C60" w:rsidRPr="003F57BD">
        <w:rPr>
          <w:rFonts w:cs="Arial"/>
          <w:sz w:val="20"/>
          <w:szCs w:val="20"/>
        </w:rPr>
        <w:t xml:space="preserve"> </w:t>
      </w:r>
      <w:r w:rsidR="003F57BD" w:rsidRPr="003F57BD">
        <w:rPr>
          <w:rFonts w:cs="Arial"/>
          <w:sz w:val="20"/>
          <w:szCs w:val="20"/>
        </w:rPr>
        <w:t xml:space="preserve">different meaning depending on the </w:t>
      </w:r>
      <w:r w:rsidR="003541A6">
        <w:rPr>
          <w:rFonts w:cs="Arial"/>
          <w:sz w:val="20"/>
          <w:szCs w:val="20"/>
        </w:rPr>
        <w:t>Measure Application</w:t>
      </w:r>
      <w:r w:rsidR="003F57BD" w:rsidRPr="003F57BD">
        <w:rPr>
          <w:rFonts w:cs="Arial"/>
          <w:sz w:val="20"/>
          <w:szCs w:val="20"/>
        </w:rPr>
        <w:t xml:space="preserve"> type.</w:t>
      </w:r>
      <w:r w:rsidR="00437BE1">
        <w:rPr>
          <w:rFonts w:cs="Arial"/>
          <w:sz w:val="20"/>
          <w:szCs w:val="20"/>
        </w:rPr>
        <w:t xml:space="preserve"> </w:t>
      </w:r>
    </w:p>
    <w:p w14:paraId="393A115D" w14:textId="77777777" w:rsidR="00F32479" w:rsidRDefault="00F32479" w:rsidP="00F32479">
      <w:pPr>
        <w:rPr>
          <w:rFonts w:cs="Arial"/>
          <w:sz w:val="20"/>
          <w:szCs w:val="20"/>
          <w:highlight w:val="yellow"/>
        </w:rPr>
      </w:pPr>
    </w:p>
    <w:p w14:paraId="393A115E" w14:textId="74F54DFD" w:rsidR="00F32479" w:rsidRPr="00EB7F72" w:rsidRDefault="00F32479" w:rsidP="00F32479">
      <w:pPr>
        <w:rPr>
          <w:rFonts w:cs="Arial"/>
          <w:sz w:val="20"/>
          <w:szCs w:val="20"/>
          <w:highlight w:val="yellow"/>
        </w:rPr>
      </w:pPr>
      <w:r w:rsidRPr="00653DA9">
        <w:rPr>
          <w:rFonts w:cs="Arial"/>
          <w:sz w:val="20"/>
          <w:szCs w:val="20"/>
        </w:rPr>
        <w:t xml:space="preserve">This </w:t>
      </w:r>
      <w:r w:rsidR="003541A6" w:rsidRPr="00653DA9">
        <w:rPr>
          <w:rFonts w:cs="Arial"/>
          <w:sz w:val="20"/>
          <w:szCs w:val="20"/>
        </w:rPr>
        <w:t>Measure Application Type</w:t>
      </w:r>
      <w:r w:rsidR="00653DA9">
        <w:rPr>
          <w:rFonts w:cs="Arial"/>
          <w:sz w:val="20"/>
          <w:szCs w:val="20"/>
        </w:rPr>
        <w:t>s  are</w:t>
      </w:r>
      <w:r w:rsidRPr="00653DA9">
        <w:rPr>
          <w:rFonts w:cs="Arial"/>
          <w:sz w:val="20"/>
          <w:szCs w:val="20"/>
        </w:rPr>
        <w:t xml:space="preserve">: </w:t>
      </w:r>
      <w:r w:rsidR="00ED7D3D" w:rsidRPr="00653DA9">
        <w:rPr>
          <w:rFonts w:cs="Arial"/>
          <w:b/>
          <w:sz w:val="20"/>
          <w:szCs w:val="20"/>
        </w:rPr>
        <w:t>NC</w:t>
      </w:r>
      <w:r w:rsidRPr="00653DA9">
        <w:rPr>
          <w:rFonts w:cs="Arial"/>
          <w:sz w:val="20"/>
          <w:szCs w:val="20"/>
        </w:rPr>
        <w:t xml:space="preserve"> or </w:t>
      </w:r>
      <w:r w:rsidRPr="00653DA9">
        <w:rPr>
          <w:rFonts w:cs="Arial"/>
          <w:b/>
          <w:sz w:val="20"/>
          <w:szCs w:val="20"/>
        </w:rPr>
        <w:t>ROB</w:t>
      </w:r>
      <w:r w:rsidRPr="00653DA9">
        <w:rPr>
          <w:rFonts w:cs="Arial"/>
          <w:sz w:val="20"/>
          <w:szCs w:val="20"/>
        </w:rPr>
        <w:t xml:space="preserve">, </w:t>
      </w:r>
      <w:r w:rsidR="00E564BA" w:rsidRPr="00653DA9">
        <w:rPr>
          <w:rFonts w:cs="Arial"/>
          <w:sz w:val="20"/>
          <w:szCs w:val="20"/>
        </w:rPr>
        <w:t>so the Full Measure Cost (F</w:t>
      </w:r>
      <w:r w:rsidRPr="00653DA9">
        <w:rPr>
          <w:rFonts w:cs="Arial"/>
          <w:sz w:val="20"/>
          <w:szCs w:val="20"/>
        </w:rPr>
        <w:t>MC) is represented by the equation below</w:t>
      </w:r>
      <w:r w:rsidR="00653DA9">
        <w:rPr>
          <w:rFonts w:cs="Arial"/>
          <w:sz w:val="20"/>
          <w:szCs w:val="20"/>
        </w:rPr>
        <w:t>:</w:t>
      </w:r>
    </w:p>
    <w:p w14:paraId="393A115F" w14:textId="77777777" w:rsidR="00F32479" w:rsidRPr="003F57BD" w:rsidRDefault="00F32479" w:rsidP="00F32479">
      <w:pPr>
        <w:rPr>
          <w:rFonts w:cs="Arial"/>
          <w:sz w:val="20"/>
          <w:szCs w:val="20"/>
        </w:rPr>
      </w:pPr>
    </w:p>
    <w:p w14:paraId="393A1160" w14:textId="77777777" w:rsidR="00F32479" w:rsidRPr="003F57BD" w:rsidRDefault="00F32479" w:rsidP="00F32479">
      <w:pPr>
        <w:rPr>
          <w:rFonts w:cs="Arial"/>
          <w:sz w:val="20"/>
          <w:szCs w:val="20"/>
        </w:rPr>
      </w:pPr>
    </w:p>
    <w:p w14:paraId="393A1161" w14:textId="48F9B76C" w:rsidR="00F32479" w:rsidRPr="00653DA9" w:rsidRDefault="00E564BA" w:rsidP="00F32479">
      <w:pPr>
        <w:ind w:firstLine="720"/>
        <w:rPr>
          <w:rFonts w:cs="Arial"/>
          <w:sz w:val="20"/>
          <w:szCs w:val="20"/>
        </w:rPr>
      </w:pPr>
      <w:r w:rsidRPr="00653DA9">
        <w:rPr>
          <w:rFonts w:cs="Arial"/>
          <w:sz w:val="20"/>
          <w:szCs w:val="20"/>
        </w:rPr>
        <w:t>F</w:t>
      </w:r>
      <w:r w:rsidR="00F32479" w:rsidRPr="00653DA9">
        <w:rPr>
          <w:rFonts w:cs="Arial"/>
          <w:sz w:val="20"/>
          <w:szCs w:val="20"/>
        </w:rPr>
        <w:t>MC = (Measure Equipment Cost + Measure Labor Cost) –</w:t>
      </w:r>
    </w:p>
    <w:p w14:paraId="393A1162" w14:textId="77777777" w:rsidR="00F32479" w:rsidRPr="00653DA9" w:rsidRDefault="00437BE1" w:rsidP="00F32479">
      <w:pPr>
        <w:ind w:left="720" w:firstLine="720"/>
        <w:rPr>
          <w:rFonts w:cs="Arial"/>
          <w:sz w:val="20"/>
          <w:szCs w:val="20"/>
        </w:rPr>
      </w:pPr>
      <w:r w:rsidRPr="00653DA9">
        <w:rPr>
          <w:rFonts w:cs="Arial"/>
          <w:sz w:val="20"/>
          <w:szCs w:val="20"/>
        </w:rPr>
        <w:t xml:space="preserve"> </w:t>
      </w:r>
      <w:r w:rsidR="00F32479" w:rsidRPr="00653DA9">
        <w:rPr>
          <w:rFonts w:cs="Arial"/>
          <w:sz w:val="20"/>
          <w:szCs w:val="20"/>
        </w:rPr>
        <w:t xml:space="preserve">  (Base Case Equipment Cost + Base Case Labor Cost)</w:t>
      </w:r>
    </w:p>
    <w:p w14:paraId="393A1163" w14:textId="77777777" w:rsidR="00F32479" w:rsidRPr="00653DA9" w:rsidRDefault="00F32479" w:rsidP="00F32479">
      <w:pPr>
        <w:rPr>
          <w:rFonts w:cs="Arial"/>
          <w:b/>
          <w:sz w:val="20"/>
          <w:szCs w:val="20"/>
        </w:rPr>
      </w:pPr>
    </w:p>
    <w:p w14:paraId="393A1164" w14:textId="77777777" w:rsidR="00F32479" w:rsidRPr="00653DA9" w:rsidRDefault="00F32479" w:rsidP="00F32479">
      <w:pPr>
        <w:ind w:left="720" w:right="720"/>
        <w:rPr>
          <w:rFonts w:cs="Arial"/>
          <w:sz w:val="20"/>
          <w:szCs w:val="20"/>
        </w:rPr>
      </w:pPr>
      <w:r w:rsidRPr="00653DA9">
        <w:rPr>
          <w:rFonts w:cs="Arial"/>
          <w:sz w:val="20"/>
          <w:szCs w:val="20"/>
        </w:rPr>
        <w:t>*Note: We assume that, unless stated otherwise, the measure case labor and base case labor are assumed to be the same value reducing the equation to the following:</w:t>
      </w:r>
    </w:p>
    <w:p w14:paraId="393A1165" w14:textId="77777777" w:rsidR="00F32479" w:rsidRPr="00653DA9" w:rsidRDefault="00F32479" w:rsidP="00F32479">
      <w:pPr>
        <w:ind w:left="720" w:right="720"/>
        <w:rPr>
          <w:rFonts w:cs="Arial"/>
          <w:sz w:val="20"/>
          <w:szCs w:val="20"/>
        </w:rPr>
      </w:pPr>
    </w:p>
    <w:p w14:paraId="393A1166" w14:textId="77932240" w:rsidR="00F32479" w:rsidRPr="00653DA9" w:rsidRDefault="00E564BA" w:rsidP="00F32479">
      <w:pPr>
        <w:ind w:firstLine="720"/>
        <w:rPr>
          <w:rFonts w:cs="Arial"/>
          <w:i/>
          <w:sz w:val="20"/>
          <w:szCs w:val="20"/>
        </w:rPr>
      </w:pPr>
      <w:r w:rsidRPr="00653DA9">
        <w:rPr>
          <w:rFonts w:cs="Arial"/>
          <w:sz w:val="20"/>
          <w:szCs w:val="20"/>
        </w:rPr>
        <w:t>F</w:t>
      </w:r>
      <w:r w:rsidR="00F32479" w:rsidRPr="00653DA9">
        <w:rPr>
          <w:rFonts w:cs="Arial"/>
          <w:sz w:val="20"/>
          <w:szCs w:val="20"/>
        </w:rPr>
        <w:t>MC = Measure Equipment Cost – Base Case Equipment</w:t>
      </w:r>
      <w:r w:rsidR="00F32479" w:rsidRPr="00653DA9">
        <w:rPr>
          <w:rFonts w:cs="Arial"/>
          <w:i/>
          <w:sz w:val="20"/>
          <w:szCs w:val="20"/>
        </w:rPr>
        <w:t xml:space="preserve"> Cost</w:t>
      </w:r>
    </w:p>
    <w:p w14:paraId="393A1167" w14:textId="77777777" w:rsidR="00F32479" w:rsidRPr="00653DA9" w:rsidRDefault="00F32479" w:rsidP="00F32479">
      <w:pPr>
        <w:ind w:firstLine="720"/>
        <w:rPr>
          <w:rFonts w:cs="Arial"/>
          <w:i/>
          <w:sz w:val="20"/>
          <w:szCs w:val="20"/>
        </w:rPr>
      </w:pPr>
    </w:p>
    <w:p w14:paraId="393A1168" w14:textId="487917FE" w:rsidR="00F32479" w:rsidRPr="00653DA9" w:rsidRDefault="00E564BA" w:rsidP="00F32479">
      <w:pPr>
        <w:ind w:firstLine="720"/>
        <w:rPr>
          <w:rFonts w:cs="Arial"/>
          <w:i/>
          <w:sz w:val="20"/>
          <w:szCs w:val="20"/>
        </w:rPr>
      </w:pPr>
      <w:r w:rsidRPr="00653DA9">
        <w:rPr>
          <w:rFonts w:cs="Arial"/>
          <w:i/>
          <w:sz w:val="20"/>
          <w:szCs w:val="20"/>
        </w:rPr>
        <w:t>F</w:t>
      </w:r>
      <w:r w:rsidR="00F32479" w:rsidRPr="00653DA9">
        <w:rPr>
          <w:rFonts w:cs="Arial"/>
          <w:i/>
          <w:sz w:val="20"/>
          <w:szCs w:val="20"/>
        </w:rPr>
        <w:t xml:space="preserve">MC = $  </w:t>
      </w:r>
      <w:r w:rsidR="00653DA9">
        <w:rPr>
          <w:rFonts w:cs="Arial"/>
          <w:i/>
          <w:sz w:val="20"/>
          <w:szCs w:val="20"/>
        </w:rPr>
        <w:t>7594 per (unit) - $ 5463  per (unit) = $</w:t>
      </w:r>
      <w:r w:rsidR="00F32479" w:rsidRPr="00653DA9">
        <w:rPr>
          <w:rFonts w:cs="Arial"/>
          <w:i/>
          <w:sz w:val="20"/>
          <w:szCs w:val="20"/>
        </w:rPr>
        <w:t xml:space="preserve"> </w:t>
      </w:r>
      <w:r w:rsidR="00653DA9">
        <w:rPr>
          <w:rFonts w:cs="Arial"/>
          <w:i/>
          <w:sz w:val="20"/>
          <w:szCs w:val="20"/>
        </w:rPr>
        <w:t xml:space="preserve">2132 </w:t>
      </w:r>
      <w:r w:rsidR="00F32479" w:rsidRPr="00653DA9">
        <w:rPr>
          <w:rFonts w:cs="Arial"/>
          <w:i/>
          <w:sz w:val="20"/>
          <w:szCs w:val="20"/>
        </w:rPr>
        <w:t>per unit</w:t>
      </w:r>
      <w:r w:rsidR="00653DA9">
        <w:rPr>
          <w:rFonts w:cs="Arial"/>
          <w:i/>
          <w:sz w:val="20"/>
          <w:szCs w:val="20"/>
        </w:rPr>
        <w:t xml:space="preserve"> for Electric Steam Cookers  F108</w:t>
      </w:r>
    </w:p>
    <w:p w14:paraId="393A1169" w14:textId="77777777" w:rsidR="00F32479" w:rsidRPr="00653DA9" w:rsidRDefault="00F32479" w:rsidP="003F57BD">
      <w:pPr>
        <w:rPr>
          <w:rFonts w:cs="Arial"/>
          <w:b/>
          <w:sz w:val="20"/>
          <w:szCs w:val="20"/>
        </w:rPr>
      </w:pPr>
    </w:p>
    <w:p w14:paraId="393A116B" w14:textId="7296E2AC" w:rsidR="00F32479" w:rsidRDefault="00F32479" w:rsidP="00653DA9">
      <w:pPr>
        <w:jc w:val="center"/>
        <w:rPr>
          <w:rFonts w:cs="Arial"/>
          <w:b/>
          <w:sz w:val="20"/>
          <w:szCs w:val="20"/>
        </w:rPr>
      </w:pPr>
      <w:r w:rsidRPr="00653DA9">
        <w:rPr>
          <w:rFonts w:cs="Arial"/>
          <w:b/>
          <w:sz w:val="20"/>
          <w:szCs w:val="20"/>
        </w:rPr>
        <w:t>OR</w:t>
      </w:r>
    </w:p>
    <w:p w14:paraId="7D32DD52" w14:textId="71C99E9C" w:rsidR="00653DA9" w:rsidRPr="00653DA9" w:rsidRDefault="00653DA9" w:rsidP="00653DA9">
      <w:pPr>
        <w:ind w:firstLine="720"/>
        <w:rPr>
          <w:rFonts w:cs="Arial"/>
          <w:i/>
          <w:sz w:val="20"/>
          <w:szCs w:val="20"/>
        </w:rPr>
      </w:pPr>
      <w:r w:rsidRPr="00653DA9">
        <w:rPr>
          <w:rFonts w:cs="Arial"/>
          <w:i/>
          <w:sz w:val="20"/>
          <w:szCs w:val="20"/>
        </w:rPr>
        <w:t xml:space="preserve">FMC = $  </w:t>
      </w:r>
      <w:r>
        <w:rPr>
          <w:rFonts w:cs="Arial"/>
          <w:i/>
          <w:sz w:val="20"/>
          <w:szCs w:val="20"/>
        </w:rPr>
        <w:t xml:space="preserve">11537per (unit) - $ 8636  per (unit) = $2901 </w:t>
      </w:r>
      <w:r w:rsidRPr="00653DA9">
        <w:rPr>
          <w:rFonts w:cs="Arial"/>
          <w:i/>
          <w:sz w:val="20"/>
          <w:szCs w:val="20"/>
        </w:rPr>
        <w:t>per unit</w:t>
      </w:r>
      <w:r>
        <w:rPr>
          <w:rFonts w:cs="Arial"/>
          <w:i/>
          <w:sz w:val="20"/>
          <w:szCs w:val="20"/>
        </w:rPr>
        <w:t xml:space="preserve"> for Gas Steam Cookers  F109</w:t>
      </w:r>
    </w:p>
    <w:p w14:paraId="306C25BB" w14:textId="77777777" w:rsidR="00653DA9" w:rsidRPr="003F57BD" w:rsidRDefault="00653DA9" w:rsidP="00653DA9">
      <w:pPr>
        <w:jc w:val="center"/>
        <w:rPr>
          <w:rFonts w:cs="Arial"/>
          <w:sz w:val="20"/>
          <w:szCs w:val="20"/>
        </w:rPr>
      </w:pPr>
    </w:p>
    <w:p w14:paraId="393A117A" w14:textId="77777777" w:rsidR="003F57BD" w:rsidRPr="003F57BD" w:rsidRDefault="003F57BD" w:rsidP="003F57BD">
      <w:pPr>
        <w:rPr>
          <w:rFonts w:cs="Arial"/>
          <w:sz w:val="20"/>
          <w:szCs w:val="20"/>
        </w:rPr>
      </w:pPr>
    </w:p>
    <w:p w14:paraId="393A117B" w14:textId="77777777" w:rsidR="003F57BD" w:rsidRPr="003F57BD" w:rsidRDefault="003F57BD" w:rsidP="003F57BD">
      <w:pPr>
        <w:rPr>
          <w:rFonts w:cs="Arial"/>
          <w:i/>
          <w:szCs w:val="22"/>
        </w:rPr>
      </w:pPr>
      <w:r w:rsidRPr="003F57BD">
        <w:rPr>
          <w:rFonts w:cs="Arial"/>
          <w:sz w:val="20"/>
          <w:szCs w:val="20"/>
        </w:rPr>
        <w:t>*Note: Various complicated price fluctuations are not addressed in these equations, such as future costs due to inflation in labor, future costs due to deflation in material cost, and other variables that cannot be accurately described at this time.</w:t>
      </w:r>
    </w:p>
    <w:p w14:paraId="393A117C" w14:textId="77777777" w:rsidR="003F57BD" w:rsidRPr="009B1863" w:rsidRDefault="003F57BD" w:rsidP="00663A00">
      <w:pPr>
        <w:rPr>
          <w:i/>
          <w:sz w:val="20"/>
          <w:szCs w:val="20"/>
        </w:rPr>
      </w:pPr>
    </w:p>
    <w:p w14:paraId="393A117D" w14:textId="77777777" w:rsidR="00A47BFE" w:rsidRDefault="001E4C31" w:rsidP="001E4C31">
      <w:pPr>
        <w:pStyle w:val="Heading1"/>
        <w:rPr>
          <w:i/>
        </w:rPr>
      </w:pPr>
      <w:bookmarkStart w:id="156" w:name="_Toc324318376"/>
      <w:bookmarkStart w:id="157" w:name="_Toc324340505"/>
      <w:bookmarkStart w:id="158" w:name="_Toc386717915"/>
      <w:bookmarkStart w:id="159" w:name="_Toc304800221"/>
      <w:r>
        <w:rPr>
          <w:i/>
        </w:rPr>
        <w:t xml:space="preserve">4.3.2 </w:t>
      </w:r>
      <w:r w:rsidR="00A47BFE" w:rsidRPr="00A47BFE">
        <w:rPr>
          <w:i/>
        </w:rPr>
        <w:t>Incremental Measure Costs</w:t>
      </w:r>
      <w:bookmarkEnd w:id="156"/>
      <w:bookmarkEnd w:id="157"/>
      <w:bookmarkEnd w:id="158"/>
    </w:p>
    <w:p w14:paraId="393A117E" w14:textId="77777777" w:rsidR="00ED3B31" w:rsidRPr="00ED3B31" w:rsidRDefault="00ED3B31" w:rsidP="00ED3B31">
      <w:pPr>
        <w:rPr>
          <w:rFonts w:cs="Arial"/>
          <w:sz w:val="20"/>
          <w:szCs w:val="20"/>
        </w:rPr>
      </w:pPr>
      <w:r w:rsidRPr="00ED3B31">
        <w:rPr>
          <w:rFonts w:cs="Arial"/>
          <w:sz w:val="20"/>
          <w:szCs w:val="20"/>
        </w:rPr>
        <w:t>Incremental Measure Cost is the premium cost to install an energy efficient measure over a standard efficiency measure or code baseline measure.</w:t>
      </w:r>
      <w:r w:rsidR="00437BE1">
        <w:rPr>
          <w:rFonts w:cs="Arial"/>
          <w:sz w:val="20"/>
          <w:szCs w:val="20"/>
        </w:rPr>
        <w:t xml:space="preserve"> </w:t>
      </w:r>
      <w:r w:rsidRPr="00ED3B31">
        <w:rPr>
          <w:rFonts w:cs="Arial"/>
          <w:sz w:val="20"/>
          <w:szCs w:val="20"/>
        </w:rPr>
        <w:t>While IMC</w:t>
      </w:r>
      <w:r w:rsidR="00192B77">
        <w:rPr>
          <w:rFonts w:cs="Arial"/>
          <w:sz w:val="20"/>
          <w:szCs w:val="20"/>
        </w:rPr>
        <w:t xml:space="preserve"> has a straight</w:t>
      </w:r>
      <w:r w:rsidRPr="00ED3B31">
        <w:rPr>
          <w:rFonts w:cs="Arial"/>
          <w:sz w:val="20"/>
          <w:szCs w:val="20"/>
        </w:rPr>
        <w:t xml:space="preserve">forward definition depending on the </w:t>
      </w:r>
      <w:r w:rsidR="00E4302B">
        <w:rPr>
          <w:rFonts w:cs="Arial"/>
          <w:sz w:val="20"/>
          <w:szCs w:val="20"/>
        </w:rPr>
        <w:t>Measure Application</w:t>
      </w:r>
      <w:r w:rsidRPr="00ED3B31">
        <w:rPr>
          <w:rFonts w:cs="Arial"/>
          <w:sz w:val="20"/>
          <w:szCs w:val="20"/>
        </w:rPr>
        <w:t xml:space="preserve"> type, the equation does vary.</w:t>
      </w:r>
      <w:r w:rsidR="00437BE1">
        <w:rPr>
          <w:rFonts w:cs="Arial"/>
          <w:sz w:val="20"/>
          <w:szCs w:val="20"/>
        </w:rPr>
        <w:t xml:space="preserve"> </w:t>
      </w:r>
    </w:p>
    <w:p w14:paraId="393A117F" w14:textId="77777777" w:rsidR="00ED3B31" w:rsidRDefault="00ED3B31" w:rsidP="00ED3B31">
      <w:pPr>
        <w:rPr>
          <w:rFonts w:cs="Arial"/>
          <w:szCs w:val="22"/>
        </w:rPr>
      </w:pPr>
    </w:p>
    <w:p w14:paraId="393A1180" w14:textId="6D5F5629" w:rsidR="00ED3B31" w:rsidRPr="00EB7F72" w:rsidRDefault="00192B77" w:rsidP="00ED3B31">
      <w:pPr>
        <w:rPr>
          <w:rFonts w:cs="Arial"/>
          <w:sz w:val="20"/>
          <w:szCs w:val="20"/>
          <w:highlight w:val="yellow"/>
        </w:rPr>
      </w:pPr>
      <w:r w:rsidRPr="00653DA9">
        <w:rPr>
          <w:rFonts w:cs="Arial"/>
          <w:sz w:val="20"/>
          <w:szCs w:val="20"/>
        </w:rPr>
        <w:t>This</w:t>
      </w:r>
      <w:r w:rsidR="00ED3B31" w:rsidRPr="00653DA9">
        <w:rPr>
          <w:rFonts w:cs="Arial"/>
          <w:sz w:val="20"/>
          <w:szCs w:val="20"/>
        </w:rPr>
        <w:t xml:space="preserve"> </w:t>
      </w:r>
      <w:r w:rsidR="002E6162" w:rsidRPr="00653DA9">
        <w:rPr>
          <w:rFonts w:cs="Arial"/>
          <w:sz w:val="20"/>
          <w:szCs w:val="20"/>
        </w:rPr>
        <w:t>Measure Application Types</w:t>
      </w:r>
      <w:r w:rsidR="00ED3B31" w:rsidRPr="00653DA9">
        <w:rPr>
          <w:rFonts w:cs="Arial"/>
          <w:sz w:val="20"/>
          <w:szCs w:val="20"/>
        </w:rPr>
        <w:t xml:space="preserve"> </w:t>
      </w:r>
      <w:r w:rsidR="00653DA9">
        <w:rPr>
          <w:rFonts w:cs="Arial"/>
          <w:sz w:val="20"/>
          <w:szCs w:val="20"/>
        </w:rPr>
        <w:t>are</w:t>
      </w:r>
      <w:r w:rsidR="00ED3B31" w:rsidRPr="00653DA9">
        <w:rPr>
          <w:rFonts w:cs="Arial"/>
          <w:sz w:val="20"/>
          <w:szCs w:val="20"/>
        </w:rPr>
        <w:t>:</w:t>
      </w:r>
      <w:r w:rsidR="00437BE1" w:rsidRPr="00653DA9">
        <w:rPr>
          <w:rFonts w:cs="Arial"/>
          <w:b/>
          <w:sz w:val="20"/>
          <w:szCs w:val="20"/>
        </w:rPr>
        <w:t xml:space="preserve"> </w:t>
      </w:r>
      <w:r w:rsidR="00ED3B31" w:rsidRPr="00653DA9">
        <w:rPr>
          <w:rFonts w:cs="Arial"/>
          <w:b/>
          <w:sz w:val="20"/>
          <w:szCs w:val="20"/>
        </w:rPr>
        <w:t>ROB</w:t>
      </w:r>
      <w:r w:rsidRPr="00653DA9">
        <w:rPr>
          <w:rFonts w:cs="Arial"/>
          <w:b/>
          <w:sz w:val="20"/>
          <w:szCs w:val="20"/>
        </w:rPr>
        <w:t>,</w:t>
      </w:r>
      <w:r w:rsidR="00ED3B31" w:rsidRPr="00653DA9">
        <w:rPr>
          <w:rFonts w:cs="Arial"/>
          <w:sz w:val="20"/>
          <w:szCs w:val="20"/>
        </w:rPr>
        <w:t xml:space="preserve"> or </w:t>
      </w:r>
      <w:r w:rsidR="00587DDD" w:rsidRPr="00653DA9">
        <w:rPr>
          <w:rFonts w:cs="Arial"/>
          <w:b/>
          <w:sz w:val="20"/>
          <w:szCs w:val="20"/>
        </w:rPr>
        <w:t>NC</w:t>
      </w:r>
      <w:r w:rsidR="00ED3B31" w:rsidRPr="00653DA9">
        <w:rPr>
          <w:rFonts w:cs="Arial"/>
          <w:b/>
          <w:sz w:val="20"/>
          <w:szCs w:val="20"/>
        </w:rPr>
        <w:t xml:space="preserve"> </w:t>
      </w:r>
      <w:r w:rsidR="00ED3B31" w:rsidRPr="00653DA9">
        <w:rPr>
          <w:rFonts w:cs="Arial"/>
          <w:sz w:val="20"/>
          <w:szCs w:val="20"/>
        </w:rPr>
        <w:t xml:space="preserve">so the Gross Measure Cost (GMC) is represented by the </w:t>
      </w:r>
      <w:r w:rsidRPr="00653DA9">
        <w:rPr>
          <w:rFonts w:cs="Arial"/>
          <w:sz w:val="20"/>
          <w:szCs w:val="20"/>
        </w:rPr>
        <w:t xml:space="preserve">appropriate </w:t>
      </w:r>
      <w:r w:rsidR="00ED3B31" w:rsidRPr="00653DA9">
        <w:rPr>
          <w:rFonts w:cs="Arial"/>
          <w:sz w:val="20"/>
          <w:szCs w:val="20"/>
        </w:rPr>
        <w:t>equation below:</w:t>
      </w:r>
    </w:p>
    <w:p w14:paraId="393A1181" w14:textId="77777777" w:rsidR="00ED3B31" w:rsidRPr="002B3C42" w:rsidRDefault="00ED3B31" w:rsidP="00ED3B31">
      <w:pPr>
        <w:rPr>
          <w:rFonts w:cs="Arial"/>
          <w:szCs w:val="22"/>
        </w:rPr>
      </w:pPr>
    </w:p>
    <w:p w14:paraId="393A1186" w14:textId="77777777" w:rsidR="00ED3B31" w:rsidRPr="00ED3B31" w:rsidRDefault="00ED3B31" w:rsidP="00ED3B31">
      <w:pPr>
        <w:ind w:left="720" w:right="720"/>
        <w:rPr>
          <w:rFonts w:cs="Arial"/>
          <w:sz w:val="20"/>
          <w:szCs w:val="20"/>
          <w:highlight w:val="yellow"/>
        </w:rPr>
      </w:pPr>
    </w:p>
    <w:p w14:paraId="393A1187" w14:textId="77777777" w:rsidR="00ED3B31" w:rsidRPr="00653DA9" w:rsidRDefault="00ED3B31" w:rsidP="00ED3B31">
      <w:pPr>
        <w:ind w:firstLine="720"/>
        <w:rPr>
          <w:rFonts w:cs="Arial"/>
          <w:sz w:val="20"/>
          <w:szCs w:val="20"/>
        </w:rPr>
      </w:pPr>
      <w:r w:rsidRPr="00653DA9">
        <w:rPr>
          <w:rFonts w:cs="Arial"/>
          <w:sz w:val="20"/>
          <w:szCs w:val="20"/>
        </w:rPr>
        <w:t>IMC = Measure Equipment Cost – Base Case Equipment Cost</w:t>
      </w:r>
    </w:p>
    <w:p w14:paraId="393A1188" w14:textId="77777777" w:rsidR="00ED3B31" w:rsidRPr="00ED3B31" w:rsidRDefault="00ED3B31" w:rsidP="00ED3B31">
      <w:pPr>
        <w:ind w:firstLine="720"/>
        <w:rPr>
          <w:rFonts w:cs="Arial"/>
          <w:sz w:val="20"/>
          <w:szCs w:val="20"/>
          <w:highlight w:val="yellow"/>
        </w:rPr>
      </w:pPr>
    </w:p>
    <w:p w14:paraId="34C571AF" w14:textId="77777777" w:rsidR="00653DA9" w:rsidRPr="00653DA9" w:rsidRDefault="00653DA9" w:rsidP="00653DA9">
      <w:pPr>
        <w:ind w:firstLine="720"/>
        <w:rPr>
          <w:rFonts w:cs="Arial"/>
          <w:i/>
          <w:sz w:val="20"/>
          <w:szCs w:val="20"/>
        </w:rPr>
      </w:pPr>
      <w:r w:rsidRPr="00653DA9">
        <w:rPr>
          <w:rFonts w:cs="Arial"/>
          <w:i/>
          <w:sz w:val="20"/>
          <w:szCs w:val="20"/>
        </w:rPr>
        <w:t xml:space="preserve">MC = $  </w:t>
      </w:r>
      <w:r>
        <w:rPr>
          <w:rFonts w:cs="Arial"/>
          <w:i/>
          <w:sz w:val="20"/>
          <w:szCs w:val="20"/>
        </w:rPr>
        <w:t>7594 per (unit) - $ 5463  per (unit) = $</w:t>
      </w:r>
      <w:r w:rsidRPr="00653DA9">
        <w:rPr>
          <w:rFonts w:cs="Arial"/>
          <w:i/>
          <w:sz w:val="20"/>
          <w:szCs w:val="20"/>
        </w:rPr>
        <w:t xml:space="preserve"> </w:t>
      </w:r>
      <w:r>
        <w:rPr>
          <w:rFonts w:cs="Arial"/>
          <w:i/>
          <w:sz w:val="20"/>
          <w:szCs w:val="20"/>
        </w:rPr>
        <w:t xml:space="preserve">2132 </w:t>
      </w:r>
      <w:r w:rsidRPr="00653DA9">
        <w:rPr>
          <w:rFonts w:cs="Arial"/>
          <w:i/>
          <w:sz w:val="20"/>
          <w:szCs w:val="20"/>
        </w:rPr>
        <w:t>per unit</w:t>
      </w:r>
      <w:r>
        <w:rPr>
          <w:rFonts w:cs="Arial"/>
          <w:i/>
          <w:sz w:val="20"/>
          <w:szCs w:val="20"/>
        </w:rPr>
        <w:t xml:space="preserve"> for Electric Steam Cookers  F108</w:t>
      </w:r>
    </w:p>
    <w:p w14:paraId="15A7110E" w14:textId="77777777" w:rsidR="00653DA9" w:rsidRPr="00653DA9" w:rsidRDefault="00653DA9" w:rsidP="00653DA9">
      <w:pPr>
        <w:rPr>
          <w:rFonts w:cs="Arial"/>
          <w:b/>
          <w:sz w:val="20"/>
          <w:szCs w:val="20"/>
        </w:rPr>
      </w:pPr>
    </w:p>
    <w:p w14:paraId="45460EB1" w14:textId="77777777" w:rsidR="00653DA9" w:rsidRDefault="00653DA9" w:rsidP="00653DA9">
      <w:pPr>
        <w:jc w:val="center"/>
        <w:rPr>
          <w:rFonts w:cs="Arial"/>
          <w:b/>
          <w:sz w:val="20"/>
          <w:szCs w:val="20"/>
        </w:rPr>
      </w:pPr>
      <w:r w:rsidRPr="00653DA9">
        <w:rPr>
          <w:rFonts w:cs="Arial"/>
          <w:b/>
          <w:sz w:val="20"/>
          <w:szCs w:val="20"/>
        </w:rPr>
        <w:t>OR</w:t>
      </w:r>
    </w:p>
    <w:p w14:paraId="2BAE7684" w14:textId="77777777" w:rsidR="00653DA9" w:rsidRPr="00653DA9" w:rsidRDefault="00653DA9" w:rsidP="00653DA9">
      <w:pPr>
        <w:ind w:firstLine="720"/>
        <w:rPr>
          <w:rFonts w:cs="Arial"/>
          <w:i/>
          <w:sz w:val="20"/>
          <w:szCs w:val="20"/>
        </w:rPr>
      </w:pPr>
      <w:r w:rsidRPr="00653DA9">
        <w:rPr>
          <w:rFonts w:cs="Arial"/>
          <w:i/>
          <w:sz w:val="20"/>
          <w:szCs w:val="20"/>
        </w:rPr>
        <w:t xml:space="preserve">FMC = $  </w:t>
      </w:r>
      <w:r>
        <w:rPr>
          <w:rFonts w:cs="Arial"/>
          <w:i/>
          <w:sz w:val="20"/>
          <w:szCs w:val="20"/>
        </w:rPr>
        <w:t xml:space="preserve">11537per (unit) - $ 8636  per (unit) = $2901 </w:t>
      </w:r>
      <w:r w:rsidRPr="00653DA9">
        <w:rPr>
          <w:rFonts w:cs="Arial"/>
          <w:i/>
          <w:sz w:val="20"/>
          <w:szCs w:val="20"/>
        </w:rPr>
        <w:t>per unit</w:t>
      </w:r>
      <w:r>
        <w:rPr>
          <w:rFonts w:cs="Arial"/>
          <w:i/>
          <w:sz w:val="20"/>
          <w:szCs w:val="20"/>
        </w:rPr>
        <w:t xml:space="preserve"> for Gas Steam Cookers  F109</w:t>
      </w:r>
    </w:p>
    <w:p w14:paraId="393A118C" w14:textId="77777777" w:rsidR="00ED3B31" w:rsidRDefault="00ED3B31" w:rsidP="00ED3B31">
      <w:pPr>
        <w:rPr>
          <w:rFonts w:cs="Arial"/>
          <w:sz w:val="20"/>
          <w:szCs w:val="20"/>
          <w:highlight w:val="yellow"/>
        </w:rPr>
      </w:pPr>
    </w:p>
    <w:p w14:paraId="393A1194" w14:textId="77777777" w:rsidR="002F3610" w:rsidRDefault="002F3610" w:rsidP="00ED3B31">
      <w:pPr>
        <w:ind w:firstLine="720"/>
        <w:rPr>
          <w:rFonts w:cs="Arial"/>
          <w:i/>
          <w:sz w:val="20"/>
          <w:szCs w:val="20"/>
        </w:rPr>
      </w:pPr>
    </w:p>
    <w:p w14:paraId="393A1195" w14:textId="72308B43" w:rsidR="002F3610" w:rsidRDefault="008F64E4" w:rsidP="008F64E4">
      <w:pPr>
        <w:rPr>
          <w:rFonts w:cs="Arial"/>
          <w:b/>
          <w:sz w:val="20"/>
          <w:szCs w:val="20"/>
        </w:rPr>
      </w:pPr>
      <w:r>
        <w:rPr>
          <w:rFonts w:cs="Arial"/>
          <w:b/>
          <w:sz w:val="20"/>
          <w:szCs w:val="20"/>
        </w:rPr>
        <w:t xml:space="preserve">Table </w:t>
      </w:r>
      <w:r w:rsidR="00765E75">
        <w:rPr>
          <w:rFonts w:cs="Arial"/>
          <w:b/>
          <w:sz w:val="20"/>
          <w:szCs w:val="20"/>
        </w:rPr>
        <w:t>21</w:t>
      </w:r>
      <w:r>
        <w:rPr>
          <w:rFonts w:cs="Arial"/>
          <w:b/>
          <w:sz w:val="20"/>
          <w:szCs w:val="20"/>
        </w:rPr>
        <w:t xml:space="preserve"> </w:t>
      </w:r>
      <w:r w:rsidR="002F3610" w:rsidRPr="002F3610">
        <w:rPr>
          <w:rFonts w:cs="Arial"/>
          <w:b/>
          <w:sz w:val="20"/>
          <w:szCs w:val="20"/>
        </w:rPr>
        <w:t>Summary Table for Section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1"/>
        <w:gridCol w:w="1854"/>
        <w:gridCol w:w="1605"/>
        <w:gridCol w:w="1415"/>
        <w:gridCol w:w="1412"/>
        <w:gridCol w:w="1839"/>
      </w:tblGrid>
      <w:tr w:rsidR="002F3610" w:rsidRPr="00A01631" w14:paraId="393A119C" w14:textId="77777777" w:rsidTr="00A01631">
        <w:tc>
          <w:tcPr>
            <w:tcW w:w="758" w:type="pct"/>
            <w:shd w:val="clear" w:color="auto" w:fill="auto"/>
          </w:tcPr>
          <w:p w14:paraId="393A1196" w14:textId="77777777" w:rsidR="002F3610" w:rsidRPr="00A01631" w:rsidRDefault="002F3610" w:rsidP="002F3610">
            <w:pPr>
              <w:rPr>
                <w:rFonts w:cs="Arial"/>
                <w:b/>
                <w:sz w:val="20"/>
                <w:szCs w:val="20"/>
              </w:rPr>
            </w:pPr>
            <w:r w:rsidRPr="00A01631">
              <w:rPr>
                <w:rFonts w:cs="Arial"/>
                <w:b/>
                <w:sz w:val="20"/>
                <w:szCs w:val="20"/>
              </w:rPr>
              <w:t>Measure ID</w:t>
            </w:r>
          </w:p>
        </w:tc>
        <w:tc>
          <w:tcPr>
            <w:tcW w:w="968" w:type="pct"/>
            <w:shd w:val="clear" w:color="auto" w:fill="auto"/>
          </w:tcPr>
          <w:p w14:paraId="393A1197" w14:textId="77777777" w:rsidR="002F3610" w:rsidRPr="00A01631" w:rsidRDefault="002E6162" w:rsidP="002F3610">
            <w:pPr>
              <w:rPr>
                <w:rFonts w:cs="Arial"/>
                <w:b/>
                <w:sz w:val="20"/>
                <w:szCs w:val="20"/>
              </w:rPr>
            </w:pPr>
            <w:r>
              <w:rPr>
                <w:rFonts w:cs="Arial"/>
                <w:b/>
                <w:sz w:val="20"/>
                <w:szCs w:val="20"/>
              </w:rPr>
              <w:t>Measure Application Types</w:t>
            </w:r>
          </w:p>
        </w:tc>
        <w:tc>
          <w:tcPr>
            <w:tcW w:w="838" w:type="pct"/>
            <w:shd w:val="clear" w:color="auto" w:fill="auto"/>
          </w:tcPr>
          <w:p w14:paraId="393A1198" w14:textId="77777777" w:rsidR="002F3610" w:rsidRPr="00A01631" w:rsidRDefault="002F3610" w:rsidP="002F3610">
            <w:pPr>
              <w:rPr>
                <w:rFonts w:cs="Arial"/>
                <w:b/>
                <w:sz w:val="20"/>
                <w:szCs w:val="20"/>
              </w:rPr>
            </w:pPr>
            <w:r w:rsidRPr="00A01631">
              <w:rPr>
                <w:rFonts w:cs="Arial"/>
                <w:b/>
                <w:sz w:val="20"/>
                <w:szCs w:val="20"/>
              </w:rPr>
              <w:t>Base Case Total Cost</w:t>
            </w:r>
          </w:p>
        </w:tc>
        <w:tc>
          <w:tcPr>
            <w:tcW w:w="739" w:type="pct"/>
            <w:shd w:val="clear" w:color="auto" w:fill="auto"/>
          </w:tcPr>
          <w:p w14:paraId="393A1199" w14:textId="77777777" w:rsidR="002F3610" w:rsidRPr="00A01631" w:rsidRDefault="002F3610" w:rsidP="002F3610">
            <w:pPr>
              <w:rPr>
                <w:rFonts w:cs="Arial"/>
                <w:b/>
                <w:sz w:val="20"/>
                <w:szCs w:val="20"/>
              </w:rPr>
            </w:pPr>
            <w:r w:rsidRPr="00A01631">
              <w:rPr>
                <w:rFonts w:cs="Arial"/>
                <w:b/>
                <w:sz w:val="20"/>
                <w:szCs w:val="20"/>
              </w:rPr>
              <w:t>Measure Case Total Cost</w:t>
            </w:r>
            <w:r w:rsidR="009B1863">
              <w:rPr>
                <w:rStyle w:val="EndnoteReference"/>
                <w:rFonts w:cs="Arial"/>
                <w:b/>
                <w:sz w:val="20"/>
                <w:szCs w:val="20"/>
              </w:rPr>
              <w:endnoteReference w:id="8"/>
            </w:r>
          </w:p>
        </w:tc>
        <w:tc>
          <w:tcPr>
            <w:tcW w:w="737" w:type="pct"/>
            <w:shd w:val="clear" w:color="auto" w:fill="auto"/>
          </w:tcPr>
          <w:p w14:paraId="393A119A" w14:textId="557C4637" w:rsidR="002F3610" w:rsidRPr="00A01631" w:rsidRDefault="00E564BA" w:rsidP="002F3610">
            <w:pPr>
              <w:rPr>
                <w:rFonts w:cs="Arial"/>
                <w:b/>
                <w:sz w:val="20"/>
                <w:szCs w:val="20"/>
              </w:rPr>
            </w:pPr>
            <w:r>
              <w:rPr>
                <w:rFonts w:cs="Arial"/>
                <w:b/>
                <w:sz w:val="20"/>
                <w:szCs w:val="20"/>
              </w:rPr>
              <w:t>Full</w:t>
            </w:r>
            <w:r w:rsidR="002F3610" w:rsidRPr="00A01631">
              <w:rPr>
                <w:rFonts w:cs="Arial"/>
                <w:b/>
                <w:sz w:val="20"/>
                <w:szCs w:val="20"/>
              </w:rPr>
              <w:t xml:space="preserve"> Measure Case Cost</w:t>
            </w:r>
          </w:p>
        </w:tc>
        <w:tc>
          <w:tcPr>
            <w:tcW w:w="960" w:type="pct"/>
            <w:shd w:val="clear" w:color="auto" w:fill="auto"/>
          </w:tcPr>
          <w:p w14:paraId="393A119B" w14:textId="77777777" w:rsidR="002F3610" w:rsidRPr="00A01631" w:rsidRDefault="002F3610" w:rsidP="002F3610">
            <w:pPr>
              <w:rPr>
                <w:rFonts w:cs="Arial"/>
                <w:b/>
                <w:sz w:val="20"/>
                <w:szCs w:val="20"/>
              </w:rPr>
            </w:pPr>
            <w:r w:rsidRPr="00A01631">
              <w:rPr>
                <w:rFonts w:cs="Arial"/>
                <w:b/>
                <w:sz w:val="20"/>
                <w:szCs w:val="20"/>
              </w:rPr>
              <w:t>Incremental Measure Cost</w:t>
            </w:r>
          </w:p>
        </w:tc>
      </w:tr>
      <w:tr w:rsidR="002F3610" w:rsidRPr="00A01631" w14:paraId="393A11A3" w14:textId="77777777" w:rsidTr="00A01631">
        <w:tc>
          <w:tcPr>
            <w:tcW w:w="758" w:type="pct"/>
            <w:shd w:val="clear" w:color="auto" w:fill="auto"/>
          </w:tcPr>
          <w:p w14:paraId="393A119D" w14:textId="5F05741A" w:rsidR="002F3610" w:rsidRPr="00A01631" w:rsidRDefault="00653DA9" w:rsidP="002F3610">
            <w:pPr>
              <w:rPr>
                <w:rFonts w:cs="Arial"/>
                <w:b/>
                <w:sz w:val="20"/>
                <w:szCs w:val="20"/>
              </w:rPr>
            </w:pPr>
            <w:r>
              <w:rPr>
                <w:rFonts w:cs="Arial"/>
                <w:b/>
                <w:sz w:val="20"/>
                <w:szCs w:val="20"/>
              </w:rPr>
              <w:t>F108</w:t>
            </w:r>
          </w:p>
        </w:tc>
        <w:tc>
          <w:tcPr>
            <w:tcW w:w="968" w:type="pct"/>
            <w:shd w:val="clear" w:color="auto" w:fill="auto"/>
          </w:tcPr>
          <w:p w14:paraId="393A119E" w14:textId="52EF7302" w:rsidR="002F3610" w:rsidRPr="00A01631" w:rsidRDefault="00653DA9" w:rsidP="002F3610">
            <w:pPr>
              <w:rPr>
                <w:rFonts w:cs="Arial"/>
                <w:b/>
                <w:sz w:val="20"/>
                <w:szCs w:val="20"/>
              </w:rPr>
            </w:pPr>
            <w:r>
              <w:rPr>
                <w:rFonts w:cs="Arial"/>
                <w:sz w:val="20"/>
                <w:szCs w:val="20"/>
              </w:rPr>
              <w:t>ROB/NC</w:t>
            </w:r>
          </w:p>
        </w:tc>
        <w:tc>
          <w:tcPr>
            <w:tcW w:w="838" w:type="pct"/>
            <w:shd w:val="clear" w:color="auto" w:fill="auto"/>
          </w:tcPr>
          <w:p w14:paraId="393A119F" w14:textId="25CA750D" w:rsidR="002F3610" w:rsidRPr="00A01631" w:rsidRDefault="008F64E4" w:rsidP="002F3610">
            <w:pPr>
              <w:rPr>
                <w:rFonts w:cs="Arial"/>
                <w:b/>
                <w:sz w:val="20"/>
                <w:szCs w:val="20"/>
              </w:rPr>
            </w:pPr>
            <w:r>
              <w:rPr>
                <w:rFonts w:cs="Arial"/>
                <w:b/>
                <w:sz w:val="20"/>
                <w:szCs w:val="20"/>
              </w:rPr>
              <w:t>$5463</w:t>
            </w:r>
          </w:p>
        </w:tc>
        <w:tc>
          <w:tcPr>
            <w:tcW w:w="739" w:type="pct"/>
            <w:shd w:val="clear" w:color="auto" w:fill="auto"/>
          </w:tcPr>
          <w:p w14:paraId="393A11A0" w14:textId="5C247752" w:rsidR="002F3610" w:rsidRPr="00A01631" w:rsidRDefault="008F64E4" w:rsidP="002F3610">
            <w:pPr>
              <w:rPr>
                <w:rFonts w:cs="Arial"/>
                <w:b/>
                <w:sz w:val="20"/>
                <w:szCs w:val="20"/>
              </w:rPr>
            </w:pPr>
            <w:r>
              <w:rPr>
                <w:rFonts w:cs="Arial"/>
                <w:b/>
                <w:sz w:val="20"/>
                <w:szCs w:val="20"/>
              </w:rPr>
              <w:t>$7594</w:t>
            </w:r>
          </w:p>
        </w:tc>
        <w:tc>
          <w:tcPr>
            <w:tcW w:w="737" w:type="pct"/>
            <w:shd w:val="clear" w:color="auto" w:fill="auto"/>
          </w:tcPr>
          <w:p w14:paraId="393A11A1" w14:textId="4061A535" w:rsidR="002F3610" w:rsidRPr="00A01631" w:rsidRDefault="008F64E4" w:rsidP="002F3610">
            <w:pPr>
              <w:rPr>
                <w:rFonts w:cs="Arial"/>
                <w:b/>
                <w:sz w:val="20"/>
                <w:szCs w:val="20"/>
              </w:rPr>
            </w:pPr>
            <w:r>
              <w:rPr>
                <w:rFonts w:cs="Arial"/>
                <w:b/>
                <w:sz w:val="20"/>
                <w:szCs w:val="20"/>
              </w:rPr>
              <w:t>$7594</w:t>
            </w:r>
          </w:p>
        </w:tc>
        <w:tc>
          <w:tcPr>
            <w:tcW w:w="960" w:type="pct"/>
            <w:shd w:val="clear" w:color="auto" w:fill="auto"/>
          </w:tcPr>
          <w:p w14:paraId="393A11A2" w14:textId="444D4CA2" w:rsidR="002F3610" w:rsidRPr="00A01631" w:rsidRDefault="008F64E4" w:rsidP="002F3610">
            <w:pPr>
              <w:rPr>
                <w:rFonts w:cs="Arial"/>
                <w:b/>
                <w:sz w:val="20"/>
                <w:szCs w:val="20"/>
              </w:rPr>
            </w:pPr>
            <w:r>
              <w:rPr>
                <w:rFonts w:cs="Arial"/>
                <w:b/>
                <w:sz w:val="20"/>
                <w:szCs w:val="20"/>
              </w:rPr>
              <w:t>$2132</w:t>
            </w:r>
          </w:p>
        </w:tc>
      </w:tr>
      <w:tr w:rsidR="002F3610" w:rsidRPr="00A01631" w14:paraId="393A11AA" w14:textId="77777777" w:rsidTr="00A01631">
        <w:tc>
          <w:tcPr>
            <w:tcW w:w="758" w:type="pct"/>
            <w:shd w:val="clear" w:color="auto" w:fill="auto"/>
          </w:tcPr>
          <w:p w14:paraId="393A11A4" w14:textId="6F43F497" w:rsidR="002F3610" w:rsidRPr="00A01631" w:rsidRDefault="00653DA9" w:rsidP="002F3610">
            <w:pPr>
              <w:rPr>
                <w:rFonts w:cs="Arial"/>
                <w:b/>
                <w:sz w:val="20"/>
                <w:szCs w:val="20"/>
              </w:rPr>
            </w:pPr>
            <w:r>
              <w:rPr>
                <w:rFonts w:cs="Arial"/>
                <w:b/>
                <w:sz w:val="20"/>
                <w:szCs w:val="20"/>
              </w:rPr>
              <w:t>F109</w:t>
            </w:r>
          </w:p>
        </w:tc>
        <w:tc>
          <w:tcPr>
            <w:tcW w:w="968" w:type="pct"/>
            <w:shd w:val="clear" w:color="auto" w:fill="auto"/>
          </w:tcPr>
          <w:p w14:paraId="393A11A5" w14:textId="163BFC6D" w:rsidR="002F3610" w:rsidRPr="00A01631" w:rsidRDefault="00653DA9" w:rsidP="002F3610">
            <w:pPr>
              <w:rPr>
                <w:rFonts w:cs="Arial"/>
                <w:b/>
                <w:sz w:val="20"/>
                <w:szCs w:val="20"/>
              </w:rPr>
            </w:pPr>
            <w:r>
              <w:rPr>
                <w:rFonts w:cs="Arial"/>
                <w:sz w:val="20"/>
                <w:szCs w:val="20"/>
              </w:rPr>
              <w:t>ROB/NC</w:t>
            </w:r>
          </w:p>
        </w:tc>
        <w:tc>
          <w:tcPr>
            <w:tcW w:w="838" w:type="pct"/>
            <w:shd w:val="clear" w:color="auto" w:fill="auto"/>
          </w:tcPr>
          <w:p w14:paraId="393A11A6" w14:textId="62F94671" w:rsidR="002F3610" w:rsidRPr="00A01631" w:rsidRDefault="008F64E4" w:rsidP="002F3610">
            <w:pPr>
              <w:rPr>
                <w:rFonts w:cs="Arial"/>
                <w:b/>
                <w:sz w:val="20"/>
                <w:szCs w:val="20"/>
              </w:rPr>
            </w:pPr>
            <w:r>
              <w:rPr>
                <w:rFonts w:cs="Arial"/>
                <w:b/>
                <w:sz w:val="20"/>
                <w:szCs w:val="20"/>
              </w:rPr>
              <w:t>$8636</w:t>
            </w:r>
          </w:p>
        </w:tc>
        <w:tc>
          <w:tcPr>
            <w:tcW w:w="739" w:type="pct"/>
            <w:shd w:val="clear" w:color="auto" w:fill="auto"/>
          </w:tcPr>
          <w:p w14:paraId="393A11A7" w14:textId="7E027C25" w:rsidR="002F3610" w:rsidRPr="00A01631" w:rsidRDefault="008F64E4" w:rsidP="002F3610">
            <w:pPr>
              <w:rPr>
                <w:rFonts w:cs="Arial"/>
                <w:b/>
                <w:sz w:val="20"/>
                <w:szCs w:val="20"/>
              </w:rPr>
            </w:pPr>
            <w:r>
              <w:rPr>
                <w:rFonts w:cs="Arial"/>
                <w:b/>
                <w:sz w:val="20"/>
                <w:szCs w:val="20"/>
              </w:rPr>
              <w:t>$11537</w:t>
            </w:r>
          </w:p>
        </w:tc>
        <w:tc>
          <w:tcPr>
            <w:tcW w:w="737" w:type="pct"/>
            <w:shd w:val="clear" w:color="auto" w:fill="auto"/>
          </w:tcPr>
          <w:p w14:paraId="393A11A8" w14:textId="7D0BAF34" w:rsidR="002F3610" w:rsidRPr="00A01631" w:rsidRDefault="008F64E4" w:rsidP="002F3610">
            <w:pPr>
              <w:rPr>
                <w:rFonts w:cs="Arial"/>
                <w:b/>
                <w:sz w:val="20"/>
                <w:szCs w:val="20"/>
              </w:rPr>
            </w:pPr>
            <w:r>
              <w:rPr>
                <w:rFonts w:cs="Arial"/>
                <w:b/>
                <w:sz w:val="20"/>
                <w:szCs w:val="20"/>
              </w:rPr>
              <w:t>$11537</w:t>
            </w:r>
          </w:p>
        </w:tc>
        <w:tc>
          <w:tcPr>
            <w:tcW w:w="960" w:type="pct"/>
            <w:shd w:val="clear" w:color="auto" w:fill="auto"/>
          </w:tcPr>
          <w:p w14:paraId="393A11A9" w14:textId="6481CE86" w:rsidR="002F3610" w:rsidRPr="00A01631" w:rsidRDefault="008F64E4" w:rsidP="002F3610">
            <w:pPr>
              <w:rPr>
                <w:rFonts w:cs="Arial"/>
                <w:b/>
                <w:sz w:val="20"/>
                <w:szCs w:val="20"/>
              </w:rPr>
            </w:pPr>
            <w:r>
              <w:rPr>
                <w:rFonts w:cs="Arial"/>
                <w:b/>
                <w:sz w:val="20"/>
                <w:szCs w:val="20"/>
              </w:rPr>
              <w:t>$2901</w:t>
            </w:r>
          </w:p>
        </w:tc>
      </w:tr>
    </w:tbl>
    <w:p w14:paraId="393A11B7" w14:textId="0AF5C352" w:rsidR="00F52572" w:rsidRPr="00F52572" w:rsidRDefault="00915CE6" w:rsidP="008F64E4">
      <w:pPr>
        <w:pStyle w:val="Heading1"/>
      </w:pPr>
      <w:bookmarkStart w:id="163" w:name="_MON_1382719630"/>
      <w:bookmarkStart w:id="164" w:name="_Toc324340506"/>
      <w:bookmarkStart w:id="165" w:name="_Toc324318377"/>
      <w:bookmarkStart w:id="166" w:name="_Toc324340404"/>
      <w:bookmarkEnd w:id="163"/>
      <w:r>
        <w:br w:type="page"/>
      </w:r>
      <w:bookmarkEnd w:id="159"/>
      <w:bookmarkEnd w:id="164"/>
      <w:bookmarkEnd w:id="165"/>
      <w:bookmarkEnd w:id="166"/>
    </w:p>
    <w:p w14:paraId="393A11B8" w14:textId="77777777" w:rsidR="00315AB7" w:rsidRPr="0030080B" w:rsidRDefault="00315AB7" w:rsidP="000966CC">
      <w:pPr>
        <w:pStyle w:val="Heading1"/>
        <w:rPr>
          <w:rStyle w:val="Strong"/>
          <w:sz w:val="32"/>
        </w:rPr>
        <w:sectPr w:rsidR="00315AB7" w:rsidRPr="0030080B" w:rsidSect="00481F63">
          <w:endnotePr>
            <w:numFmt w:val="decimal"/>
          </w:endnotePr>
          <w:pgSz w:w="12240" w:h="15840"/>
          <w:pgMar w:top="1440" w:right="1440" w:bottom="1440" w:left="1440" w:header="720" w:footer="720" w:gutter="0"/>
          <w:pgNumType w:start="1"/>
          <w:cols w:space="720"/>
          <w:docGrid w:linePitch="360"/>
        </w:sectPr>
      </w:pPr>
    </w:p>
    <w:p w14:paraId="393A1539" w14:textId="724A0C80" w:rsidR="00AF1807" w:rsidRDefault="008F64E4" w:rsidP="000966CC">
      <w:pPr>
        <w:pStyle w:val="Heading1"/>
      </w:pPr>
      <w:bookmarkStart w:id="167" w:name="_Toc386717916"/>
      <w:bookmarkStart w:id="168" w:name="_Toc324318383"/>
      <w:bookmarkStart w:id="169" w:name="_Toc324340513"/>
      <w:bookmarkStart w:id="170" w:name="_Toc304800222"/>
      <w:r>
        <w:lastRenderedPageBreak/>
        <w:t>Appendix</w:t>
      </w:r>
      <w:bookmarkEnd w:id="167"/>
    </w:p>
    <w:p w14:paraId="378C4A6D" w14:textId="77777777" w:rsidR="008F64E4" w:rsidRDefault="008F64E4" w:rsidP="008F64E4"/>
    <w:p w14:paraId="1C10120A" w14:textId="77777777" w:rsidR="008F64E4" w:rsidRDefault="008F64E4" w:rsidP="008F64E4"/>
    <w:p w14:paraId="05B36A40" w14:textId="7696CE08" w:rsidR="008F64E4" w:rsidRPr="008F64E4" w:rsidRDefault="008F64E4" w:rsidP="008F64E4">
      <w:pPr>
        <w:keepNext/>
        <w:spacing w:before="240" w:after="60"/>
        <w:outlineLvl w:val="0"/>
        <w:rPr>
          <w:rFonts w:cs="Arial"/>
          <w:b/>
          <w:bCs/>
          <w:kern w:val="32"/>
          <w:sz w:val="32"/>
          <w:szCs w:val="32"/>
        </w:rPr>
      </w:pPr>
    </w:p>
    <w:p w14:paraId="4EFFBC2A" w14:textId="77777777" w:rsidR="008F64E4" w:rsidRPr="008F64E4" w:rsidRDefault="008F64E4" w:rsidP="008F64E4">
      <w:pPr>
        <w:keepNext/>
        <w:rPr>
          <w:rFonts w:cs="Arial"/>
          <w:b/>
          <w:bCs/>
          <w:sz w:val="24"/>
        </w:rPr>
      </w:pPr>
      <w:r w:rsidRPr="008F64E4">
        <w:rPr>
          <w:rFonts w:cs="Arial"/>
          <w:b/>
          <w:bCs/>
          <w:sz w:val="24"/>
        </w:rPr>
        <w:t>Equipment Cost Data for Electric Steam Cookers</w:t>
      </w:r>
    </w:p>
    <w:tbl>
      <w:tblPr>
        <w:tblW w:w="5000" w:type="pct"/>
        <w:tblLook w:val="04A0" w:firstRow="1" w:lastRow="0" w:firstColumn="1" w:lastColumn="0" w:noHBand="0" w:noVBand="1"/>
      </w:tblPr>
      <w:tblGrid>
        <w:gridCol w:w="2470"/>
        <w:gridCol w:w="2165"/>
        <w:gridCol w:w="2232"/>
        <w:gridCol w:w="1417"/>
        <w:gridCol w:w="1292"/>
      </w:tblGrid>
      <w:tr w:rsidR="008F64E4" w:rsidRPr="008F64E4" w14:paraId="0CDD4447" w14:textId="77777777" w:rsidTr="008F64E4">
        <w:trPr>
          <w:trHeight w:val="300"/>
          <w:tblHeader/>
        </w:trPr>
        <w:tc>
          <w:tcPr>
            <w:tcW w:w="1294" w:type="pct"/>
            <w:tcBorders>
              <w:top w:val="single" w:sz="4" w:space="0" w:color="auto"/>
              <w:left w:val="single" w:sz="4" w:space="0" w:color="auto"/>
              <w:bottom w:val="single" w:sz="4" w:space="0" w:color="auto"/>
              <w:right w:val="single" w:sz="4" w:space="0" w:color="auto"/>
            </w:tcBorders>
            <w:shd w:val="clear" w:color="000000" w:fill="C0C0C0"/>
            <w:noWrap/>
            <w:vAlign w:val="bottom"/>
          </w:tcPr>
          <w:p w14:paraId="43E289D3" w14:textId="77777777" w:rsidR="008F64E4" w:rsidRPr="008F64E4" w:rsidRDefault="008F64E4" w:rsidP="008F64E4">
            <w:pPr>
              <w:jc w:val="center"/>
              <w:rPr>
                <w:rFonts w:cs="Arial"/>
                <w:b/>
                <w:bCs/>
                <w:color w:val="000000"/>
                <w:sz w:val="20"/>
                <w:szCs w:val="20"/>
              </w:rPr>
            </w:pPr>
            <w:r w:rsidRPr="008F64E4">
              <w:rPr>
                <w:rFonts w:cs="Arial"/>
                <w:b/>
                <w:bCs/>
                <w:color w:val="000000"/>
                <w:sz w:val="20"/>
                <w:szCs w:val="20"/>
              </w:rPr>
              <w:t>Group</w:t>
            </w:r>
          </w:p>
        </w:tc>
        <w:tc>
          <w:tcPr>
            <w:tcW w:w="1134" w:type="pct"/>
            <w:tcBorders>
              <w:top w:val="single" w:sz="4" w:space="0" w:color="auto"/>
              <w:left w:val="nil"/>
              <w:bottom w:val="single" w:sz="4" w:space="0" w:color="auto"/>
              <w:right w:val="single" w:sz="4" w:space="0" w:color="auto"/>
            </w:tcBorders>
            <w:shd w:val="clear" w:color="000000" w:fill="C0C0C0"/>
            <w:noWrap/>
            <w:vAlign w:val="bottom"/>
          </w:tcPr>
          <w:p w14:paraId="64CE3313" w14:textId="77777777" w:rsidR="008F64E4" w:rsidRPr="008F64E4" w:rsidRDefault="008F64E4" w:rsidP="008F64E4">
            <w:pPr>
              <w:jc w:val="center"/>
              <w:rPr>
                <w:rFonts w:cs="Arial"/>
                <w:b/>
                <w:bCs/>
                <w:color w:val="000000"/>
                <w:sz w:val="20"/>
                <w:szCs w:val="20"/>
              </w:rPr>
            </w:pPr>
            <w:r w:rsidRPr="008F64E4">
              <w:rPr>
                <w:rFonts w:cs="Arial"/>
                <w:b/>
                <w:bCs/>
                <w:color w:val="000000"/>
                <w:sz w:val="20"/>
                <w:szCs w:val="20"/>
              </w:rPr>
              <w:t>Make</w:t>
            </w:r>
          </w:p>
        </w:tc>
        <w:tc>
          <w:tcPr>
            <w:tcW w:w="1169" w:type="pct"/>
            <w:tcBorders>
              <w:top w:val="single" w:sz="4" w:space="0" w:color="auto"/>
              <w:left w:val="nil"/>
              <w:bottom w:val="single" w:sz="4" w:space="0" w:color="auto"/>
              <w:right w:val="single" w:sz="4" w:space="0" w:color="auto"/>
            </w:tcBorders>
            <w:shd w:val="clear" w:color="000000" w:fill="C0C0C0"/>
            <w:noWrap/>
            <w:vAlign w:val="bottom"/>
          </w:tcPr>
          <w:p w14:paraId="558A4E6C" w14:textId="77777777" w:rsidR="008F64E4" w:rsidRPr="008F64E4" w:rsidRDefault="008F64E4" w:rsidP="008F64E4">
            <w:pPr>
              <w:jc w:val="center"/>
              <w:rPr>
                <w:rFonts w:cs="Arial"/>
                <w:b/>
                <w:bCs/>
                <w:color w:val="000000"/>
                <w:sz w:val="20"/>
                <w:szCs w:val="20"/>
              </w:rPr>
            </w:pPr>
            <w:r w:rsidRPr="008F64E4">
              <w:rPr>
                <w:rFonts w:cs="Arial"/>
                <w:b/>
                <w:bCs/>
                <w:color w:val="000000"/>
                <w:sz w:val="20"/>
                <w:szCs w:val="20"/>
              </w:rPr>
              <w:t>Model</w:t>
            </w:r>
          </w:p>
        </w:tc>
        <w:tc>
          <w:tcPr>
            <w:tcW w:w="725" w:type="pct"/>
            <w:tcBorders>
              <w:top w:val="single" w:sz="4" w:space="0" w:color="auto"/>
              <w:left w:val="nil"/>
              <w:bottom w:val="single" w:sz="4" w:space="0" w:color="auto"/>
              <w:right w:val="single" w:sz="4" w:space="0" w:color="auto"/>
            </w:tcBorders>
            <w:shd w:val="clear" w:color="000000" w:fill="C0C0C0"/>
            <w:noWrap/>
            <w:vAlign w:val="bottom"/>
          </w:tcPr>
          <w:p w14:paraId="35EF5C01" w14:textId="77777777" w:rsidR="008F64E4" w:rsidRPr="008F64E4" w:rsidRDefault="008F64E4" w:rsidP="008F64E4">
            <w:pPr>
              <w:jc w:val="center"/>
              <w:rPr>
                <w:rFonts w:cs="Arial"/>
                <w:b/>
                <w:bCs/>
                <w:color w:val="000000"/>
                <w:sz w:val="20"/>
                <w:szCs w:val="20"/>
              </w:rPr>
            </w:pPr>
            <w:r w:rsidRPr="008F64E4">
              <w:rPr>
                <w:rFonts w:cs="Arial"/>
                <w:b/>
                <w:bCs/>
                <w:color w:val="000000"/>
                <w:sz w:val="20"/>
                <w:szCs w:val="20"/>
              </w:rPr>
              <w:t>List Price ($)</w:t>
            </w:r>
          </w:p>
        </w:tc>
        <w:tc>
          <w:tcPr>
            <w:tcW w:w="678" w:type="pct"/>
            <w:tcBorders>
              <w:top w:val="single" w:sz="4" w:space="0" w:color="auto"/>
              <w:left w:val="nil"/>
              <w:bottom w:val="single" w:sz="4" w:space="0" w:color="auto"/>
              <w:right w:val="single" w:sz="4" w:space="0" w:color="auto"/>
            </w:tcBorders>
            <w:shd w:val="clear" w:color="000000" w:fill="C0C0C0"/>
            <w:noWrap/>
            <w:vAlign w:val="bottom"/>
          </w:tcPr>
          <w:p w14:paraId="3AA952E1" w14:textId="77777777" w:rsidR="008F64E4" w:rsidRPr="008F64E4" w:rsidRDefault="008F64E4" w:rsidP="008F64E4">
            <w:pPr>
              <w:jc w:val="center"/>
              <w:rPr>
                <w:rFonts w:cs="Arial"/>
                <w:b/>
                <w:bCs/>
                <w:color w:val="000000"/>
                <w:sz w:val="20"/>
                <w:szCs w:val="20"/>
              </w:rPr>
            </w:pPr>
            <w:r w:rsidRPr="008F64E4">
              <w:rPr>
                <w:rFonts w:cs="Arial"/>
                <w:b/>
                <w:bCs/>
                <w:color w:val="000000"/>
                <w:sz w:val="20"/>
                <w:szCs w:val="20"/>
              </w:rPr>
              <w:t>Cost ($)*</w:t>
            </w:r>
          </w:p>
        </w:tc>
      </w:tr>
      <w:tr w:rsidR="008F64E4" w:rsidRPr="008F64E4" w14:paraId="4587C9AA"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1F9116A9" w14:textId="77777777" w:rsidR="008F64E4" w:rsidRPr="008F64E4" w:rsidRDefault="008F64E4" w:rsidP="008F64E4">
            <w:pPr>
              <w:rPr>
                <w:rFonts w:ascii="Calibri" w:hAnsi="Calibri"/>
                <w:color w:val="000000"/>
                <w:szCs w:val="22"/>
              </w:rPr>
            </w:pPr>
            <w:r w:rsidRPr="008F64E4">
              <w:rPr>
                <w:rFonts w:ascii="Calibri" w:hAnsi="Calibri" w:cs="Calibri"/>
                <w:szCs w:val="22"/>
              </w:rPr>
              <w:t>Baseline</w:t>
            </w:r>
          </w:p>
        </w:tc>
        <w:tc>
          <w:tcPr>
            <w:tcW w:w="1134" w:type="pct"/>
            <w:tcBorders>
              <w:top w:val="nil"/>
              <w:left w:val="nil"/>
              <w:bottom w:val="single" w:sz="4" w:space="0" w:color="auto"/>
              <w:right w:val="single" w:sz="4" w:space="0" w:color="auto"/>
            </w:tcBorders>
            <w:shd w:val="clear" w:color="auto" w:fill="auto"/>
            <w:noWrap/>
            <w:vAlign w:val="bottom"/>
          </w:tcPr>
          <w:p w14:paraId="1C1F1415" w14:textId="77777777" w:rsidR="008F64E4" w:rsidRPr="008F64E4" w:rsidRDefault="008F64E4" w:rsidP="008F64E4">
            <w:pPr>
              <w:rPr>
                <w:rFonts w:ascii="Calibri" w:hAnsi="Calibri"/>
                <w:color w:val="000000"/>
                <w:szCs w:val="22"/>
              </w:rPr>
            </w:pPr>
            <w:r w:rsidRPr="008F64E4">
              <w:rPr>
                <w:rFonts w:ascii="Calibri" w:hAnsi="Calibri" w:cs="Calibri"/>
                <w:szCs w:val="22"/>
              </w:rPr>
              <w:t>Blodgett</w:t>
            </w:r>
          </w:p>
        </w:tc>
        <w:tc>
          <w:tcPr>
            <w:tcW w:w="1169" w:type="pct"/>
            <w:tcBorders>
              <w:top w:val="nil"/>
              <w:left w:val="nil"/>
              <w:bottom w:val="single" w:sz="4" w:space="0" w:color="auto"/>
              <w:right w:val="single" w:sz="4" w:space="0" w:color="auto"/>
            </w:tcBorders>
            <w:shd w:val="clear" w:color="auto" w:fill="auto"/>
            <w:noWrap/>
            <w:vAlign w:val="bottom"/>
          </w:tcPr>
          <w:p w14:paraId="6F52366E" w14:textId="77777777" w:rsidR="008F64E4" w:rsidRPr="008F64E4" w:rsidRDefault="008F64E4" w:rsidP="008F64E4">
            <w:pPr>
              <w:rPr>
                <w:rFonts w:ascii="Calibri" w:hAnsi="Calibri"/>
                <w:color w:val="000000"/>
                <w:szCs w:val="22"/>
              </w:rPr>
            </w:pPr>
            <w:r w:rsidRPr="008F64E4">
              <w:rPr>
                <w:rFonts w:ascii="Calibri" w:hAnsi="Calibri" w:cs="Calibri"/>
                <w:szCs w:val="22"/>
              </w:rPr>
              <w:t>SN-3E</w:t>
            </w:r>
          </w:p>
        </w:tc>
        <w:tc>
          <w:tcPr>
            <w:tcW w:w="725" w:type="pct"/>
            <w:tcBorders>
              <w:top w:val="nil"/>
              <w:left w:val="nil"/>
              <w:bottom w:val="single" w:sz="4" w:space="0" w:color="auto"/>
              <w:right w:val="single" w:sz="4" w:space="0" w:color="auto"/>
            </w:tcBorders>
            <w:shd w:val="clear" w:color="auto" w:fill="auto"/>
            <w:noWrap/>
            <w:vAlign w:val="bottom"/>
          </w:tcPr>
          <w:p w14:paraId="3FFEFAC5"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$7,880</w:t>
            </w:r>
          </w:p>
        </w:tc>
        <w:tc>
          <w:tcPr>
            <w:tcW w:w="678" w:type="pct"/>
            <w:tcBorders>
              <w:top w:val="nil"/>
              <w:left w:val="nil"/>
              <w:bottom w:val="single" w:sz="4" w:space="0" w:color="auto"/>
              <w:right w:val="single" w:sz="4" w:space="0" w:color="auto"/>
            </w:tcBorders>
            <w:shd w:val="clear" w:color="auto" w:fill="auto"/>
            <w:noWrap/>
            <w:vAlign w:val="bottom"/>
          </w:tcPr>
          <w:p w14:paraId="33E7251E"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$3,940</w:t>
            </w:r>
          </w:p>
        </w:tc>
      </w:tr>
      <w:tr w:rsidR="008F64E4" w:rsidRPr="008F64E4" w14:paraId="2861F571"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05504977" w14:textId="77777777" w:rsidR="008F64E4" w:rsidRPr="008F64E4" w:rsidRDefault="008F64E4" w:rsidP="008F64E4">
            <w:pPr>
              <w:rPr>
                <w:rFonts w:ascii="Calibri" w:hAnsi="Calibri"/>
                <w:color w:val="000000"/>
                <w:szCs w:val="22"/>
              </w:rPr>
            </w:pPr>
            <w:r w:rsidRPr="008F64E4">
              <w:rPr>
                <w:rFonts w:ascii="Calibri" w:hAnsi="Calibri" w:cs="Calibri"/>
                <w:szCs w:val="22"/>
              </w:rPr>
              <w:t>Baseline</w:t>
            </w:r>
          </w:p>
        </w:tc>
        <w:tc>
          <w:tcPr>
            <w:tcW w:w="1134" w:type="pct"/>
            <w:tcBorders>
              <w:top w:val="nil"/>
              <w:left w:val="nil"/>
              <w:bottom w:val="single" w:sz="4" w:space="0" w:color="auto"/>
              <w:right w:val="single" w:sz="4" w:space="0" w:color="auto"/>
            </w:tcBorders>
            <w:shd w:val="clear" w:color="auto" w:fill="auto"/>
            <w:noWrap/>
            <w:vAlign w:val="bottom"/>
          </w:tcPr>
          <w:p w14:paraId="741F1160" w14:textId="77777777" w:rsidR="008F64E4" w:rsidRPr="008F64E4" w:rsidRDefault="008F64E4" w:rsidP="008F64E4">
            <w:pPr>
              <w:rPr>
                <w:rFonts w:ascii="Calibri" w:hAnsi="Calibri"/>
                <w:color w:val="000000"/>
                <w:szCs w:val="22"/>
              </w:rPr>
            </w:pPr>
            <w:r w:rsidRPr="008F64E4">
              <w:rPr>
                <w:rFonts w:ascii="Calibri" w:hAnsi="Calibri" w:cs="Calibri"/>
                <w:szCs w:val="22"/>
              </w:rPr>
              <w:t>Blodgett</w:t>
            </w:r>
          </w:p>
        </w:tc>
        <w:tc>
          <w:tcPr>
            <w:tcW w:w="1169" w:type="pct"/>
            <w:tcBorders>
              <w:top w:val="nil"/>
              <w:left w:val="nil"/>
              <w:bottom w:val="single" w:sz="4" w:space="0" w:color="auto"/>
              <w:right w:val="single" w:sz="4" w:space="0" w:color="auto"/>
            </w:tcBorders>
            <w:shd w:val="clear" w:color="auto" w:fill="auto"/>
            <w:noWrap/>
            <w:vAlign w:val="bottom"/>
          </w:tcPr>
          <w:p w14:paraId="66EA8416" w14:textId="77777777" w:rsidR="008F64E4" w:rsidRPr="008F64E4" w:rsidRDefault="008F64E4" w:rsidP="008F64E4">
            <w:pPr>
              <w:rPr>
                <w:rFonts w:ascii="Calibri" w:hAnsi="Calibri"/>
                <w:color w:val="000000"/>
                <w:szCs w:val="22"/>
              </w:rPr>
            </w:pPr>
            <w:r w:rsidRPr="008F64E4">
              <w:rPr>
                <w:rFonts w:ascii="Calibri" w:hAnsi="Calibri" w:cs="Calibri"/>
                <w:szCs w:val="22"/>
              </w:rPr>
              <w:t>SN-5E</w:t>
            </w:r>
          </w:p>
        </w:tc>
        <w:tc>
          <w:tcPr>
            <w:tcW w:w="725" w:type="pct"/>
            <w:tcBorders>
              <w:top w:val="nil"/>
              <w:left w:val="nil"/>
              <w:bottom w:val="single" w:sz="4" w:space="0" w:color="auto"/>
              <w:right w:val="single" w:sz="4" w:space="0" w:color="auto"/>
            </w:tcBorders>
            <w:shd w:val="clear" w:color="auto" w:fill="auto"/>
            <w:noWrap/>
            <w:vAlign w:val="bottom"/>
          </w:tcPr>
          <w:p w14:paraId="4DDA35B4"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$11,375</w:t>
            </w:r>
          </w:p>
        </w:tc>
        <w:tc>
          <w:tcPr>
            <w:tcW w:w="678" w:type="pct"/>
            <w:tcBorders>
              <w:top w:val="nil"/>
              <w:left w:val="nil"/>
              <w:bottom w:val="single" w:sz="4" w:space="0" w:color="auto"/>
              <w:right w:val="single" w:sz="4" w:space="0" w:color="auto"/>
            </w:tcBorders>
            <w:shd w:val="clear" w:color="auto" w:fill="auto"/>
            <w:noWrap/>
            <w:vAlign w:val="bottom"/>
          </w:tcPr>
          <w:p w14:paraId="474B21F1"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$5,688</w:t>
            </w:r>
          </w:p>
        </w:tc>
      </w:tr>
      <w:tr w:rsidR="008F64E4" w:rsidRPr="008F64E4" w14:paraId="170E881F"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5111B030" w14:textId="77777777" w:rsidR="008F64E4" w:rsidRPr="008F64E4" w:rsidRDefault="008F64E4" w:rsidP="008F64E4">
            <w:pPr>
              <w:rPr>
                <w:rFonts w:ascii="Calibri" w:hAnsi="Calibri"/>
                <w:color w:val="000000"/>
                <w:szCs w:val="22"/>
              </w:rPr>
            </w:pPr>
            <w:r w:rsidRPr="008F64E4">
              <w:rPr>
                <w:rFonts w:ascii="Calibri" w:hAnsi="Calibri" w:cs="Calibri"/>
                <w:szCs w:val="22"/>
              </w:rPr>
              <w:t>Baseline</w:t>
            </w:r>
          </w:p>
        </w:tc>
        <w:tc>
          <w:tcPr>
            <w:tcW w:w="1134" w:type="pct"/>
            <w:tcBorders>
              <w:top w:val="nil"/>
              <w:left w:val="nil"/>
              <w:bottom w:val="single" w:sz="4" w:space="0" w:color="auto"/>
              <w:right w:val="single" w:sz="4" w:space="0" w:color="auto"/>
            </w:tcBorders>
            <w:shd w:val="clear" w:color="auto" w:fill="auto"/>
            <w:noWrap/>
            <w:vAlign w:val="bottom"/>
          </w:tcPr>
          <w:p w14:paraId="2EA10DDC" w14:textId="77777777" w:rsidR="008F64E4" w:rsidRPr="008F64E4" w:rsidRDefault="008F64E4" w:rsidP="008F64E4">
            <w:pPr>
              <w:rPr>
                <w:rFonts w:ascii="Calibri" w:hAnsi="Calibri"/>
                <w:color w:val="000000"/>
                <w:szCs w:val="22"/>
              </w:rPr>
            </w:pPr>
            <w:r w:rsidRPr="008F64E4">
              <w:rPr>
                <w:rFonts w:ascii="Calibri" w:hAnsi="Calibri" w:cs="Calibri"/>
                <w:szCs w:val="22"/>
              </w:rPr>
              <w:t>Market Forge</w:t>
            </w:r>
          </w:p>
        </w:tc>
        <w:tc>
          <w:tcPr>
            <w:tcW w:w="1169" w:type="pct"/>
            <w:tcBorders>
              <w:top w:val="nil"/>
              <w:left w:val="nil"/>
              <w:bottom w:val="single" w:sz="4" w:space="0" w:color="auto"/>
              <w:right w:val="single" w:sz="4" w:space="0" w:color="auto"/>
            </w:tcBorders>
            <w:shd w:val="clear" w:color="auto" w:fill="auto"/>
            <w:noWrap/>
            <w:vAlign w:val="bottom"/>
          </w:tcPr>
          <w:p w14:paraId="739D8464" w14:textId="77777777" w:rsidR="008F64E4" w:rsidRPr="008F64E4" w:rsidRDefault="008F64E4" w:rsidP="008F64E4">
            <w:pPr>
              <w:rPr>
                <w:rFonts w:ascii="Calibri" w:hAnsi="Calibri"/>
                <w:color w:val="000000"/>
                <w:szCs w:val="22"/>
              </w:rPr>
            </w:pPr>
            <w:r w:rsidRPr="008F64E4">
              <w:rPr>
                <w:rFonts w:ascii="Calibri" w:hAnsi="Calibri" w:cs="Calibri"/>
                <w:szCs w:val="22"/>
              </w:rPr>
              <w:t>PS-3E</w:t>
            </w:r>
          </w:p>
        </w:tc>
        <w:tc>
          <w:tcPr>
            <w:tcW w:w="725" w:type="pct"/>
            <w:tcBorders>
              <w:top w:val="nil"/>
              <w:left w:val="nil"/>
              <w:bottom w:val="single" w:sz="4" w:space="0" w:color="auto"/>
              <w:right w:val="single" w:sz="4" w:space="0" w:color="auto"/>
            </w:tcBorders>
            <w:shd w:val="clear" w:color="auto" w:fill="auto"/>
            <w:noWrap/>
            <w:vAlign w:val="bottom"/>
          </w:tcPr>
          <w:p w14:paraId="7CECD780"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$7,618</w:t>
            </w:r>
          </w:p>
        </w:tc>
        <w:tc>
          <w:tcPr>
            <w:tcW w:w="678" w:type="pct"/>
            <w:tcBorders>
              <w:top w:val="nil"/>
              <w:left w:val="nil"/>
              <w:bottom w:val="single" w:sz="4" w:space="0" w:color="auto"/>
              <w:right w:val="single" w:sz="4" w:space="0" w:color="auto"/>
            </w:tcBorders>
            <w:shd w:val="clear" w:color="auto" w:fill="auto"/>
            <w:noWrap/>
            <w:vAlign w:val="bottom"/>
          </w:tcPr>
          <w:p w14:paraId="25144E5A"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$3,809</w:t>
            </w:r>
          </w:p>
        </w:tc>
      </w:tr>
      <w:tr w:rsidR="008F64E4" w:rsidRPr="008F64E4" w14:paraId="7E39668E"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2388D44C" w14:textId="77777777" w:rsidR="008F64E4" w:rsidRPr="008F64E4" w:rsidRDefault="008F64E4" w:rsidP="008F64E4">
            <w:pPr>
              <w:rPr>
                <w:rFonts w:ascii="Calibri" w:hAnsi="Calibri"/>
                <w:color w:val="000000"/>
                <w:szCs w:val="22"/>
              </w:rPr>
            </w:pPr>
            <w:r w:rsidRPr="008F64E4">
              <w:rPr>
                <w:rFonts w:ascii="Calibri" w:hAnsi="Calibri" w:cs="Calibri"/>
                <w:szCs w:val="22"/>
              </w:rPr>
              <w:t>Baseline</w:t>
            </w:r>
          </w:p>
        </w:tc>
        <w:tc>
          <w:tcPr>
            <w:tcW w:w="1134" w:type="pct"/>
            <w:tcBorders>
              <w:top w:val="nil"/>
              <w:left w:val="nil"/>
              <w:bottom w:val="single" w:sz="4" w:space="0" w:color="auto"/>
              <w:right w:val="single" w:sz="4" w:space="0" w:color="auto"/>
            </w:tcBorders>
            <w:shd w:val="clear" w:color="auto" w:fill="auto"/>
            <w:noWrap/>
            <w:vAlign w:val="bottom"/>
          </w:tcPr>
          <w:p w14:paraId="53452294" w14:textId="77777777" w:rsidR="008F64E4" w:rsidRPr="008F64E4" w:rsidRDefault="008F64E4" w:rsidP="008F64E4">
            <w:pPr>
              <w:rPr>
                <w:rFonts w:ascii="Calibri" w:hAnsi="Calibri"/>
                <w:color w:val="000000"/>
                <w:szCs w:val="22"/>
              </w:rPr>
            </w:pPr>
            <w:r w:rsidRPr="008F64E4">
              <w:rPr>
                <w:rFonts w:ascii="Calibri" w:hAnsi="Calibri" w:cs="Calibri"/>
                <w:szCs w:val="22"/>
              </w:rPr>
              <w:t>Market Forge</w:t>
            </w:r>
          </w:p>
        </w:tc>
        <w:tc>
          <w:tcPr>
            <w:tcW w:w="1169" w:type="pct"/>
            <w:tcBorders>
              <w:top w:val="nil"/>
              <w:left w:val="nil"/>
              <w:bottom w:val="single" w:sz="4" w:space="0" w:color="auto"/>
              <w:right w:val="single" w:sz="4" w:space="0" w:color="auto"/>
            </w:tcBorders>
            <w:shd w:val="clear" w:color="auto" w:fill="auto"/>
            <w:noWrap/>
            <w:vAlign w:val="bottom"/>
          </w:tcPr>
          <w:p w14:paraId="1E4C5FBC" w14:textId="77777777" w:rsidR="008F64E4" w:rsidRPr="008F64E4" w:rsidRDefault="008F64E4" w:rsidP="008F64E4">
            <w:pPr>
              <w:rPr>
                <w:rFonts w:ascii="Calibri" w:hAnsi="Calibri"/>
                <w:color w:val="000000"/>
                <w:szCs w:val="22"/>
              </w:rPr>
            </w:pPr>
            <w:r w:rsidRPr="008F64E4">
              <w:rPr>
                <w:rFonts w:ascii="Calibri" w:hAnsi="Calibri" w:cs="Calibri"/>
                <w:szCs w:val="22"/>
              </w:rPr>
              <w:t>PS-6E</w:t>
            </w:r>
          </w:p>
        </w:tc>
        <w:tc>
          <w:tcPr>
            <w:tcW w:w="725" w:type="pct"/>
            <w:tcBorders>
              <w:top w:val="nil"/>
              <w:left w:val="nil"/>
              <w:bottom w:val="single" w:sz="4" w:space="0" w:color="auto"/>
              <w:right w:val="single" w:sz="4" w:space="0" w:color="auto"/>
            </w:tcBorders>
            <w:shd w:val="clear" w:color="auto" w:fill="auto"/>
            <w:noWrap/>
            <w:vAlign w:val="bottom"/>
          </w:tcPr>
          <w:p w14:paraId="73016C36"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$10,159</w:t>
            </w:r>
          </w:p>
        </w:tc>
        <w:tc>
          <w:tcPr>
            <w:tcW w:w="678" w:type="pct"/>
            <w:tcBorders>
              <w:top w:val="nil"/>
              <w:left w:val="nil"/>
              <w:bottom w:val="single" w:sz="4" w:space="0" w:color="auto"/>
              <w:right w:val="single" w:sz="4" w:space="0" w:color="auto"/>
            </w:tcBorders>
            <w:shd w:val="clear" w:color="auto" w:fill="auto"/>
            <w:noWrap/>
            <w:vAlign w:val="bottom"/>
          </w:tcPr>
          <w:p w14:paraId="18A1474F"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$5,080</w:t>
            </w:r>
          </w:p>
        </w:tc>
      </w:tr>
      <w:tr w:rsidR="008F64E4" w:rsidRPr="008F64E4" w14:paraId="3F1C5DAD"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7B205303" w14:textId="77777777" w:rsidR="008F64E4" w:rsidRPr="008F64E4" w:rsidRDefault="008F64E4" w:rsidP="008F64E4">
            <w:pPr>
              <w:rPr>
                <w:rFonts w:ascii="Calibri" w:hAnsi="Calibri"/>
                <w:color w:val="000000"/>
                <w:szCs w:val="22"/>
              </w:rPr>
            </w:pPr>
            <w:r w:rsidRPr="008F64E4">
              <w:rPr>
                <w:rFonts w:ascii="Calibri" w:hAnsi="Calibri" w:cs="Calibri"/>
                <w:szCs w:val="22"/>
              </w:rPr>
              <w:t>Baseline</w:t>
            </w:r>
          </w:p>
        </w:tc>
        <w:tc>
          <w:tcPr>
            <w:tcW w:w="1134" w:type="pct"/>
            <w:tcBorders>
              <w:top w:val="nil"/>
              <w:left w:val="nil"/>
              <w:bottom w:val="single" w:sz="4" w:space="0" w:color="auto"/>
              <w:right w:val="single" w:sz="4" w:space="0" w:color="auto"/>
            </w:tcBorders>
            <w:shd w:val="clear" w:color="auto" w:fill="auto"/>
            <w:noWrap/>
            <w:vAlign w:val="bottom"/>
          </w:tcPr>
          <w:p w14:paraId="221D9CD8" w14:textId="77777777" w:rsidR="008F64E4" w:rsidRPr="008F64E4" w:rsidRDefault="008F64E4" w:rsidP="008F64E4">
            <w:pPr>
              <w:rPr>
                <w:rFonts w:ascii="Calibri" w:hAnsi="Calibri"/>
                <w:color w:val="000000"/>
                <w:szCs w:val="22"/>
              </w:rPr>
            </w:pPr>
            <w:r w:rsidRPr="008F64E4">
              <w:rPr>
                <w:rFonts w:ascii="Calibri" w:hAnsi="Calibri" w:cs="Calibri"/>
                <w:szCs w:val="22"/>
              </w:rPr>
              <w:t>Market Forge</w:t>
            </w:r>
          </w:p>
        </w:tc>
        <w:tc>
          <w:tcPr>
            <w:tcW w:w="1169" w:type="pct"/>
            <w:tcBorders>
              <w:top w:val="nil"/>
              <w:left w:val="nil"/>
              <w:bottom w:val="single" w:sz="4" w:space="0" w:color="auto"/>
              <w:right w:val="single" w:sz="4" w:space="0" w:color="auto"/>
            </w:tcBorders>
            <w:shd w:val="clear" w:color="auto" w:fill="auto"/>
            <w:noWrap/>
            <w:vAlign w:val="bottom"/>
          </w:tcPr>
          <w:p w14:paraId="6516BC98" w14:textId="77777777" w:rsidR="008F64E4" w:rsidRPr="008F64E4" w:rsidRDefault="008F64E4" w:rsidP="008F64E4">
            <w:pPr>
              <w:rPr>
                <w:rFonts w:ascii="Calibri" w:hAnsi="Calibri"/>
                <w:color w:val="000000"/>
                <w:szCs w:val="22"/>
              </w:rPr>
            </w:pPr>
            <w:r w:rsidRPr="008F64E4">
              <w:rPr>
                <w:rFonts w:ascii="Calibri" w:hAnsi="Calibri" w:cs="Calibri"/>
                <w:szCs w:val="22"/>
              </w:rPr>
              <w:t>ST-3E</w:t>
            </w:r>
          </w:p>
        </w:tc>
        <w:tc>
          <w:tcPr>
            <w:tcW w:w="725" w:type="pct"/>
            <w:tcBorders>
              <w:top w:val="nil"/>
              <w:left w:val="nil"/>
              <w:bottom w:val="single" w:sz="4" w:space="0" w:color="auto"/>
              <w:right w:val="single" w:sz="4" w:space="0" w:color="auto"/>
            </w:tcBorders>
            <w:shd w:val="clear" w:color="auto" w:fill="auto"/>
            <w:noWrap/>
            <w:vAlign w:val="bottom"/>
          </w:tcPr>
          <w:p w14:paraId="344E00EA"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$8,172</w:t>
            </w:r>
          </w:p>
        </w:tc>
        <w:tc>
          <w:tcPr>
            <w:tcW w:w="678" w:type="pct"/>
            <w:tcBorders>
              <w:top w:val="nil"/>
              <w:left w:val="nil"/>
              <w:bottom w:val="single" w:sz="4" w:space="0" w:color="auto"/>
              <w:right w:val="single" w:sz="4" w:space="0" w:color="auto"/>
            </w:tcBorders>
            <w:shd w:val="clear" w:color="auto" w:fill="auto"/>
            <w:noWrap/>
            <w:vAlign w:val="bottom"/>
          </w:tcPr>
          <w:p w14:paraId="2F85E7DA"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$4,086</w:t>
            </w:r>
          </w:p>
        </w:tc>
      </w:tr>
      <w:tr w:rsidR="008F64E4" w:rsidRPr="008F64E4" w14:paraId="06726349"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3E429AA0" w14:textId="77777777" w:rsidR="008F64E4" w:rsidRPr="008F64E4" w:rsidRDefault="008F64E4" w:rsidP="008F64E4">
            <w:pPr>
              <w:rPr>
                <w:rFonts w:ascii="Calibri" w:hAnsi="Calibri"/>
                <w:color w:val="000000"/>
                <w:szCs w:val="22"/>
              </w:rPr>
            </w:pPr>
            <w:r w:rsidRPr="008F64E4">
              <w:rPr>
                <w:rFonts w:ascii="Calibri" w:hAnsi="Calibri" w:cs="Calibri"/>
                <w:szCs w:val="22"/>
              </w:rPr>
              <w:t>Baseline</w:t>
            </w:r>
          </w:p>
        </w:tc>
        <w:tc>
          <w:tcPr>
            <w:tcW w:w="1134" w:type="pct"/>
            <w:tcBorders>
              <w:top w:val="nil"/>
              <w:left w:val="nil"/>
              <w:bottom w:val="single" w:sz="4" w:space="0" w:color="auto"/>
              <w:right w:val="single" w:sz="4" w:space="0" w:color="auto"/>
            </w:tcBorders>
            <w:shd w:val="clear" w:color="auto" w:fill="auto"/>
            <w:noWrap/>
            <w:vAlign w:val="bottom"/>
          </w:tcPr>
          <w:p w14:paraId="1C32D1BB" w14:textId="77777777" w:rsidR="008F64E4" w:rsidRPr="008F64E4" w:rsidRDefault="008F64E4" w:rsidP="008F64E4">
            <w:pPr>
              <w:rPr>
                <w:rFonts w:ascii="Calibri" w:hAnsi="Calibri"/>
                <w:color w:val="000000"/>
                <w:szCs w:val="22"/>
              </w:rPr>
            </w:pPr>
            <w:r w:rsidRPr="008F64E4">
              <w:rPr>
                <w:rFonts w:ascii="Calibri" w:hAnsi="Calibri" w:cs="Calibri"/>
                <w:szCs w:val="22"/>
              </w:rPr>
              <w:t>Market Forge</w:t>
            </w:r>
          </w:p>
        </w:tc>
        <w:tc>
          <w:tcPr>
            <w:tcW w:w="1169" w:type="pct"/>
            <w:tcBorders>
              <w:top w:val="nil"/>
              <w:left w:val="nil"/>
              <w:bottom w:val="single" w:sz="4" w:space="0" w:color="auto"/>
              <w:right w:val="single" w:sz="4" w:space="0" w:color="auto"/>
            </w:tcBorders>
            <w:shd w:val="clear" w:color="auto" w:fill="auto"/>
            <w:noWrap/>
            <w:vAlign w:val="bottom"/>
          </w:tcPr>
          <w:p w14:paraId="64A4B219" w14:textId="77777777" w:rsidR="008F64E4" w:rsidRPr="008F64E4" w:rsidRDefault="008F64E4" w:rsidP="008F64E4">
            <w:pPr>
              <w:rPr>
                <w:rFonts w:ascii="Calibri" w:hAnsi="Calibri"/>
                <w:color w:val="000000"/>
                <w:szCs w:val="22"/>
              </w:rPr>
            </w:pPr>
            <w:r w:rsidRPr="008F64E4">
              <w:rPr>
                <w:rFonts w:ascii="Calibri" w:hAnsi="Calibri" w:cs="Calibri"/>
                <w:szCs w:val="22"/>
              </w:rPr>
              <w:t>ST-6E</w:t>
            </w:r>
          </w:p>
        </w:tc>
        <w:tc>
          <w:tcPr>
            <w:tcW w:w="725" w:type="pct"/>
            <w:tcBorders>
              <w:top w:val="nil"/>
              <w:left w:val="nil"/>
              <w:bottom w:val="single" w:sz="4" w:space="0" w:color="auto"/>
              <w:right w:val="single" w:sz="4" w:space="0" w:color="auto"/>
            </w:tcBorders>
            <w:shd w:val="clear" w:color="auto" w:fill="auto"/>
            <w:noWrap/>
            <w:vAlign w:val="bottom"/>
          </w:tcPr>
          <w:p w14:paraId="1D5147A5"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$11,309</w:t>
            </w:r>
          </w:p>
        </w:tc>
        <w:tc>
          <w:tcPr>
            <w:tcW w:w="678" w:type="pct"/>
            <w:tcBorders>
              <w:top w:val="nil"/>
              <w:left w:val="nil"/>
              <w:bottom w:val="single" w:sz="4" w:space="0" w:color="auto"/>
              <w:right w:val="single" w:sz="4" w:space="0" w:color="auto"/>
            </w:tcBorders>
            <w:shd w:val="clear" w:color="auto" w:fill="auto"/>
            <w:noWrap/>
            <w:vAlign w:val="bottom"/>
          </w:tcPr>
          <w:p w14:paraId="52364142"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$5,655</w:t>
            </w:r>
          </w:p>
        </w:tc>
      </w:tr>
      <w:tr w:rsidR="008F64E4" w:rsidRPr="008F64E4" w14:paraId="4585881C"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6D57A6FB" w14:textId="77777777" w:rsidR="008F64E4" w:rsidRPr="008F64E4" w:rsidRDefault="008F64E4" w:rsidP="008F64E4">
            <w:pPr>
              <w:rPr>
                <w:rFonts w:ascii="Calibri" w:hAnsi="Calibri"/>
                <w:color w:val="000000"/>
                <w:szCs w:val="22"/>
              </w:rPr>
            </w:pPr>
            <w:r w:rsidRPr="008F64E4">
              <w:rPr>
                <w:rFonts w:ascii="Calibri" w:hAnsi="Calibri" w:cs="Calibri"/>
                <w:szCs w:val="22"/>
              </w:rPr>
              <w:t>Baseline</w:t>
            </w:r>
          </w:p>
        </w:tc>
        <w:tc>
          <w:tcPr>
            <w:tcW w:w="1134" w:type="pct"/>
            <w:tcBorders>
              <w:top w:val="nil"/>
              <w:left w:val="nil"/>
              <w:bottom w:val="single" w:sz="4" w:space="0" w:color="auto"/>
              <w:right w:val="single" w:sz="4" w:space="0" w:color="auto"/>
            </w:tcBorders>
            <w:shd w:val="clear" w:color="auto" w:fill="auto"/>
            <w:noWrap/>
            <w:vAlign w:val="bottom"/>
          </w:tcPr>
          <w:p w14:paraId="56ADE59E" w14:textId="77777777" w:rsidR="008F64E4" w:rsidRPr="008F64E4" w:rsidRDefault="008F64E4" w:rsidP="008F64E4">
            <w:pPr>
              <w:rPr>
                <w:rFonts w:ascii="Calibri" w:hAnsi="Calibri"/>
                <w:color w:val="000000"/>
                <w:szCs w:val="22"/>
              </w:rPr>
            </w:pPr>
            <w:r w:rsidRPr="008F64E4">
              <w:rPr>
                <w:rFonts w:ascii="Calibri" w:hAnsi="Calibri" w:cs="Calibri"/>
                <w:szCs w:val="22"/>
              </w:rPr>
              <w:t>Solaris</w:t>
            </w:r>
          </w:p>
        </w:tc>
        <w:tc>
          <w:tcPr>
            <w:tcW w:w="1169" w:type="pct"/>
            <w:tcBorders>
              <w:top w:val="nil"/>
              <w:left w:val="nil"/>
              <w:bottom w:val="single" w:sz="4" w:space="0" w:color="auto"/>
              <w:right w:val="single" w:sz="4" w:space="0" w:color="auto"/>
            </w:tcBorders>
            <w:shd w:val="clear" w:color="auto" w:fill="auto"/>
            <w:noWrap/>
            <w:vAlign w:val="bottom"/>
          </w:tcPr>
          <w:p w14:paraId="684EB098" w14:textId="77777777" w:rsidR="008F64E4" w:rsidRPr="008F64E4" w:rsidRDefault="008F64E4" w:rsidP="008F64E4">
            <w:pPr>
              <w:rPr>
                <w:rFonts w:ascii="Calibri" w:hAnsi="Calibri"/>
                <w:color w:val="000000"/>
                <w:szCs w:val="22"/>
              </w:rPr>
            </w:pPr>
            <w:r w:rsidRPr="008F64E4">
              <w:rPr>
                <w:rFonts w:ascii="Calibri" w:hAnsi="Calibri" w:cs="Calibri"/>
                <w:szCs w:val="22"/>
              </w:rPr>
              <w:t>SX-3</w:t>
            </w:r>
          </w:p>
        </w:tc>
        <w:tc>
          <w:tcPr>
            <w:tcW w:w="725" w:type="pct"/>
            <w:tcBorders>
              <w:top w:val="nil"/>
              <w:left w:val="nil"/>
              <w:bottom w:val="single" w:sz="4" w:space="0" w:color="auto"/>
              <w:right w:val="single" w:sz="4" w:space="0" w:color="auto"/>
            </w:tcBorders>
            <w:shd w:val="clear" w:color="auto" w:fill="auto"/>
            <w:noWrap/>
            <w:vAlign w:val="bottom"/>
          </w:tcPr>
          <w:p w14:paraId="2DD99B06"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$9,795</w:t>
            </w:r>
          </w:p>
        </w:tc>
        <w:tc>
          <w:tcPr>
            <w:tcW w:w="678" w:type="pct"/>
            <w:tcBorders>
              <w:top w:val="nil"/>
              <w:left w:val="nil"/>
              <w:bottom w:val="single" w:sz="4" w:space="0" w:color="auto"/>
              <w:right w:val="single" w:sz="4" w:space="0" w:color="auto"/>
            </w:tcBorders>
            <w:shd w:val="clear" w:color="auto" w:fill="auto"/>
            <w:noWrap/>
            <w:vAlign w:val="bottom"/>
          </w:tcPr>
          <w:p w14:paraId="101D0CED"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$4,898</w:t>
            </w:r>
          </w:p>
        </w:tc>
      </w:tr>
      <w:tr w:rsidR="008F64E4" w:rsidRPr="008F64E4" w14:paraId="3DBE09F8"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2EC373DD" w14:textId="77777777" w:rsidR="008F64E4" w:rsidRPr="008F64E4" w:rsidRDefault="008F64E4" w:rsidP="008F64E4">
            <w:pPr>
              <w:rPr>
                <w:rFonts w:ascii="Calibri" w:hAnsi="Calibri"/>
                <w:color w:val="000000"/>
                <w:szCs w:val="22"/>
              </w:rPr>
            </w:pPr>
            <w:r w:rsidRPr="008F64E4">
              <w:rPr>
                <w:rFonts w:ascii="Calibri" w:hAnsi="Calibri" w:cs="Calibri"/>
                <w:szCs w:val="22"/>
              </w:rPr>
              <w:t>Baseline</w:t>
            </w:r>
          </w:p>
        </w:tc>
        <w:tc>
          <w:tcPr>
            <w:tcW w:w="1134" w:type="pct"/>
            <w:tcBorders>
              <w:top w:val="nil"/>
              <w:left w:val="nil"/>
              <w:bottom w:val="single" w:sz="4" w:space="0" w:color="auto"/>
              <w:right w:val="single" w:sz="4" w:space="0" w:color="auto"/>
            </w:tcBorders>
            <w:shd w:val="clear" w:color="auto" w:fill="auto"/>
            <w:noWrap/>
            <w:vAlign w:val="bottom"/>
          </w:tcPr>
          <w:p w14:paraId="1B40A906" w14:textId="77777777" w:rsidR="008F64E4" w:rsidRPr="008F64E4" w:rsidRDefault="008F64E4" w:rsidP="008F64E4">
            <w:pPr>
              <w:rPr>
                <w:rFonts w:ascii="Calibri" w:hAnsi="Calibri"/>
                <w:color w:val="000000"/>
                <w:szCs w:val="22"/>
              </w:rPr>
            </w:pPr>
            <w:r w:rsidRPr="008F64E4">
              <w:rPr>
                <w:rFonts w:ascii="Calibri" w:hAnsi="Calibri" w:cs="Calibri"/>
                <w:szCs w:val="22"/>
              </w:rPr>
              <w:t>Solaris</w:t>
            </w:r>
          </w:p>
        </w:tc>
        <w:tc>
          <w:tcPr>
            <w:tcW w:w="1169" w:type="pct"/>
            <w:tcBorders>
              <w:top w:val="nil"/>
              <w:left w:val="nil"/>
              <w:bottom w:val="single" w:sz="4" w:space="0" w:color="auto"/>
              <w:right w:val="single" w:sz="4" w:space="0" w:color="auto"/>
            </w:tcBorders>
            <w:shd w:val="clear" w:color="auto" w:fill="auto"/>
            <w:noWrap/>
            <w:vAlign w:val="bottom"/>
          </w:tcPr>
          <w:p w14:paraId="1AA10673" w14:textId="77777777" w:rsidR="008F64E4" w:rsidRPr="008F64E4" w:rsidRDefault="008F64E4" w:rsidP="008F64E4">
            <w:pPr>
              <w:rPr>
                <w:rFonts w:ascii="Calibri" w:hAnsi="Calibri"/>
                <w:color w:val="000000"/>
                <w:szCs w:val="22"/>
              </w:rPr>
            </w:pPr>
            <w:r w:rsidRPr="008F64E4">
              <w:rPr>
                <w:rFonts w:ascii="Calibri" w:hAnsi="Calibri" w:cs="Calibri"/>
                <w:szCs w:val="22"/>
              </w:rPr>
              <w:t>SX-5</w:t>
            </w:r>
          </w:p>
        </w:tc>
        <w:tc>
          <w:tcPr>
            <w:tcW w:w="725" w:type="pct"/>
            <w:tcBorders>
              <w:top w:val="nil"/>
              <w:left w:val="nil"/>
              <w:bottom w:val="single" w:sz="4" w:space="0" w:color="auto"/>
              <w:right w:val="single" w:sz="4" w:space="0" w:color="auto"/>
            </w:tcBorders>
            <w:shd w:val="clear" w:color="auto" w:fill="auto"/>
            <w:noWrap/>
            <w:vAlign w:val="bottom"/>
          </w:tcPr>
          <w:p w14:paraId="2E813741"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$11,220</w:t>
            </w:r>
          </w:p>
        </w:tc>
        <w:tc>
          <w:tcPr>
            <w:tcW w:w="678" w:type="pct"/>
            <w:tcBorders>
              <w:top w:val="nil"/>
              <w:left w:val="nil"/>
              <w:bottom w:val="single" w:sz="4" w:space="0" w:color="auto"/>
              <w:right w:val="single" w:sz="4" w:space="0" w:color="auto"/>
            </w:tcBorders>
            <w:shd w:val="clear" w:color="auto" w:fill="auto"/>
            <w:noWrap/>
            <w:vAlign w:val="bottom"/>
          </w:tcPr>
          <w:p w14:paraId="2E318B69"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$5,610</w:t>
            </w:r>
          </w:p>
        </w:tc>
      </w:tr>
      <w:tr w:rsidR="008F64E4" w:rsidRPr="008F64E4" w14:paraId="2E717E3A"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3E914C3B" w14:textId="77777777" w:rsidR="008F64E4" w:rsidRPr="008F64E4" w:rsidRDefault="008F64E4" w:rsidP="008F64E4">
            <w:pPr>
              <w:rPr>
                <w:rFonts w:ascii="Calibri" w:hAnsi="Calibri"/>
                <w:color w:val="000000"/>
                <w:szCs w:val="22"/>
              </w:rPr>
            </w:pPr>
            <w:r w:rsidRPr="008F64E4">
              <w:rPr>
                <w:rFonts w:ascii="Calibri" w:hAnsi="Calibri" w:cs="Calibri"/>
                <w:szCs w:val="22"/>
              </w:rPr>
              <w:t>Baseline</w:t>
            </w:r>
          </w:p>
        </w:tc>
        <w:tc>
          <w:tcPr>
            <w:tcW w:w="1134" w:type="pct"/>
            <w:tcBorders>
              <w:top w:val="nil"/>
              <w:left w:val="nil"/>
              <w:bottom w:val="single" w:sz="4" w:space="0" w:color="auto"/>
              <w:right w:val="single" w:sz="4" w:space="0" w:color="auto"/>
            </w:tcBorders>
            <w:shd w:val="clear" w:color="auto" w:fill="auto"/>
            <w:noWrap/>
            <w:vAlign w:val="bottom"/>
          </w:tcPr>
          <w:p w14:paraId="672644CE" w14:textId="77777777" w:rsidR="008F64E4" w:rsidRPr="008F64E4" w:rsidRDefault="008F64E4" w:rsidP="008F64E4">
            <w:pPr>
              <w:rPr>
                <w:rFonts w:ascii="Calibri" w:hAnsi="Calibri"/>
                <w:color w:val="000000"/>
                <w:szCs w:val="22"/>
              </w:rPr>
            </w:pPr>
            <w:r w:rsidRPr="008F64E4">
              <w:rPr>
                <w:rFonts w:ascii="Calibri" w:hAnsi="Calibri" w:cs="Calibri"/>
                <w:szCs w:val="22"/>
              </w:rPr>
              <w:t>Groen</w:t>
            </w:r>
          </w:p>
        </w:tc>
        <w:tc>
          <w:tcPr>
            <w:tcW w:w="1169" w:type="pct"/>
            <w:tcBorders>
              <w:top w:val="nil"/>
              <w:left w:val="nil"/>
              <w:bottom w:val="single" w:sz="4" w:space="0" w:color="auto"/>
              <w:right w:val="single" w:sz="4" w:space="0" w:color="auto"/>
            </w:tcBorders>
            <w:shd w:val="clear" w:color="auto" w:fill="auto"/>
            <w:noWrap/>
            <w:vAlign w:val="bottom"/>
          </w:tcPr>
          <w:p w14:paraId="422A76B7" w14:textId="77777777" w:rsidR="008F64E4" w:rsidRPr="008F64E4" w:rsidRDefault="008F64E4" w:rsidP="008F64E4">
            <w:pPr>
              <w:rPr>
                <w:rFonts w:ascii="Calibri" w:hAnsi="Calibri"/>
                <w:color w:val="000000"/>
                <w:szCs w:val="22"/>
              </w:rPr>
            </w:pPr>
            <w:r w:rsidRPr="008F64E4">
              <w:rPr>
                <w:rFonts w:ascii="Calibri" w:hAnsi="Calibri" w:cs="Calibri"/>
                <w:szCs w:val="22"/>
              </w:rPr>
              <w:t>HY-3E</w:t>
            </w:r>
          </w:p>
        </w:tc>
        <w:tc>
          <w:tcPr>
            <w:tcW w:w="725" w:type="pct"/>
            <w:tcBorders>
              <w:top w:val="nil"/>
              <w:left w:val="nil"/>
              <w:bottom w:val="single" w:sz="4" w:space="0" w:color="auto"/>
              <w:right w:val="single" w:sz="4" w:space="0" w:color="auto"/>
            </w:tcBorders>
            <w:shd w:val="clear" w:color="auto" w:fill="auto"/>
            <w:noWrap/>
            <w:vAlign w:val="bottom"/>
          </w:tcPr>
          <w:p w14:paraId="72192930"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$9,095</w:t>
            </w:r>
          </w:p>
        </w:tc>
        <w:tc>
          <w:tcPr>
            <w:tcW w:w="678" w:type="pct"/>
            <w:tcBorders>
              <w:top w:val="nil"/>
              <w:left w:val="nil"/>
              <w:bottom w:val="single" w:sz="4" w:space="0" w:color="auto"/>
              <w:right w:val="single" w:sz="4" w:space="0" w:color="auto"/>
            </w:tcBorders>
            <w:shd w:val="clear" w:color="auto" w:fill="auto"/>
            <w:noWrap/>
            <w:vAlign w:val="bottom"/>
          </w:tcPr>
          <w:p w14:paraId="4A4E070E"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$4,548</w:t>
            </w:r>
          </w:p>
        </w:tc>
      </w:tr>
      <w:tr w:rsidR="008F64E4" w:rsidRPr="008F64E4" w14:paraId="1FACE503"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53043E40" w14:textId="77777777" w:rsidR="008F64E4" w:rsidRPr="008F64E4" w:rsidRDefault="008F64E4" w:rsidP="008F64E4">
            <w:pPr>
              <w:rPr>
                <w:rFonts w:ascii="Calibri" w:hAnsi="Calibri"/>
                <w:color w:val="000000"/>
                <w:szCs w:val="22"/>
              </w:rPr>
            </w:pPr>
            <w:r w:rsidRPr="008F64E4">
              <w:rPr>
                <w:rFonts w:ascii="Calibri" w:hAnsi="Calibri" w:cs="Calibri"/>
                <w:szCs w:val="22"/>
              </w:rPr>
              <w:t>Baseline</w:t>
            </w:r>
          </w:p>
        </w:tc>
        <w:tc>
          <w:tcPr>
            <w:tcW w:w="1134" w:type="pct"/>
            <w:tcBorders>
              <w:top w:val="nil"/>
              <w:left w:val="nil"/>
              <w:bottom w:val="single" w:sz="4" w:space="0" w:color="auto"/>
              <w:right w:val="single" w:sz="4" w:space="0" w:color="auto"/>
            </w:tcBorders>
            <w:shd w:val="clear" w:color="auto" w:fill="auto"/>
            <w:noWrap/>
            <w:vAlign w:val="bottom"/>
          </w:tcPr>
          <w:p w14:paraId="64D50C84" w14:textId="77777777" w:rsidR="008F64E4" w:rsidRPr="008F64E4" w:rsidRDefault="008F64E4" w:rsidP="008F64E4">
            <w:pPr>
              <w:rPr>
                <w:rFonts w:ascii="Calibri" w:hAnsi="Calibri"/>
                <w:color w:val="000000"/>
                <w:szCs w:val="22"/>
              </w:rPr>
            </w:pPr>
            <w:r w:rsidRPr="008F64E4">
              <w:rPr>
                <w:rFonts w:ascii="Calibri" w:hAnsi="Calibri" w:cs="Calibri"/>
                <w:szCs w:val="22"/>
              </w:rPr>
              <w:t>Groen</w:t>
            </w:r>
          </w:p>
        </w:tc>
        <w:tc>
          <w:tcPr>
            <w:tcW w:w="1169" w:type="pct"/>
            <w:tcBorders>
              <w:top w:val="nil"/>
              <w:left w:val="nil"/>
              <w:bottom w:val="single" w:sz="4" w:space="0" w:color="auto"/>
              <w:right w:val="single" w:sz="4" w:space="0" w:color="auto"/>
            </w:tcBorders>
            <w:shd w:val="clear" w:color="auto" w:fill="auto"/>
            <w:noWrap/>
            <w:vAlign w:val="bottom"/>
          </w:tcPr>
          <w:p w14:paraId="5C4E1A0A" w14:textId="77777777" w:rsidR="008F64E4" w:rsidRPr="008F64E4" w:rsidRDefault="008F64E4" w:rsidP="008F64E4">
            <w:pPr>
              <w:rPr>
                <w:rFonts w:ascii="Calibri" w:hAnsi="Calibri"/>
                <w:color w:val="000000"/>
                <w:szCs w:val="22"/>
              </w:rPr>
            </w:pPr>
            <w:r w:rsidRPr="008F64E4">
              <w:rPr>
                <w:rFonts w:ascii="Calibri" w:hAnsi="Calibri" w:cs="Calibri"/>
                <w:szCs w:val="22"/>
              </w:rPr>
              <w:t>HY-5E</w:t>
            </w:r>
          </w:p>
        </w:tc>
        <w:tc>
          <w:tcPr>
            <w:tcW w:w="725" w:type="pct"/>
            <w:tcBorders>
              <w:top w:val="nil"/>
              <w:left w:val="nil"/>
              <w:bottom w:val="single" w:sz="4" w:space="0" w:color="auto"/>
              <w:right w:val="single" w:sz="4" w:space="0" w:color="auto"/>
            </w:tcBorders>
            <w:shd w:val="clear" w:color="auto" w:fill="auto"/>
            <w:noWrap/>
            <w:vAlign w:val="bottom"/>
          </w:tcPr>
          <w:p w14:paraId="3B49D5AA"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$13,010</w:t>
            </w:r>
          </w:p>
        </w:tc>
        <w:tc>
          <w:tcPr>
            <w:tcW w:w="678" w:type="pct"/>
            <w:tcBorders>
              <w:top w:val="nil"/>
              <w:left w:val="nil"/>
              <w:bottom w:val="single" w:sz="4" w:space="0" w:color="auto"/>
              <w:right w:val="single" w:sz="4" w:space="0" w:color="auto"/>
            </w:tcBorders>
            <w:shd w:val="clear" w:color="auto" w:fill="auto"/>
            <w:noWrap/>
            <w:vAlign w:val="bottom"/>
          </w:tcPr>
          <w:p w14:paraId="1A96A10B"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$6,505</w:t>
            </w:r>
          </w:p>
        </w:tc>
      </w:tr>
      <w:tr w:rsidR="008F64E4" w:rsidRPr="008F64E4" w14:paraId="508FC7F9"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46DA588A" w14:textId="77777777" w:rsidR="008F64E4" w:rsidRPr="008F64E4" w:rsidRDefault="008F64E4" w:rsidP="008F64E4">
            <w:pPr>
              <w:rPr>
                <w:rFonts w:ascii="Calibri" w:hAnsi="Calibri"/>
                <w:color w:val="000000"/>
                <w:szCs w:val="22"/>
              </w:rPr>
            </w:pPr>
            <w:r w:rsidRPr="008F64E4">
              <w:rPr>
                <w:rFonts w:ascii="Calibri" w:hAnsi="Calibri" w:cs="Calibri"/>
                <w:szCs w:val="22"/>
              </w:rPr>
              <w:t>Baseline</w:t>
            </w:r>
          </w:p>
        </w:tc>
        <w:tc>
          <w:tcPr>
            <w:tcW w:w="1134" w:type="pct"/>
            <w:tcBorders>
              <w:top w:val="nil"/>
              <w:left w:val="nil"/>
              <w:bottom w:val="single" w:sz="4" w:space="0" w:color="auto"/>
              <w:right w:val="single" w:sz="4" w:space="0" w:color="auto"/>
            </w:tcBorders>
            <w:shd w:val="clear" w:color="auto" w:fill="auto"/>
            <w:noWrap/>
            <w:vAlign w:val="bottom"/>
          </w:tcPr>
          <w:p w14:paraId="418385AB" w14:textId="77777777" w:rsidR="008F64E4" w:rsidRPr="008F64E4" w:rsidRDefault="008F64E4" w:rsidP="008F64E4">
            <w:pPr>
              <w:rPr>
                <w:rFonts w:ascii="Calibri" w:hAnsi="Calibri"/>
                <w:color w:val="000000"/>
                <w:szCs w:val="22"/>
              </w:rPr>
            </w:pPr>
            <w:r w:rsidRPr="008F64E4">
              <w:rPr>
                <w:rFonts w:ascii="Calibri" w:hAnsi="Calibri" w:cs="Calibri"/>
                <w:szCs w:val="22"/>
              </w:rPr>
              <w:t>Groen</w:t>
            </w:r>
          </w:p>
        </w:tc>
        <w:tc>
          <w:tcPr>
            <w:tcW w:w="1169" w:type="pct"/>
            <w:tcBorders>
              <w:top w:val="nil"/>
              <w:left w:val="nil"/>
              <w:bottom w:val="single" w:sz="4" w:space="0" w:color="auto"/>
              <w:right w:val="single" w:sz="4" w:space="0" w:color="auto"/>
            </w:tcBorders>
            <w:shd w:val="clear" w:color="auto" w:fill="auto"/>
            <w:noWrap/>
            <w:vAlign w:val="bottom"/>
          </w:tcPr>
          <w:p w14:paraId="6DABBB4C" w14:textId="77777777" w:rsidR="008F64E4" w:rsidRPr="008F64E4" w:rsidRDefault="008F64E4" w:rsidP="008F64E4">
            <w:pPr>
              <w:rPr>
                <w:rFonts w:ascii="Calibri" w:hAnsi="Calibri"/>
                <w:color w:val="000000"/>
                <w:szCs w:val="22"/>
              </w:rPr>
            </w:pPr>
            <w:r w:rsidRPr="008F64E4">
              <w:rPr>
                <w:rFonts w:ascii="Calibri" w:hAnsi="Calibri" w:cs="Calibri"/>
                <w:szCs w:val="22"/>
              </w:rPr>
              <w:t>SSB-3E</w:t>
            </w:r>
          </w:p>
        </w:tc>
        <w:tc>
          <w:tcPr>
            <w:tcW w:w="725" w:type="pct"/>
            <w:tcBorders>
              <w:top w:val="nil"/>
              <w:left w:val="nil"/>
              <w:bottom w:val="single" w:sz="4" w:space="0" w:color="auto"/>
              <w:right w:val="single" w:sz="4" w:space="0" w:color="auto"/>
            </w:tcBorders>
            <w:shd w:val="clear" w:color="auto" w:fill="auto"/>
            <w:noWrap/>
            <w:vAlign w:val="bottom"/>
          </w:tcPr>
          <w:p w14:paraId="703D4C11"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$9,855</w:t>
            </w:r>
          </w:p>
        </w:tc>
        <w:tc>
          <w:tcPr>
            <w:tcW w:w="678" w:type="pct"/>
            <w:tcBorders>
              <w:top w:val="nil"/>
              <w:left w:val="nil"/>
              <w:bottom w:val="single" w:sz="4" w:space="0" w:color="auto"/>
              <w:right w:val="single" w:sz="4" w:space="0" w:color="auto"/>
            </w:tcBorders>
            <w:shd w:val="clear" w:color="auto" w:fill="auto"/>
            <w:noWrap/>
            <w:vAlign w:val="bottom"/>
          </w:tcPr>
          <w:p w14:paraId="7A9C12F2"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$4,928</w:t>
            </w:r>
          </w:p>
        </w:tc>
      </w:tr>
      <w:tr w:rsidR="008F64E4" w:rsidRPr="008F64E4" w14:paraId="3AAD3F6B"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36F77140" w14:textId="77777777" w:rsidR="008F64E4" w:rsidRPr="008F64E4" w:rsidRDefault="008F64E4" w:rsidP="008F64E4">
            <w:pPr>
              <w:rPr>
                <w:rFonts w:ascii="Calibri" w:hAnsi="Calibri"/>
                <w:color w:val="000000"/>
                <w:szCs w:val="22"/>
              </w:rPr>
            </w:pPr>
            <w:r w:rsidRPr="008F64E4">
              <w:rPr>
                <w:rFonts w:ascii="Calibri" w:hAnsi="Calibri" w:cs="Calibri"/>
                <w:szCs w:val="22"/>
              </w:rPr>
              <w:t>Baseline</w:t>
            </w:r>
          </w:p>
        </w:tc>
        <w:tc>
          <w:tcPr>
            <w:tcW w:w="1134" w:type="pct"/>
            <w:tcBorders>
              <w:top w:val="nil"/>
              <w:left w:val="nil"/>
              <w:bottom w:val="single" w:sz="4" w:space="0" w:color="auto"/>
              <w:right w:val="single" w:sz="4" w:space="0" w:color="auto"/>
            </w:tcBorders>
            <w:shd w:val="clear" w:color="auto" w:fill="auto"/>
            <w:noWrap/>
            <w:vAlign w:val="bottom"/>
          </w:tcPr>
          <w:p w14:paraId="4DC07D44" w14:textId="77777777" w:rsidR="008F64E4" w:rsidRPr="008F64E4" w:rsidRDefault="008F64E4" w:rsidP="008F64E4">
            <w:pPr>
              <w:rPr>
                <w:rFonts w:ascii="Calibri" w:hAnsi="Calibri"/>
                <w:color w:val="000000"/>
                <w:szCs w:val="22"/>
              </w:rPr>
            </w:pPr>
            <w:r w:rsidRPr="008F64E4">
              <w:rPr>
                <w:rFonts w:ascii="Calibri" w:hAnsi="Calibri" w:cs="Calibri"/>
                <w:szCs w:val="22"/>
              </w:rPr>
              <w:t>Groen</w:t>
            </w:r>
          </w:p>
        </w:tc>
        <w:tc>
          <w:tcPr>
            <w:tcW w:w="1169" w:type="pct"/>
            <w:tcBorders>
              <w:top w:val="nil"/>
              <w:left w:val="nil"/>
              <w:bottom w:val="single" w:sz="4" w:space="0" w:color="auto"/>
              <w:right w:val="single" w:sz="4" w:space="0" w:color="auto"/>
            </w:tcBorders>
            <w:shd w:val="clear" w:color="auto" w:fill="auto"/>
            <w:noWrap/>
            <w:vAlign w:val="bottom"/>
          </w:tcPr>
          <w:p w14:paraId="6C926B73" w14:textId="77777777" w:rsidR="008F64E4" w:rsidRPr="008F64E4" w:rsidRDefault="008F64E4" w:rsidP="008F64E4">
            <w:pPr>
              <w:rPr>
                <w:rFonts w:ascii="Calibri" w:hAnsi="Calibri"/>
                <w:color w:val="000000"/>
                <w:szCs w:val="22"/>
              </w:rPr>
            </w:pPr>
            <w:r w:rsidRPr="008F64E4">
              <w:rPr>
                <w:rFonts w:ascii="Calibri" w:hAnsi="Calibri" w:cs="Calibri"/>
                <w:szCs w:val="22"/>
              </w:rPr>
              <w:t>SSB-5E</w:t>
            </w:r>
          </w:p>
        </w:tc>
        <w:tc>
          <w:tcPr>
            <w:tcW w:w="725" w:type="pct"/>
            <w:tcBorders>
              <w:top w:val="nil"/>
              <w:left w:val="nil"/>
              <w:bottom w:val="single" w:sz="4" w:space="0" w:color="auto"/>
              <w:right w:val="single" w:sz="4" w:space="0" w:color="auto"/>
            </w:tcBorders>
            <w:shd w:val="clear" w:color="auto" w:fill="auto"/>
            <w:noWrap/>
            <w:vAlign w:val="bottom"/>
          </w:tcPr>
          <w:p w14:paraId="4830FB23"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$12,990</w:t>
            </w:r>
          </w:p>
        </w:tc>
        <w:tc>
          <w:tcPr>
            <w:tcW w:w="678" w:type="pct"/>
            <w:tcBorders>
              <w:top w:val="nil"/>
              <w:left w:val="nil"/>
              <w:bottom w:val="single" w:sz="4" w:space="0" w:color="auto"/>
              <w:right w:val="single" w:sz="4" w:space="0" w:color="auto"/>
            </w:tcBorders>
            <w:shd w:val="clear" w:color="auto" w:fill="auto"/>
            <w:noWrap/>
            <w:vAlign w:val="bottom"/>
          </w:tcPr>
          <w:p w14:paraId="1A1F37D2"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$6,495</w:t>
            </w:r>
          </w:p>
        </w:tc>
      </w:tr>
      <w:tr w:rsidR="008F64E4" w:rsidRPr="008F64E4" w14:paraId="17BA0435"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2366B454" w14:textId="77777777" w:rsidR="008F64E4" w:rsidRPr="008F64E4" w:rsidRDefault="008F64E4" w:rsidP="008F64E4">
            <w:pPr>
              <w:rPr>
                <w:rFonts w:ascii="Calibri" w:hAnsi="Calibri"/>
                <w:color w:val="000000"/>
                <w:szCs w:val="22"/>
              </w:rPr>
            </w:pPr>
            <w:r w:rsidRPr="008F64E4">
              <w:rPr>
                <w:rFonts w:ascii="Calibri" w:hAnsi="Calibri" w:cs="Calibri"/>
                <w:szCs w:val="22"/>
              </w:rPr>
              <w:t>Baseline</w:t>
            </w:r>
          </w:p>
        </w:tc>
        <w:tc>
          <w:tcPr>
            <w:tcW w:w="1134" w:type="pct"/>
            <w:tcBorders>
              <w:top w:val="nil"/>
              <w:left w:val="nil"/>
              <w:bottom w:val="single" w:sz="4" w:space="0" w:color="auto"/>
              <w:right w:val="single" w:sz="4" w:space="0" w:color="auto"/>
            </w:tcBorders>
            <w:shd w:val="clear" w:color="auto" w:fill="auto"/>
            <w:noWrap/>
            <w:vAlign w:val="bottom"/>
          </w:tcPr>
          <w:p w14:paraId="3620C6CB" w14:textId="77777777" w:rsidR="008F64E4" w:rsidRPr="008F64E4" w:rsidRDefault="008F64E4" w:rsidP="008F64E4">
            <w:pPr>
              <w:rPr>
                <w:rFonts w:ascii="Calibri" w:hAnsi="Calibri"/>
                <w:color w:val="000000"/>
                <w:szCs w:val="22"/>
              </w:rPr>
            </w:pPr>
            <w:r w:rsidRPr="008F64E4">
              <w:rPr>
                <w:rFonts w:ascii="Calibri" w:hAnsi="Calibri" w:cs="Calibri"/>
                <w:szCs w:val="22"/>
              </w:rPr>
              <w:t>Vulcan</w:t>
            </w:r>
          </w:p>
        </w:tc>
        <w:tc>
          <w:tcPr>
            <w:tcW w:w="1169" w:type="pct"/>
            <w:tcBorders>
              <w:top w:val="nil"/>
              <w:left w:val="nil"/>
              <w:bottom w:val="single" w:sz="4" w:space="0" w:color="auto"/>
              <w:right w:val="single" w:sz="4" w:space="0" w:color="auto"/>
            </w:tcBorders>
            <w:shd w:val="clear" w:color="auto" w:fill="auto"/>
            <w:noWrap/>
            <w:vAlign w:val="bottom"/>
          </w:tcPr>
          <w:p w14:paraId="22773024" w14:textId="77777777" w:rsidR="008F64E4" w:rsidRPr="008F64E4" w:rsidRDefault="008F64E4" w:rsidP="008F64E4">
            <w:pPr>
              <w:rPr>
                <w:rFonts w:ascii="Calibri" w:hAnsi="Calibri"/>
                <w:color w:val="000000"/>
                <w:szCs w:val="22"/>
              </w:rPr>
            </w:pPr>
            <w:r w:rsidRPr="008F64E4">
              <w:rPr>
                <w:rFonts w:ascii="Calibri" w:hAnsi="Calibri" w:cs="Calibri"/>
                <w:szCs w:val="22"/>
              </w:rPr>
              <w:t>C24EA5-BSC</w:t>
            </w:r>
          </w:p>
        </w:tc>
        <w:tc>
          <w:tcPr>
            <w:tcW w:w="725" w:type="pct"/>
            <w:tcBorders>
              <w:top w:val="nil"/>
              <w:left w:val="nil"/>
              <w:bottom w:val="single" w:sz="4" w:space="0" w:color="auto"/>
              <w:right w:val="single" w:sz="4" w:space="0" w:color="auto"/>
            </w:tcBorders>
            <w:shd w:val="clear" w:color="auto" w:fill="auto"/>
            <w:noWrap/>
            <w:vAlign w:val="bottom"/>
          </w:tcPr>
          <w:p w14:paraId="517E991D"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$14,736</w:t>
            </w:r>
          </w:p>
        </w:tc>
        <w:tc>
          <w:tcPr>
            <w:tcW w:w="678" w:type="pct"/>
            <w:tcBorders>
              <w:top w:val="nil"/>
              <w:left w:val="nil"/>
              <w:bottom w:val="single" w:sz="4" w:space="0" w:color="auto"/>
              <w:right w:val="single" w:sz="4" w:space="0" w:color="auto"/>
            </w:tcBorders>
            <w:shd w:val="clear" w:color="auto" w:fill="auto"/>
            <w:noWrap/>
            <w:vAlign w:val="bottom"/>
          </w:tcPr>
          <w:p w14:paraId="00C4C4AE"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$7,368</w:t>
            </w:r>
          </w:p>
        </w:tc>
      </w:tr>
      <w:tr w:rsidR="008F64E4" w:rsidRPr="008F64E4" w14:paraId="4EC48C2E"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5640132F" w14:textId="77777777" w:rsidR="008F64E4" w:rsidRPr="008F64E4" w:rsidRDefault="008F64E4" w:rsidP="008F64E4">
            <w:pPr>
              <w:rPr>
                <w:rFonts w:ascii="Calibri" w:hAnsi="Calibri"/>
                <w:color w:val="000000"/>
                <w:szCs w:val="22"/>
              </w:rPr>
            </w:pPr>
            <w:r w:rsidRPr="008F64E4">
              <w:rPr>
                <w:rFonts w:ascii="Calibri" w:hAnsi="Calibri" w:cs="Calibri"/>
                <w:szCs w:val="22"/>
              </w:rPr>
              <w:t>Baseline</w:t>
            </w:r>
          </w:p>
        </w:tc>
        <w:tc>
          <w:tcPr>
            <w:tcW w:w="1134" w:type="pct"/>
            <w:tcBorders>
              <w:top w:val="nil"/>
              <w:left w:val="nil"/>
              <w:bottom w:val="single" w:sz="4" w:space="0" w:color="auto"/>
              <w:right w:val="single" w:sz="4" w:space="0" w:color="auto"/>
            </w:tcBorders>
            <w:shd w:val="clear" w:color="auto" w:fill="auto"/>
            <w:noWrap/>
            <w:vAlign w:val="bottom"/>
          </w:tcPr>
          <w:p w14:paraId="732CE4AD" w14:textId="77777777" w:rsidR="008F64E4" w:rsidRPr="008F64E4" w:rsidRDefault="008F64E4" w:rsidP="008F64E4">
            <w:pPr>
              <w:rPr>
                <w:rFonts w:ascii="Calibri" w:hAnsi="Calibri"/>
                <w:color w:val="000000"/>
                <w:szCs w:val="22"/>
              </w:rPr>
            </w:pPr>
            <w:r w:rsidRPr="008F64E4">
              <w:rPr>
                <w:rFonts w:ascii="Calibri" w:hAnsi="Calibri" w:cs="Calibri"/>
                <w:szCs w:val="22"/>
              </w:rPr>
              <w:t>Vulcan</w:t>
            </w:r>
          </w:p>
        </w:tc>
        <w:tc>
          <w:tcPr>
            <w:tcW w:w="1169" w:type="pct"/>
            <w:tcBorders>
              <w:top w:val="nil"/>
              <w:left w:val="nil"/>
              <w:bottom w:val="single" w:sz="4" w:space="0" w:color="auto"/>
              <w:right w:val="single" w:sz="4" w:space="0" w:color="auto"/>
            </w:tcBorders>
            <w:shd w:val="clear" w:color="auto" w:fill="auto"/>
            <w:noWrap/>
            <w:vAlign w:val="bottom"/>
          </w:tcPr>
          <w:p w14:paraId="1C4DA6FA" w14:textId="77777777" w:rsidR="008F64E4" w:rsidRPr="008F64E4" w:rsidRDefault="008F64E4" w:rsidP="008F64E4">
            <w:pPr>
              <w:rPr>
                <w:rFonts w:ascii="Calibri" w:hAnsi="Calibri"/>
                <w:color w:val="000000"/>
                <w:szCs w:val="22"/>
              </w:rPr>
            </w:pPr>
            <w:r w:rsidRPr="008F64E4">
              <w:rPr>
                <w:rFonts w:ascii="Calibri" w:hAnsi="Calibri" w:cs="Calibri"/>
                <w:szCs w:val="22"/>
              </w:rPr>
              <w:t>C24EA5-DLX</w:t>
            </w:r>
          </w:p>
        </w:tc>
        <w:tc>
          <w:tcPr>
            <w:tcW w:w="725" w:type="pct"/>
            <w:tcBorders>
              <w:top w:val="nil"/>
              <w:left w:val="nil"/>
              <w:bottom w:val="single" w:sz="4" w:space="0" w:color="auto"/>
              <w:right w:val="single" w:sz="4" w:space="0" w:color="auto"/>
            </w:tcBorders>
            <w:shd w:val="clear" w:color="auto" w:fill="auto"/>
            <w:noWrap/>
            <w:vAlign w:val="bottom"/>
          </w:tcPr>
          <w:p w14:paraId="6A0B8E79"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$15,736</w:t>
            </w:r>
          </w:p>
        </w:tc>
        <w:tc>
          <w:tcPr>
            <w:tcW w:w="678" w:type="pct"/>
            <w:tcBorders>
              <w:top w:val="nil"/>
              <w:left w:val="nil"/>
              <w:bottom w:val="single" w:sz="4" w:space="0" w:color="auto"/>
              <w:right w:val="single" w:sz="4" w:space="0" w:color="auto"/>
            </w:tcBorders>
            <w:shd w:val="clear" w:color="auto" w:fill="auto"/>
            <w:noWrap/>
            <w:vAlign w:val="bottom"/>
          </w:tcPr>
          <w:p w14:paraId="5865A700"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$7,868</w:t>
            </w:r>
          </w:p>
        </w:tc>
      </w:tr>
      <w:tr w:rsidR="008F64E4" w:rsidRPr="008F64E4" w14:paraId="7E974060"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6542B11A" w14:textId="77777777" w:rsidR="008F64E4" w:rsidRPr="008F64E4" w:rsidRDefault="008F64E4" w:rsidP="008F64E4">
            <w:pPr>
              <w:rPr>
                <w:rFonts w:ascii="Calibri" w:hAnsi="Calibri"/>
                <w:color w:val="000000"/>
                <w:szCs w:val="22"/>
              </w:rPr>
            </w:pPr>
            <w:r w:rsidRPr="008F64E4">
              <w:rPr>
                <w:rFonts w:ascii="Calibri" w:hAnsi="Calibri" w:cs="Calibri"/>
                <w:szCs w:val="22"/>
              </w:rPr>
              <w:t>Energy Efficient</w:t>
            </w:r>
          </w:p>
        </w:tc>
        <w:tc>
          <w:tcPr>
            <w:tcW w:w="1134" w:type="pct"/>
            <w:tcBorders>
              <w:top w:val="nil"/>
              <w:left w:val="nil"/>
              <w:bottom w:val="single" w:sz="4" w:space="0" w:color="auto"/>
              <w:right w:val="single" w:sz="4" w:space="0" w:color="auto"/>
            </w:tcBorders>
            <w:shd w:val="clear" w:color="auto" w:fill="auto"/>
            <w:noWrap/>
            <w:vAlign w:val="bottom"/>
          </w:tcPr>
          <w:p w14:paraId="4A911DF8" w14:textId="77777777" w:rsidR="008F64E4" w:rsidRPr="008F64E4" w:rsidRDefault="008F64E4" w:rsidP="008F64E4">
            <w:pPr>
              <w:rPr>
                <w:rFonts w:ascii="Calibri" w:hAnsi="Calibri"/>
                <w:color w:val="000000"/>
                <w:szCs w:val="22"/>
              </w:rPr>
            </w:pPr>
            <w:r w:rsidRPr="008F64E4">
              <w:rPr>
                <w:rFonts w:ascii="Calibri" w:hAnsi="Calibri" w:cs="Calibri"/>
                <w:szCs w:val="22"/>
              </w:rPr>
              <w:t>AccuTemp</w:t>
            </w:r>
          </w:p>
        </w:tc>
        <w:tc>
          <w:tcPr>
            <w:tcW w:w="1169" w:type="pct"/>
            <w:tcBorders>
              <w:top w:val="nil"/>
              <w:left w:val="nil"/>
              <w:bottom w:val="single" w:sz="4" w:space="0" w:color="auto"/>
              <w:right w:val="single" w:sz="4" w:space="0" w:color="auto"/>
            </w:tcBorders>
            <w:shd w:val="clear" w:color="auto" w:fill="auto"/>
            <w:noWrap/>
            <w:vAlign w:val="bottom"/>
          </w:tcPr>
          <w:p w14:paraId="3C377FAC" w14:textId="77777777" w:rsidR="008F64E4" w:rsidRPr="008F64E4" w:rsidRDefault="008F64E4" w:rsidP="008F64E4">
            <w:pPr>
              <w:rPr>
                <w:rFonts w:ascii="Calibri" w:hAnsi="Calibri"/>
                <w:color w:val="000000"/>
                <w:szCs w:val="22"/>
              </w:rPr>
            </w:pPr>
            <w:r w:rsidRPr="008F64E4">
              <w:rPr>
                <w:rFonts w:ascii="Calibri" w:hAnsi="Calibri" w:cs="Calibri"/>
                <w:szCs w:val="22"/>
              </w:rPr>
              <w:t>S32083D120</w:t>
            </w:r>
          </w:p>
        </w:tc>
        <w:tc>
          <w:tcPr>
            <w:tcW w:w="725" w:type="pct"/>
            <w:tcBorders>
              <w:top w:val="nil"/>
              <w:left w:val="nil"/>
              <w:bottom w:val="single" w:sz="4" w:space="0" w:color="auto"/>
              <w:right w:val="single" w:sz="4" w:space="0" w:color="auto"/>
            </w:tcBorders>
            <w:shd w:val="clear" w:color="auto" w:fill="auto"/>
            <w:noWrap/>
            <w:vAlign w:val="bottom"/>
          </w:tcPr>
          <w:p w14:paraId="3829B563"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$8,550</w:t>
            </w:r>
          </w:p>
        </w:tc>
        <w:tc>
          <w:tcPr>
            <w:tcW w:w="678" w:type="pct"/>
            <w:tcBorders>
              <w:top w:val="nil"/>
              <w:left w:val="nil"/>
              <w:bottom w:val="single" w:sz="4" w:space="0" w:color="auto"/>
              <w:right w:val="single" w:sz="4" w:space="0" w:color="auto"/>
            </w:tcBorders>
            <w:shd w:val="clear" w:color="auto" w:fill="auto"/>
            <w:noWrap/>
            <w:vAlign w:val="bottom"/>
          </w:tcPr>
          <w:p w14:paraId="332070E1"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$4,275</w:t>
            </w:r>
          </w:p>
        </w:tc>
      </w:tr>
      <w:tr w:rsidR="008F64E4" w:rsidRPr="008F64E4" w14:paraId="3E78AD3A"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0B8D9E83" w14:textId="77777777" w:rsidR="008F64E4" w:rsidRPr="008F64E4" w:rsidRDefault="008F64E4" w:rsidP="008F64E4">
            <w:pPr>
              <w:rPr>
                <w:rFonts w:ascii="Calibri" w:hAnsi="Calibri"/>
                <w:color w:val="000000"/>
                <w:szCs w:val="22"/>
              </w:rPr>
            </w:pPr>
            <w:r w:rsidRPr="008F64E4">
              <w:rPr>
                <w:rFonts w:ascii="Calibri" w:hAnsi="Calibri" w:cs="Calibri"/>
                <w:szCs w:val="22"/>
              </w:rPr>
              <w:t>Energy Efficient</w:t>
            </w:r>
          </w:p>
        </w:tc>
        <w:tc>
          <w:tcPr>
            <w:tcW w:w="1134" w:type="pct"/>
            <w:tcBorders>
              <w:top w:val="nil"/>
              <w:left w:val="nil"/>
              <w:bottom w:val="single" w:sz="4" w:space="0" w:color="auto"/>
              <w:right w:val="single" w:sz="4" w:space="0" w:color="auto"/>
            </w:tcBorders>
            <w:shd w:val="clear" w:color="auto" w:fill="auto"/>
            <w:noWrap/>
            <w:vAlign w:val="bottom"/>
          </w:tcPr>
          <w:p w14:paraId="5306AFD3" w14:textId="77777777" w:rsidR="008F64E4" w:rsidRPr="008F64E4" w:rsidRDefault="008F64E4" w:rsidP="008F64E4">
            <w:pPr>
              <w:rPr>
                <w:rFonts w:ascii="Calibri" w:hAnsi="Calibri"/>
                <w:color w:val="000000"/>
                <w:szCs w:val="22"/>
              </w:rPr>
            </w:pPr>
            <w:r w:rsidRPr="008F64E4">
              <w:rPr>
                <w:rFonts w:ascii="Calibri" w:hAnsi="Calibri" w:cs="Calibri"/>
                <w:szCs w:val="22"/>
              </w:rPr>
              <w:t>AccuTemp</w:t>
            </w:r>
          </w:p>
        </w:tc>
        <w:tc>
          <w:tcPr>
            <w:tcW w:w="1169" w:type="pct"/>
            <w:tcBorders>
              <w:top w:val="nil"/>
              <w:left w:val="nil"/>
              <w:bottom w:val="single" w:sz="4" w:space="0" w:color="auto"/>
              <w:right w:val="single" w:sz="4" w:space="0" w:color="auto"/>
            </w:tcBorders>
            <w:shd w:val="clear" w:color="auto" w:fill="auto"/>
            <w:noWrap/>
            <w:vAlign w:val="bottom"/>
          </w:tcPr>
          <w:p w14:paraId="4294203F" w14:textId="77777777" w:rsidR="008F64E4" w:rsidRPr="008F64E4" w:rsidRDefault="008F64E4" w:rsidP="008F64E4">
            <w:pPr>
              <w:rPr>
                <w:rFonts w:ascii="Calibri" w:hAnsi="Calibri"/>
                <w:color w:val="000000"/>
                <w:szCs w:val="22"/>
              </w:rPr>
            </w:pPr>
            <w:r w:rsidRPr="008F64E4">
              <w:rPr>
                <w:rFonts w:ascii="Calibri" w:hAnsi="Calibri" w:cs="Calibri"/>
                <w:szCs w:val="22"/>
              </w:rPr>
              <w:t>S62083D100</w:t>
            </w:r>
          </w:p>
        </w:tc>
        <w:tc>
          <w:tcPr>
            <w:tcW w:w="725" w:type="pct"/>
            <w:tcBorders>
              <w:top w:val="nil"/>
              <w:left w:val="nil"/>
              <w:bottom w:val="single" w:sz="4" w:space="0" w:color="auto"/>
              <w:right w:val="single" w:sz="4" w:space="0" w:color="auto"/>
            </w:tcBorders>
            <w:shd w:val="clear" w:color="auto" w:fill="auto"/>
            <w:noWrap/>
            <w:vAlign w:val="bottom"/>
          </w:tcPr>
          <w:p w14:paraId="47A5EE9F"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$12,005</w:t>
            </w:r>
          </w:p>
        </w:tc>
        <w:tc>
          <w:tcPr>
            <w:tcW w:w="678" w:type="pct"/>
            <w:tcBorders>
              <w:top w:val="nil"/>
              <w:left w:val="nil"/>
              <w:bottom w:val="single" w:sz="4" w:space="0" w:color="auto"/>
              <w:right w:val="single" w:sz="4" w:space="0" w:color="auto"/>
            </w:tcBorders>
            <w:shd w:val="clear" w:color="auto" w:fill="auto"/>
            <w:noWrap/>
            <w:vAlign w:val="bottom"/>
          </w:tcPr>
          <w:p w14:paraId="43C02C84"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$6,003</w:t>
            </w:r>
          </w:p>
        </w:tc>
      </w:tr>
      <w:tr w:rsidR="008F64E4" w:rsidRPr="008F64E4" w14:paraId="0EF900E4"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369A6BC7" w14:textId="77777777" w:rsidR="008F64E4" w:rsidRPr="008F64E4" w:rsidRDefault="008F64E4" w:rsidP="008F64E4">
            <w:pPr>
              <w:rPr>
                <w:rFonts w:ascii="Calibri" w:hAnsi="Calibri"/>
                <w:color w:val="000000"/>
                <w:szCs w:val="22"/>
              </w:rPr>
            </w:pPr>
            <w:r w:rsidRPr="008F64E4">
              <w:rPr>
                <w:rFonts w:ascii="Calibri" w:hAnsi="Calibri" w:cs="Calibri"/>
                <w:szCs w:val="22"/>
              </w:rPr>
              <w:t>Energy Efficient</w:t>
            </w:r>
          </w:p>
        </w:tc>
        <w:tc>
          <w:tcPr>
            <w:tcW w:w="1134" w:type="pct"/>
            <w:tcBorders>
              <w:top w:val="nil"/>
              <w:left w:val="nil"/>
              <w:bottom w:val="single" w:sz="4" w:space="0" w:color="auto"/>
              <w:right w:val="single" w:sz="4" w:space="0" w:color="auto"/>
            </w:tcBorders>
            <w:shd w:val="clear" w:color="auto" w:fill="auto"/>
            <w:noWrap/>
            <w:vAlign w:val="bottom"/>
          </w:tcPr>
          <w:p w14:paraId="5D2585BC" w14:textId="77777777" w:rsidR="008F64E4" w:rsidRPr="008F64E4" w:rsidRDefault="008F64E4" w:rsidP="008F64E4">
            <w:pPr>
              <w:rPr>
                <w:rFonts w:ascii="Calibri" w:hAnsi="Calibri"/>
                <w:color w:val="000000"/>
                <w:szCs w:val="22"/>
              </w:rPr>
            </w:pPr>
            <w:r w:rsidRPr="008F64E4">
              <w:rPr>
                <w:rFonts w:ascii="Calibri" w:hAnsi="Calibri" w:cs="Calibri"/>
                <w:szCs w:val="22"/>
              </w:rPr>
              <w:t>AccuTemp</w:t>
            </w:r>
          </w:p>
        </w:tc>
        <w:tc>
          <w:tcPr>
            <w:tcW w:w="1169" w:type="pct"/>
            <w:tcBorders>
              <w:top w:val="nil"/>
              <w:left w:val="nil"/>
              <w:bottom w:val="single" w:sz="4" w:space="0" w:color="auto"/>
              <w:right w:val="single" w:sz="4" w:space="0" w:color="auto"/>
            </w:tcBorders>
            <w:shd w:val="clear" w:color="auto" w:fill="auto"/>
            <w:noWrap/>
            <w:vAlign w:val="bottom"/>
          </w:tcPr>
          <w:p w14:paraId="03887257" w14:textId="77777777" w:rsidR="008F64E4" w:rsidRPr="008F64E4" w:rsidRDefault="008F64E4" w:rsidP="008F64E4">
            <w:pPr>
              <w:rPr>
                <w:rFonts w:ascii="Calibri" w:hAnsi="Calibri"/>
                <w:color w:val="000000"/>
                <w:szCs w:val="22"/>
              </w:rPr>
            </w:pPr>
            <w:r w:rsidRPr="008F64E4">
              <w:rPr>
                <w:rFonts w:ascii="Calibri" w:hAnsi="Calibri" w:cs="Calibri"/>
                <w:szCs w:val="22"/>
              </w:rPr>
              <w:t>S62083D120</w:t>
            </w:r>
          </w:p>
        </w:tc>
        <w:tc>
          <w:tcPr>
            <w:tcW w:w="725" w:type="pct"/>
            <w:tcBorders>
              <w:top w:val="nil"/>
              <w:left w:val="nil"/>
              <w:bottom w:val="single" w:sz="4" w:space="0" w:color="auto"/>
              <w:right w:val="single" w:sz="4" w:space="0" w:color="auto"/>
            </w:tcBorders>
            <w:shd w:val="clear" w:color="auto" w:fill="auto"/>
            <w:noWrap/>
            <w:vAlign w:val="bottom"/>
          </w:tcPr>
          <w:p w14:paraId="24971C72"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$10,795</w:t>
            </w:r>
          </w:p>
        </w:tc>
        <w:tc>
          <w:tcPr>
            <w:tcW w:w="678" w:type="pct"/>
            <w:tcBorders>
              <w:top w:val="nil"/>
              <w:left w:val="nil"/>
              <w:bottom w:val="single" w:sz="4" w:space="0" w:color="auto"/>
              <w:right w:val="single" w:sz="4" w:space="0" w:color="auto"/>
            </w:tcBorders>
            <w:shd w:val="clear" w:color="auto" w:fill="auto"/>
            <w:noWrap/>
            <w:vAlign w:val="bottom"/>
          </w:tcPr>
          <w:p w14:paraId="542AF4AA"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$5,398</w:t>
            </w:r>
          </w:p>
        </w:tc>
      </w:tr>
      <w:tr w:rsidR="008F64E4" w:rsidRPr="008F64E4" w14:paraId="3710A79F"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01A3EA39" w14:textId="77777777" w:rsidR="008F64E4" w:rsidRPr="008F64E4" w:rsidRDefault="008F64E4" w:rsidP="008F64E4">
            <w:pPr>
              <w:rPr>
                <w:rFonts w:ascii="Calibri" w:hAnsi="Calibri"/>
                <w:color w:val="000000"/>
                <w:szCs w:val="22"/>
              </w:rPr>
            </w:pPr>
            <w:r w:rsidRPr="008F64E4">
              <w:rPr>
                <w:rFonts w:ascii="Calibri" w:hAnsi="Calibri" w:cs="Calibri"/>
                <w:szCs w:val="22"/>
              </w:rPr>
              <w:t>Energy Efficient</w:t>
            </w:r>
          </w:p>
        </w:tc>
        <w:tc>
          <w:tcPr>
            <w:tcW w:w="1134" w:type="pct"/>
            <w:tcBorders>
              <w:top w:val="nil"/>
              <w:left w:val="nil"/>
              <w:bottom w:val="single" w:sz="4" w:space="0" w:color="auto"/>
              <w:right w:val="single" w:sz="4" w:space="0" w:color="auto"/>
            </w:tcBorders>
            <w:shd w:val="clear" w:color="auto" w:fill="auto"/>
            <w:noWrap/>
            <w:vAlign w:val="bottom"/>
          </w:tcPr>
          <w:p w14:paraId="085D3373" w14:textId="77777777" w:rsidR="008F64E4" w:rsidRPr="008F64E4" w:rsidRDefault="008F64E4" w:rsidP="008F64E4">
            <w:pPr>
              <w:rPr>
                <w:rFonts w:ascii="Calibri" w:hAnsi="Calibri"/>
                <w:color w:val="000000"/>
                <w:szCs w:val="22"/>
              </w:rPr>
            </w:pPr>
            <w:r w:rsidRPr="008F64E4">
              <w:rPr>
                <w:rFonts w:ascii="Calibri" w:hAnsi="Calibri" w:cs="Calibri"/>
                <w:szCs w:val="22"/>
              </w:rPr>
              <w:t>AccuTemp</w:t>
            </w:r>
          </w:p>
        </w:tc>
        <w:tc>
          <w:tcPr>
            <w:tcW w:w="1169" w:type="pct"/>
            <w:tcBorders>
              <w:top w:val="nil"/>
              <w:left w:val="nil"/>
              <w:bottom w:val="single" w:sz="4" w:space="0" w:color="auto"/>
              <w:right w:val="single" w:sz="4" w:space="0" w:color="auto"/>
            </w:tcBorders>
            <w:shd w:val="clear" w:color="auto" w:fill="auto"/>
            <w:noWrap/>
            <w:vAlign w:val="bottom"/>
          </w:tcPr>
          <w:p w14:paraId="7A8B72BB" w14:textId="77777777" w:rsidR="008F64E4" w:rsidRPr="008F64E4" w:rsidRDefault="008F64E4" w:rsidP="008F64E4">
            <w:pPr>
              <w:rPr>
                <w:rFonts w:ascii="Calibri" w:hAnsi="Calibri"/>
                <w:color w:val="000000"/>
                <w:szCs w:val="22"/>
              </w:rPr>
            </w:pPr>
            <w:r w:rsidRPr="008F64E4">
              <w:rPr>
                <w:rFonts w:ascii="Calibri" w:hAnsi="Calibri" w:cs="Calibri"/>
                <w:szCs w:val="22"/>
              </w:rPr>
              <w:t>S62083D170</w:t>
            </w:r>
          </w:p>
        </w:tc>
        <w:tc>
          <w:tcPr>
            <w:tcW w:w="725" w:type="pct"/>
            <w:tcBorders>
              <w:top w:val="nil"/>
              <w:left w:val="nil"/>
              <w:bottom w:val="single" w:sz="4" w:space="0" w:color="auto"/>
              <w:right w:val="single" w:sz="4" w:space="0" w:color="auto"/>
            </w:tcBorders>
            <w:shd w:val="clear" w:color="auto" w:fill="auto"/>
            <w:noWrap/>
            <w:vAlign w:val="bottom"/>
          </w:tcPr>
          <w:p w14:paraId="52BD5EDD"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$11,250</w:t>
            </w:r>
          </w:p>
        </w:tc>
        <w:tc>
          <w:tcPr>
            <w:tcW w:w="678" w:type="pct"/>
            <w:tcBorders>
              <w:top w:val="nil"/>
              <w:left w:val="nil"/>
              <w:bottom w:val="single" w:sz="4" w:space="0" w:color="auto"/>
              <w:right w:val="single" w:sz="4" w:space="0" w:color="auto"/>
            </w:tcBorders>
            <w:shd w:val="clear" w:color="auto" w:fill="auto"/>
            <w:noWrap/>
            <w:vAlign w:val="bottom"/>
          </w:tcPr>
          <w:p w14:paraId="45ED2E29"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$5,625</w:t>
            </w:r>
          </w:p>
        </w:tc>
      </w:tr>
      <w:tr w:rsidR="008F64E4" w:rsidRPr="008F64E4" w14:paraId="31CA1393"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14FB589B" w14:textId="77777777" w:rsidR="008F64E4" w:rsidRPr="008F64E4" w:rsidRDefault="008F64E4" w:rsidP="008F64E4">
            <w:pPr>
              <w:rPr>
                <w:rFonts w:ascii="Calibri" w:hAnsi="Calibri"/>
                <w:color w:val="000000"/>
                <w:szCs w:val="22"/>
              </w:rPr>
            </w:pPr>
            <w:r w:rsidRPr="008F64E4">
              <w:rPr>
                <w:rFonts w:ascii="Calibri" w:hAnsi="Calibri" w:cs="Calibri"/>
                <w:szCs w:val="22"/>
              </w:rPr>
              <w:t>Energy Efficient</w:t>
            </w:r>
          </w:p>
        </w:tc>
        <w:tc>
          <w:tcPr>
            <w:tcW w:w="1134" w:type="pct"/>
            <w:tcBorders>
              <w:top w:val="nil"/>
              <w:left w:val="nil"/>
              <w:bottom w:val="single" w:sz="4" w:space="0" w:color="auto"/>
              <w:right w:val="single" w:sz="4" w:space="0" w:color="auto"/>
            </w:tcBorders>
            <w:shd w:val="clear" w:color="auto" w:fill="auto"/>
            <w:noWrap/>
            <w:vAlign w:val="bottom"/>
          </w:tcPr>
          <w:p w14:paraId="0982DD9F" w14:textId="77777777" w:rsidR="008F64E4" w:rsidRPr="008F64E4" w:rsidRDefault="008F64E4" w:rsidP="008F64E4">
            <w:pPr>
              <w:rPr>
                <w:rFonts w:ascii="Calibri" w:hAnsi="Calibri"/>
                <w:color w:val="000000"/>
                <w:szCs w:val="22"/>
              </w:rPr>
            </w:pPr>
            <w:r w:rsidRPr="008F64E4">
              <w:rPr>
                <w:rFonts w:ascii="Calibri" w:hAnsi="Calibri" w:cs="Calibri"/>
                <w:szCs w:val="22"/>
              </w:rPr>
              <w:t>AccuTemp</w:t>
            </w:r>
          </w:p>
        </w:tc>
        <w:tc>
          <w:tcPr>
            <w:tcW w:w="1169" w:type="pct"/>
            <w:tcBorders>
              <w:top w:val="nil"/>
              <w:left w:val="nil"/>
              <w:bottom w:val="single" w:sz="4" w:space="0" w:color="auto"/>
              <w:right w:val="single" w:sz="4" w:space="0" w:color="auto"/>
            </w:tcBorders>
            <w:shd w:val="clear" w:color="auto" w:fill="auto"/>
            <w:noWrap/>
            <w:vAlign w:val="bottom"/>
          </w:tcPr>
          <w:p w14:paraId="7C7CCFC9" w14:textId="77777777" w:rsidR="008F64E4" w:rsidRPr="008F64E4" w:rsidRDefault="008F64E4" w:rsidP="008F64E4">
            <w:pPr>
              <w:rPr>
                <w:rFonts w:ascii="Calibri" w:hAnsi="Calibri"/>
                <w:color w:val="000000"/>
                <w:szCs w:val="22"/>
              </w:rPr>
            </w:pPr>
            <w:r w:rsidRPr="008F64E4">
              <w:rPr>
                <w:rFonts w:ascii="Calibri" w:hAnsi="Calibri" w:cs="Calibri"/>
                <w:szCs w:val="22"/>
              </w:rPr>
              <w:t>E62081D060</w:t>
            </w:r>
          </w:p>
        </w:tc>
        <w:tc>
          <w:tcPr>
            <w:tcW w:w="725" w:type="pct"/>
            <w:tcBorders>
              <w:top w:val="nil"/>
              <w:left w:val="nil"/>
              <w:bottom w:val="single" w:sz="4" w:space="0" w:color="auto"/>
              <w:right w:val="single" w:sz="4" w:space="0" w:color="auto"/>
            </w:tcBorders>
            <w:shd w:val="clear" w:color="auto" w:fill="auto"/>
            <w:noWrap/>
            <w:vAlign w:val="bottom"/>
          </w:tcPr>
          <w:p w14:paraId="5B3C469B"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$10,340</w:t>
            </w:r>
          </w:p>
        </w:tc>
        <w:tc>
          <w:tcPr>
            <w:tcW w:w="678" w:type="pct"/>
            <w:tcBorders>
              <w:top w:val="nil"/>
              <w:left w:val="nil"/>
              <w:bottom w:val="single" w:sz="4" w:space="0" w:color="auto"/>
              <w:right w:val="single" w:sz="4" w:space="0" w:color="auto"/>
            </w:tcBorders>
            <w:shd w:val="clear" w:color="auto" w:fill="auto"/>
            <w:noWrap/>
            <w:vAlign w:val="bottom"/>
          </w:tcPr>
          <w:p w14:paraId="326D9A6D"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$5,170</w:t>
            </w:r>
          </w:p>
        </w:tc>
      </w:tr>
      <w:tr w:rsidR="008F64E4" w:rsidRPr="008F64E4" w14:paraId="70EC6F9B"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305DCF49" w14:textId="77777777" w:rsidR="008F64E4" w:rsidRPr="008F64E4" w:rsidRDefault="008F64E4" w:rsidP="008F64E4">
            <w:pPr>
              <w:rPr>
                <w:rFonts w:ascii="Calibri" w:hAnsi="Calibri"/>
                <w:color w:val="000000"/>
                <w:szCs w:val="22"/>
              </w:rPr>
            </w:pPr>
            <w:r w:rsidRPr="008F64E4">
              <w:rPr>
                <w:rFonts w:ascii="Calibri" w:hAnsi="Calibri" w:cs="Calibri"/>
                <w:szCs w:val="22"/>
              </w:rPr>
              <w:t>Energy Efficient</w:t>
            </w:r>
          </w:p>
        </w:tc>
        <w:tc>
          <w:tcPr>
            <w:tcW w:w="1134" w:type="pct"/>
            <w:tcBorders>
              <w:top w:val="nil"/>
              <w:left w:val="nil"/>
              <w:bottom w:val="single" w:sz="4" w:space="0" w:color="auto"/>
              <w:right w:val="single" w:sz="4" w:space="0" w:color="auto"/>
            </w:tcBorders>
            <w:shd w:val="clear" w:color="auto" w:fill="auto"/>
            <w:noWrap/>
            <w:vAlign w:val="bottom"/>
          </w:tcPr>
          <w:p w14:paraId="19E5F80B" w14:textId="77777777" w:rsidR="008F64E4" w:rsidRPr="008F64E4" w:rsidRDefault="008F64E4" w:rsidP="008F64E4">
            <w:pPr>
              <w:rPr>
                <w:rFonts w:ascii="Calibri" w:hAnsi="Calibri"/>
                <w:color w:val="000000"/>
                <w:szCs w:val="22"/>
              </w:rPr>
            </w:pPr>
            <w:r w:rsidRPr="008F64E4">
              <w:rPr>
                <w:rFonts w:ascii="Calibri" w:hAnsi="Calibri" w:cs="Calibri"/>
                <w:szCs w:val="22"/>
              </w:rPr>
              <w:t>AccuTemp</w:t>
            </w:r>
          </w:p>
        </w:tc>
        <w:tc>
          <w:tcPr>
            <w:tcW w:w="1169" w:type="pct"/>
            <w:tcBorders>
              <w:top w:val="nil"/>
              <w:left w:val="nil"/>
              <w:bottom w:val="single" w:sz="4" w:space="0" w:color="auto"/>
              <w:right w:val="single" w:sz="4" w:space="0" w:color="auto"/>
            </w:tcBorders>
            <w:shd w:val="clear" w:color="auto" w:fill="auto"/>
            <w:noWrap/>
            <w:vAlign w:val="bottom"/>
          </w:tcPr>
          <w:p w14:paraId="26696D47" w14:textId="77777777" w:rsidR="008F64E4" w:rsidRPr="008F64E4" w:rsidRDefault="008F64E4" w:rsidP="008F64E4">
            <w:pPr>
              <w:rPr>
                <w:rFonts w:ascii="Calibri" w:hAnsi="Calibri"/>
                <w:color w:val="000000"/>
                <w:szCs w:val="22"/>
              </w:rPr>
            </w:pPr>
            <w:r w:rsidRPr="008F64E4">
              <w:rPr>
                <w:rFonts w:ascii="Calibri" w:hAnsi="Calibri" w:cs="Calibri"/>
                <w:szCs w:val="22"/>
              </w:rPr>
              <w:t>E62083D150</w:t>
            </w:r>
          </w:p>
        </w:tc>
        <w:tc>
          <w:tcPr>
            <w:tcW w:w="725" w:type="pct"/>
            <w:tcBorders>
              <w:top w:val="nil"/>
              <w:left w:val="nil"/>
              <w:bottom w:val="single" w:sz="4" w:space="0" w:color="auto"/>
              <w:right w:val="single" w:sz="4" w:space="0" w:color="auto"/>
            </w:tcBorders>
            <w:shd w:val="clear" w:color="auto" w:fill="auto"/>
            <w:noWrap/>
            <w:vAlign w:val="bottom"/>
          </w:tcPr>
          <w:p w14:paraId="359207DF"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$11,250</w:t>
            </w:r>
          </w:p>
        </w:tc>
        <w:tc>
          <w:tcPr>
            <w:tcW w:w="678" w:type="pct"/>
            <w:tcBorders>
              <w:top w:val="nil"/>
              <w:left w:val="nil"/>
              <w:bottom w:val="single" w:sz="4" w:space="0" w:color="auto"/>
              <w:right w:val="single" w:sz="4" w:space="0" w:color="auto"/>
            </w:tcBorders>
            <w:shd w:val="clear" w:color="auto" w:fill="auto"/>
            <w:noWrap/>
            <w:vAlign w:val="bottom"/>
          </w:tcPr>
          <w:p w14:paraId="3E44D000"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$5,625</w:t>
            </w:r>
          </w:p>
        </w:tc>
      </w:tr>
      <w:tr w:rsidR="008F64E4" w:rsidRPr="008F64E4" w14:paraId="2579B181"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398284D2" w14:textId="77777777" w:rsidR="008F64E4" w:rsidRPr="008F64E4" w:rsidRDefault="008F64E4" w:rsidP="008F64E4">
            <w:pPr>
              <w:rPr>
                <w:rFonts w:ascii="Calibri" w:hAnsi="Calibri"/>
                <w:color w:val="000000"/>
                <w:szCs w:val="22"/>
              </w:rPr>
            </w:pPr>
            <w:r w:rsidRPr="008F64E4">
              <w:rPr>
                <w:rFonts w:ascii="Calibri" w:hAnsi="Calibri" w:cs="Calibri"/>
                <w:szCs w:val="22"/>
              </w:rPr>
              <w:t>Energy Efficient</w:t>
            </w:r>
          </w:p>
        </w:tc>
        <w:tc>
          <w:tcPr>
            <w:tcW w:w="1134" w:type="pct"/>
            <w:tcBorders>
              <w:top w:val="nil"/>
              <w:left w:val="nil"/>
              <w:bottom w:val="single" w:sz="4" w:space="0" w:color="auto"/>
              <w:right w:val="single" w:sz="4" w:space="0" w:color="auto"/>
            </w:tcBorders>
            <w:shd w:val="clear" w:color="auto" w:fill="auto"/>
            <w:noWrap/>
            <w:vAlign w:val="bottom"/>
          </w:tcPr>
          <w:p w14:paraId="5F2E3B56" w14:textId="77777777" w:rsidR="008F64E4" w:rsidRPr="008F64E4" w:rsidRDefault="008F64E4" w:rsidP="008F64E4">
            <w:pPr>
              <w:rPr>
                <w:rFonts w:ascii="Calibri" w:hAnsi="Calibri"/>
                <w:color w:val="000000"/>
                <w:szCs w:val="22"/>
              </w:rPr>
            </w:pPr>
            <w:r w:rsidRPr="008F64E4">
              <w:rPr>
                <w:rFonts w:ascii="Calibri" w:hAnsi="Calibri" w:cs="Calibri"/>
                <w:szCs w:val="22"/>
              </w:rPr>
              <w:t>Blodgett</w:t>
            </w:r>
          </w:p>
        </w:tc>
        <w:tc>
          <w:tcPr>
            <w:tcW w:w="1169" w:type="pct"/>
            <w:tcBorders>
              <w:top w:val="nil"/>
              <w:left w:val="nil"/>
              <w:bottom w:val="single" w:sz="4" w:space="0" w:color="auto"/>
              <w:right w:val="single" w:sz="4" w:space="0" w:color="auto"/>
            </w:tcBorders>
            <w:shd w:val="clear" w:color="auto" w:fill="auto"/>
            <w:noWrap/>
            <w:vAlign w:val="bottom"/>
          </w:tcPr>
          <w:p w14:paraId="0BA74449" w14:textId="77777777" w:rsidR="008F64E4" w:rsidRPr="008F64E4" w:rsidRDefault="008F64E4" w:rsidP="008F64E4">
            <w:pPr>
              <w:rPr>
                <w:rFonts w:ascii="Calibri" w:hAnsi="Calibri"/>
                <w:color w:val="000000"/>
                <w:szCs w:val="22"/>
              </w:rPr>
            </w:pPr>
            <w:r w:rsidRPr="008F64E4">
              <w:rPr>
                <w:rFonts w:ascii="Calibri" w:hAnsi="Calibri" w:cs="Calibri"/>
                <w:szCs w:val="22"/>
              </w:rPr>
              <w:t>SBF-3E</w:t>
            </w:r>
          </w:p>
        </w:tc>
        <w:tc>
          <w:tcPr>
            <w:tcW w:w="725" w:type="pct"/>
            <w:tcBorders>
              <w:top w:val="nil"/>
              <w:left w:val="nil"/>
              <w:bottom w:val="single" w:sz="4" w:space="0" w:color="auto"/>
              <w:right w:val="single" w:sz="4" w:space="0" w:color="auto"/>
            </w:tcBorders>
            <w:shd w:val="clear" w:color="auto" w:fill="auto"/>
            <w:noWrap/>
            <w:vAlign w:val="bottom"/>
          </w:tcPr>
          <w:p w14:paraId="2AF36988"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$9,710</w:t>
            </w:r>
          </w:p>
        </w:tc>
        <w:tc>
          <w:tcPr>
            <w:tcW w:w="678" w:type="pct"/>
            <w:tcBorders>
              <w:top w:val="nil"/>
              <w:left w:val="nil"/>
              <w:bottom w:val="single" w:sz="4" w:space="0" w:color="auto"/>
              <w:right w:val="single" w:sz="4" w:space="0" w:color="auto"/>
            </w:tcBorders>
            <w:shd w:val="clear" w:color="auto" w:fill="auto"/>
            <w:noWrap/>
            <w:vAlign w:val="bottom"/>
          </w:tcPr>
          <w:p w14:paraId="5724450C"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$4,855</w:t>
            </w:r>
          </w:p>
        </w:tc>
      </w:tr>
      <w:tr w:rsidR="008F64E4" w:rsidRPr="008F64E4" w14:paraId="00E5507E"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489B7B07" w14:textId="77777777" w:rsidR="008F64E4" w:rsidRPr="008F64E4" w:rsidRDefault="008F64E4" w:rsidP="008F64E4">
            <w:pPr>
              <w:rPr>
                <w:rFonts w:ascii="Calibri" w:hAnsi="Calibri"/>
                <w:color w:val="000000"/>
                <w:szCs w:val="22"/>
              </w:rPr>
            </w:pPr>
            <w:r w:rsidRPr="008F64E4">
              <w:rPr>
                <w:rFonts w:ascii="Calibri" w:hAnsi="Calibri" w:cs="Calibri"/>
                <w:szCs w:val="22"/>
              </w:rPr>
              <w:t>Energy Efficient</w:t>
            </w:r>
          </w:p>
        </w:tc>
        <w:tc>
          <w:tcPr>
            <w:tcW w:w="1134" w:type="pct"/>
            <w:tcBorders>
              <w:top w:val="nil"/>
              <w:left w:val="nil"/>
              <w:bottom w:val="single" w:sz="4" w:space="0" w:color="auto"/>
              <w:right w:val="single" w:sz="4" w:space="0" w:color="auto"/>
            </w:tcBorders>
            <w:shd w:val="clear" w:color="auto" w:fill="auto"/>
            <w:noWrap/>
            <w:vAlign w:val="bottom"/>
          </w:tcPr>
          <w:p w14:paraId="0FCB9B3B" w14:textId="77777777" w:rsidR="008F64E4" w:rsidRPr="008F64E4" w:rsidRDefault="008F64E4" w:rsidP="008F64E4">
            <w:pPr>
              <w:rPr>
                <w:rFonts w:ascii="Calibri" w:hAnsi="Calibri"/>
                <w:color w:val="000000"/>
                <w:szCs w:val="22"/>
              </w:rPr>
            </w:pPr>
            <w:r w:rsidRPr="008F64E4">
              <w:rPr>
                <w:rFonts w:ascii="Calibri" w:hAnsi="Calibri" w:cs="Calibri"/>
                <w:szCs w:val="22"/>
              </w:rPr>
              <w:t>Blodgett</w:t>
            </w:r>
          </w:p>
        </w:tc>
        <w:tc>
          <w:tcPr>
            <w:tcW w:w="1169" w:type="pct"/>
            <w:tcBorders>
              <w:top w:val="nil"/>
              <w:left w:val="nil"/>
              <w:bottom w:val="single" w:sz="4" w:space="0" w:color="auto"/>
              <w:right w:val="single" w:sz="4" w:space="0" w:color="auto"/>
            </w:tcBorders>
            <w:shd w:val="clear" w:color="auto" w:fill="auto"/>
            <w:noWrap/>
            <w:vAlign w:val="bottom"/>
          </w:tcPr>
          <w:p w14:paraId="110ED830" w14:textId="77777777" w:rsidR="008F64E4" w:rsidRPr="008F64E4" w:rsidRDefault="008F64E4" w:rsidP="008F64E4">
            <w:pPr>
              <w:rPr>
                <w:rFonts w:ascii="Calibri" w:hAnsi="Calibri"/>
                <w:color w:val="000000"/>
                <w:szCs w:val="22"/>
              </w:rPr>
            </w:pPr>
            <w:r w:rsidRPr="008F64E4">
              <w:rPr>
                <w:rFonts w:ascii="Calibri" w:hAnsi="Calibri" w:cs="Calibri"/>
                <w:szCs w:val="22"/>
              </w:rPr>
              <w:t>SBF-5E</w:t>
            </w:r>
          </w:p>
        </w:tc>
        <w:tc>
          <w:tcPr>
            <w:tcW w:w="725" w:type="pct"/>
            <w:tcBorders>
              <w:top w:val="nil"/>
              <w:left w:val="nil"/>
              <w:bottom w:val="single" w:sz="4" w:space="0" w:color="auto"/>
              <w:right w:val="single" w:sz="4" w:space="0" w:color="auto"/>
            </w:tcBorders>
            <w:shd w:val="clear" w:color="auto" w:fill="auto"/>
            <w:noWrap/>
            <w:vAlign w:val="bottom"/>
          </w:tcPr>
          <w:p w14:paraId="0188744C"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$12,050</w:t>
            </w:r>
          </w:p>
        </w:tc>
        <w:tc>
          <w:tcPr>
            <w:tcW w:w="678" w:type="pct"/>
            <w:tcBorders>
              <w:top w:val="nil"/>
              <w:left w:val="nil"/>
              <w:bottom w:val="single" w:sz="4" w:space="0" w:color="auto"/>
              <w:right w:val="single" w:sz="4" w:space="0" w:color="auto"/>
            </w:tcBorders>
            <w:shd w:val="clear" w:color="auto" w:fill="auto"/>
            <w:noWrap/>
            <w:vAlign w:val="bottom"/>
          </w:tcPr>
          <w:p w14:paraId="6AE22654"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$6,025</w:t>
            </w:r>
          </w:p>
        </w:tc>
      </w:tr>
      <w:tr w:rsidR="008F64E4" w:rsidRPr="008F64E4" w14:paraId="08CAF06D"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784DA6E5" w14:textId="77777777" w:rsidR="008F64E4" w:rsidRPr="008F64E4" w:rsidRDefault="008F64E4" w:rsidP="008F64E4">
            <w:pPr>
              <w:rPr>
                <w:rFonts w:ascii="Calibri" w:hAnsi="Calibri"/>
                <w:color w:val="000000"/>
                <w:szCs w:val="22"/>
              </w:rPr>
            </w:pPr>
            <w:r w:rsidRPr="008F64E4">
              <w:rPr>
                <w:rFonts w:ascii="Calibri" w:hAnsi="Calibri" w:cs="Calibri"/>
                <w:szCs w:val="22"/>
              </w:rPr>
              <w:t>Energy Efficient</w:t>
            </w:r>
          </w:p>
        </w:tc>
        <w:tc>
          <w:tcPr>
            <w:tcW w:w="1134" w:type="pct"/>
            <w:tcBorders>
              <w:top w:val="nil"/>
              <w:left w:val="nil"/>
              <w:bottom w:val="single" w:sz="4" w:space="0" w:color="auto"/>
              <w:right w:val="single" w:sz="4" w:space="0" w:color="auto"/>
            </w:tcBorders>
            <w:shd w:val="clear" w:color="auto" w:fill="auto"/>
            <w:noWrap/>
            <w:vAlign w:val="bottom"/>
          </w:tcPr>
          <w:p w14:paraId="56089714" w14:textId="77777777" w:rsidR="008F64E4" w:rsidRPr="008F64E4" w:rsidRDefault="008F64E4" w:rsidP="008F64E4">
            <w:pPr>
              <w:rPr>
                <w:rFonts w:ascii="Calibri" w:hAnsi="Calibri"/>
                <w:color w:val="000000"/>
                <w:szCs w:val="22"/>
              </w:rPr>
            </w:pPr>
            <w:r w:rsidRPr="008F64E4">
              <w:rPr>
                <w:rFonts w:ascii="Calibri" w:hAnsi="Calibri" w:cs="Calibri"/>
                <w:szCs w:val="22"/>
              </w:rPr>
              <w:t>Cleveland Range</w:t>
            </w:r>
          </w:p>
        </w:tc>
        <w:tc>
          <w:tcPr>
            <w:tcW w:w="1169" w:type="pct"/>
            <w:tcBorders>
              <w:top w:val="nil"/>
              <w:left w:val="nil"/>
              <w:bottom w:val="single" w:sz="4" w:space="0" w:color="auto"/>
              <w:right w:val="single" w:sz="4" w:space="0" w:color="auto"/>
            </w:tcBorders>
            <w:shd w:val="clear" w:color="auto" w:fill="auto"/>
            <w:noWrap/>
            <w:vAlign w:val="bottom"/>
          </w:tcPr>
          <w:p w14:paraId="2298B142" w14:textId="77777777" w:rsidR="008F64E4" w:rsidRPr="008F64E4" w:rsidRDefault="008F64E4" w:rsidP="008F64E4">
            <w:pPr>
              <w:rPr>
                <w:rFonts w:ascii="Calibri" w:hAnsi="Calibri"/>
                <w:color w:val="000000"/>
                <w:szCs w:val="22"/>
              </w:rPr>
            </w:pPr>
            <w:r w:rsidRPr="008F64E4">
              <w:rPr>
                <w:rFonts w:ascii="Calibri" w:hAnsi="Calibri" w:cs="Calibri"/>
                <w:szCs w:val="22"/>
              </w:rPr>
              <w:t>1SCEMCS</w:t>
            </w:r>
          </w:p>
        </w:tc>
        <w:tc>
          <w:tcPr>
            <w:tcW w:w="725" w:type="pct"/>
            <w:tcBorders>
              <w:top w:val="nil"/>
              <w:left w:val="nil"/>
              <w:bottom w:val="single" w:sz="4" w:space="0" w:color="auto"/>
              <w:right w:val="single" w:sz="4" w:space="0" w:color="auto"/>
            </w:tcBorders>
            <w:shd w:val="clear" w:color="auto" w:fill="auto"/>
            <w:noWrap/>
            <w:vAlign w:val="bottom"/>
          </w:tcPr>
          <w:p w14:paraId="56D50665"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$10,310</w:t>
            </w:r>
          </w:p>
        </w:tc>
        <w:tc>
          <w:tcPr>
            <w:tcW w:w="678" w:type="pct"/>
            <w:tcBorders>
              <w:top w:val="nil"/>
              <w:left w:val="nil"/>
              <w:bottom w:val="single" w:sz="4" w:space="0" w:color="auto"/>
              <w:right w:val="single" w:sz="4" w:space="0" w:color="auto"/>
            </w:tcBorders>
            <w:shd w:val="clear" w:color="auto" w:fill="auto"/>
            <w:noWrap/>
            <w:vAlign w:val="bottom"/>
          </w:tcPr>
          <w:p w14:paraId="45632D3A"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$5,155</w:t>
            </w:r>
          </w:p>
        </w:tc>
      </w:tr>
      <w:tr w:rsidR="008F64E4" w:rsidRPr="008F64E4" w14:paraId="3F66F3CB"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6C763DB7" w14:textId="77777777" w:rsidR="008F64E4" w:rsidRPr="008F64E4" w:rsidRDefault="008F64E4" w:rsidP="008F64E4">
            <w:pPr>
              <w:rPr>
                <w:rFonts w:ascii="Calibri" w:hAnsi="Calibri"/>
                <w:color w:val="000000"/>
                <w:szCs w:val="22"/>
              </w:rPr>
            </w:pPr>
            <w:r w:rsidRPr="008F64E4">
              <w:rPr>
                <w:rFonts w:ascii="Calibri" w:hAnsi="Calibri" w:cs="Calibri"/>
                <w:szCs w:val="22"/>
              </w:rPr>
              <w:t>Energy Efficient</w:t>
            </w:r>
          </w:p>
        </w:tc>
        <w:tc>
          <w:tcPr>
            <w:tcW w:w="1134" w:type="pct"/>
            <w:tcBorders>
              <w:top w:val="nil"/>
              <w:left w:val="nil"/>
              <w:bottom w:val="single" w:sz="4" w:space="0" w:color="auto"/>
              <w:right w:val="single" w:sz="4" w:space="0" w:color="auto"/>
            </w:tcBorders>
            <w:shd w:val="clear" w:color="auto" w:fill="auto"/>
            <w:noWrap/>
            <w:vAlign w:val="bottom"/>
          </w:tcPr>
          <w:p w14:paraId="0F2A978F" w14:textId="77777777" w:rsidR="008F64E4" w:rsidRPr="008F64E4" w:rsidRDefault="008F64E4" w:rsidP="008F64E4">
            <w:pPr>
              <w:rPr>
                <w:rFonts w:ascii="Calibri" w:hAnsi="Calibri"/>
                <w:color w:val="000000"/>
                <w:szCs w:val="22"/>
              </w:rPr>
            </w:pPr>
            <w:r w:rsidRPr="008F64E4">
              <w:rPr>
                <w:rFonts w:ascii="Calibri" w:hAnsi="Calibri" w:cs="Calibri"/>
                <w:szCs w:val="22"/>
              </w:rPr>
              <w:t>Cleveland Range</w:t>
            </w:r>
          </w:p>
        </w:tc>
        <w:tc>
          <w:tcPr>
            <w:tcW w:w="1169" w:type="pct"/>
            <w:tcBorders>
              <w:top w:val="nil"/>
              <w:left w:val="nil"/>
              <w:bottom w:val="single" w:sz="4" w:space="0" w:color="auto"/>
              <w:right w:val="single" w:sz="4" w:space="0" w:color="auto"/>
            </w:tcBorders>
            <w:shd w:val="clear" w:color="auto" w:fill="auto"/>
            <w:noWrap/>
            <w:vAlign w:val="bottom"/>
          </w:tcPr>
          <w:p w14:paraId="70050903" w14:textId="77777777" w:rsidR="008F64E4" w:rsidRPr="008F64E4" w:rsidRDefault="008F64E4" w:rsidP="008F64E4">
            <w:pPr>
              <w:rPr>
                <w:rFonts w:ascii="Calibri" w:hAnsi="Calibri"/>
                <w:color w:val="000000"/>
                <w:szCs w:val="22"/>
              </w:rPr>
            </w:pPr>
            <w:r w:rsidRPr="008F64E4">
              <w:rPr>
                <w:rFonts w:ascii="Calibri" w:hAnsi="Calibri" w:cs="Calibri"/>
                <w:szCs w:val="22"/>
              </w:rPr>
              <w:t>1SCE</w:t>
            </w:r>
          </w:p>
        </w:tc>
        <w:tc>
          <w:tcPr>
            <w:tcW w:w="725" w:type="pct"/>
            <w:tcBorders>
              <w:top w:val="nil"/>
              <w:left w:val="nil"/>
              <w:bottom w:val="single" w:sz="4" w:space="0" w:color="auto"/>
              <w:right w:val="single" w:sz="4" w:space="0" w:color="auto"/>
            </w:tcBorders>
            <w:shd w:val="clear" w:color="auto" w:fill="auto"/>
            <w:noWrap/>
            <w:vAlign w:val="bottom"/>
          </w:tcPr>
          <w:p w14:paraId="0C379D8C"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$11,520</w:t>
            </w:r>
          </w:p>
        </w:tc>
        <w:tc>
          <w:tcPr>
            <w:tcW w:w="678" w:type="pct"/>
            <w:tcBorders>
              <w:top w:val="nil"/>
              <w:left w:val="nil"/>
              <w:bottom w:val="single" w:sz="4" w:space="0" w:color="auto"/>
              <w:right w:val="single" w:sz="4" w:space="0" w:color="auto"/>
            </w:tcBorders>
            <w:shd w:val="clear" w:color="auto" w:fill="auto"/>
            <w:noWrap/>
            <w:vAlign w:val="bottom"/>
          </w:tcPr>
          <w:p w14:paraId="4CA3B516"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$5,760</w:t>
            </w:r>
          </w:p>
        </w:tc>
      </w:tr>
      <w:tr w:rsidR="008F64E4" w:rsidRPr="008F64E4" w14:paraId="3C64C788"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6BA394AD" w14:textId="77777777" w:rsidR="008F64E4" w:rsidRPr="008F64E4" w:rsidRDefault="008F64E4" w:rsidP="008F64E4">
            <w:pPr>
              <w:rPr>
                <w:rFonts w:ascii="Calibri" w:hAnsi="Calibri"/>
                <w:color w:val="000000"/>
                <w:szCs w:val="22"/>
              </w:rPr>
            </w:pPr>
            <w:r w:rsidRPr="008F64E4">
              <w:rPr>
                <w:rFonts w:ascii="Calibri" w:hAnsi="Calibri" w:cs="Calibri"/>
                <w:szCs w:val="22"/>
              </w:rPr>
              <w:t>Energy Efficient</w:t>
            </w:r>
          </w:p>
        </w:tc>
        <w:tc>
          <w:tcPr>
            <w:tcW w:w="1134" w:type="pct"/>
            <w:tcBorders>
              <w:top w:val="nil"/>
              <w:left w:val="nil"/>
              <w:bottom w:val="single" w:sz="4" w:space="0" w:color="auto"/>
              <w:right w:val="single" w:sz="4" w:space="0" w:color="auto"/>
            </w:tcBorders>
            <w:shd w:val="clear" w:color="auto" w:fill="auto"/>
            <w:noWrap/>
            <w:vAlign w:val="bottom"/>
          </w:tcPr>
          <w:p w14:paraId="7D8B9A32" w14:textId="77777777" w:rsidR="008F64E4" w:rsidRPr="008F64E4" w:rsidRDefault="008F64E4" w:rsidP="008F64E4">
            <w:pPr>
              <w:rPr>
                <w:rFonts w:ascii="Calibri" w:hAnsi="Calibri"/>
                <w:color w:val="000000"/>
                <w:szCs w:val="22"/>
              </w:rPr>
            </w:pPr>
            <w:r w:rsidRPr="008F64E4">
              <w:rPr>
                <w:rFonts w:ascii="Calibri" w:hAnsi="Calibri" w:cs="Calibri"/>
                <w:szCs w:val="22"/>
              </w:rPr>
              <w:t>Cleveland Range</w:t>
            </w:r>
          </w:p>
        </w:tc>
        <w:tc>
          <w:tcPr>
            <w:tcW w:w="1169" w:type="pct"/>
            <w:tcBorders>
              <w:top w:val="nil"/>
              <w:left w:val="nil"/>
              <w:bottom w:val="single" w:sz="4" w:space="0" w:color="auto"/>
              <w:right w:val="single" w:sz="4" w:space="0" w:color="auto"/>
            </w:tcBorders>
            <w:shd w:val="clear" w:color="auto" w:fill="auto"/>
            <w:noWrap/>
            <w:vAlign w:val="bottom"/>
          </w:tcPr>
          <w:p w14:paraId="6FA758D6" w14:textId="77777777" w:rsidR="008F64E4" w:rsidRPr="008F64E4" w:rsidRDefault="008F64E4" w:rsidP="008F64E4">
            <w:pPr>
              <w:rPr>
                <w:rFonts w:ascii="Calibri" w:hAnsi="Calibri"/>
                <w:color w:val="000000"/>
                <w:szCs w:val="22"/>
              </w:rPr>
            </w:pPr>
            <w:r w:rsidRPr="008F64E4">
              <w:rPr>
                <w:rFonts w:ascii="Calibri" w:hAnsi="Calibri" w:cs="Calibri"/>
                <w:szCs w:val="22"/>
              </w:rPr>
              <w:t>22CET3.1</w:t>
            </w:r>
          </w:p>
        </w:tc>
        <w:tc>
          <w:tcPr>
            <w:tcW w:w="725" w:type="pct"/>
            <w:tcBorders>
              <w:top w:val="nil"/>
              <w:left w:val="nil"/>
              <w:bottom w:val="single" w:sz="4" w:space="0" w:color="auto"/>
              <w:right w:val="single" w:sz="4" w:space="0" w:color="auto"/>
            </w:tcBorders>
            <w:shd w:val="clear" w:color="auto" w:fill="auto"/>
            <w:noWrap/>
            <w:vAlign w:val="bottom"/>
          </w:tcPr>
          <w:p w14:paraId="02080082"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$9,600</w:t>
            </w:r>
          </w:p>
        </w:tc>
        <w:tc>
          <w:tcPr>
            <w:tcW w:w="678" w:type="pct"/>
            <w:tcBorders>
              <w:top w:val="nil"/>
              <w:left w:val="nil"/>
              <w:bottom w:val="single" w:sz="4" w:space="0" w:color="auto"/>
              <w:right w:val="single" w:sz="4" w:space="0" w:color="auto"/>
            </w:tcBorders>
            <w:shd w:val="clear" w:color="auto" w:fill="auto"/>
            <w:noWrap/>
            <w:vAlign w:val="bottom"/>
          </w:tcPr>
          <w:p w14:paraId="08082AF6"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$4,800</w:t>
            </w:r>
          </w:p>
        </w:tc>
      </w:tr>
      <w:tr w:rsidR="008F64E4" w:rsidRPr="008F64E4" w14:paraId="3445F973"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014784AB" w14:textId="77777777" w:rsidR="008F64E4" w:rsidRPr="008F64E4" w:rsidRDefault="008F64E4" w:rsidP="008F64E4">
            <w:pPr>
              <w:rPr>
                <w:rFonts w:ascii="Calibri" w:hAnsi="Calibri"/>
                <w:color w:val="000000"/>
                <w:szCs w:val="22"/>
              </w:rPr>
            </w:pPr>
            <w:r w:rsidRPr="008F64E4">
              <w:rPr>
                <w:rFonts w:ascii="Calibri" w:hAnsi="Calibri" w:cs="Calibri"/>
                <w:szCs w:val="22"/>
              </w:rPr>
              <w:t>Energy Efficient</w:t>
            </w:r>
          </w:p>
        </w:tc>
        <w:tc>
          <w:tcPr>
            <w:tcW w:w="1134" w:type="pct"/>
            <w:tcBorders>
              <w:top w:val="nil"/>
              <w:left w:val="nil"/>
              <w:bottom w:val="single" w:sz="4" w:space="0" w:color="auto"/>
              <w:right w:val="single" w:sz="4" w:space="0" w:color="auto"/>
            </w:tcBorders>
            <w:shd w:val="clear" w:color="auto" w:fill="auto"/>
            <w:noWrap/>
            <w:vAlign w:val="bottom"/>
          </w:tcPr>
          <w:p w14:paraId="2FB93744" w14:textId="77777777" w:rsidR="008F64E4" w:rsidRPr="008F64E4" w:rsidRDefault="008F64E4" w:rsidP="008F64E4">
            <w:pPr>
              <w:rPr>
                <w:rFonts w:ascii="Calibri" w:hAnsi="Calibri"/>
                <w:color w:val="000000"/>
                <w:szCs w:val="22"/>
              </w:rPr>
            </w:pPr>
            <w:r w:rsidRPr="008F64E4">
              <w:rPr>
                <w:rFonts w:ascii="Calibri" w:hAnsi="Calibri" w:cs="Calibri"/>
                <w:szCs w:val="22"/>
              </w:rPr>
              <w:t>Cleveland Range</w:t>
            </w:r>
          </w:p>
        </w:tc>
        <w:tc>
          <w:tcPr>
            <w:tcW w:w="1169" w:type="pct"/>
            <w:tcBorders>
              <w:top w:val="nil"/>
              <w:left w:val="nil"/>
              <w:bottom w:val="single" w:sz="4" w:space="0" w:color="auto"/>
              <w:right w:val="single" w:sz="4" w:space="0" w:color="auto"/>
            </w:tcBorders>
            <w:shd w:val="clear" w:color="auto" w:fill="auto"/>
            <w:noWrap/>
            <w:vAlign w:val="bottom"/>
          </w:tcPr>
          <w:p w14:paraId="6F89E672" w14:textId="77777777" w:rsidR="008F64E4" w:rsidRPr="008F64E4" w:rsidRDefault="008F64E4" w:rsidP="008F64E4">
            <w:pPr>
              <w:rPr>
                <w:rFonts w:ascii="Calibri" w:hAnsi="Calibri"/>
                <w:color w:val="000000"/>
                <w:szCs w:val="22"/>
              </w:rPr>
            </w:pPr>
            <w:r w:rsidRPr="008F64E4">
              <w:rPr>
                <w:rFonts w:ascii="Calibri" w:hAnsi="Calibri" w:cs="Calibri"/>
                <w:szCs w:val="22"/>
              </w:rPr>
              <w:t>22CET6.1</w:t>
            </w:r>
          </w:p>
        </w:tc>
        <w:tc>
          <w:tcPr>
            <w:tcW w:w="725" w:type="pct"/>
            <w:tcBorders>
              <w:top w:val="nil"/>
              <w:left w:val="nil"/>
              <w:bottom w:val="single" w:sz="4" w:space="0" w:color="auto"/>
              <w:right w:val="single" w:sz="4" w:space="0" w:color="auto"/>
            </w:tcBorders>
            <w:shd w:val="clear" w:color="auto" w:fill="auto"/>
            <w:noWrap/>
            <w:vAlign w:val="bottom"/>
          </w:tcPr>
          <w:p w14:paraId="185A9858"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$12,710</w:t>
            </w:r>
          </w:p>
        </w:tc>
        <w:tc>
          <w:tcPr>
            <w:tcW w:w="678" w:type="pct"/>
            <w:tcBorders>
              <w:top w:val="nil"/>
              <w:left w:val="nil"/>
              <w:bottom w:val="single" w:sz="4" w:space="0" w:color="auto"/>
              <w:right w:val="single" w:sz="4" w:space="0" w:color="auto"/>
            </w:tcBorders>
            <w:shd w:val="clear" w:color="auto" w:fill="auto"/>
            <w:noWrap/>
            <w:vAlign w:val="bottom"/>
          </w:tcPr>
          <w:p w14:paraId="6693197F"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$6,355</w:t>
            </w:r>
          </w:p>
        </w:tc>
      </w:tr>
      <w:tr w:rsidR="008F64E4" w:rsidRPr="008F64E4" w14:paraId="04E20BC3"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7B7F8239" w14:textId="77777777" w:rsidR="008F64E4" w:rsidRPr="008F64E4" w:rsidRDefault="008F64E4" w:rsidP="008F64E4">
            <w:pPr>
              <w:rPr>
                <w:rFonts w:ascii="Calibri" w:hAnsi="Calibri"/>
                <w:color w:val="000000"/>
                <w:szCs w:val="22"/>
              </w:rPr>
            </w:pPr>
            <w:r w:rsidRPr="008F64E4">
              <w:rPr>
                <w:rFonts w:ascii="Calibri" w:hAnsi="Calibri" w:cs="Calibri"/>
                <w:szCs w:val="22"/>
              </w:rPr>
              <w:t>Energy Efficient</w:t>
            </w:r>
          </w:p>
        </w:tc>
        <w:tc>
          <w:tcPr>
            <w:tcW w:w="1134" w:type="pct"/>
            <w:tcBorders>
              <w:top w:val="nil"/>
              <w:left w:val="nil"/>
              <w:bottom w:val="single" w:sz="4" w:space="0" w:color="auto"/>
              <w:right w:val="single" w:sz="4" w:space="0" w:color="auto"/>
            </w:tcBorders>
            <w:shd w:val="clear" w:color="auto" w:fill="auto"/>
            <w:noWrap/>
            <w:vAlign w:val="bottom"/>
          </w:tcPr>
          <w:p w14:paraId="65B3AF8E" w14:textId="77777777" w:rsidR="008F64E4" w:rsidRPr="008F64E4" w:rsidRDefault="008F64E4" w:rsidP="008F64E4">
            <w:pPr>
              <w:rPr>
                <w:rFonts w:ascii="Calibri" w:hAnsi="Calibri"/>
                <w:color w:val="000000"/>
                <w:szCs w:val="22"/>
              </w:rPr>
            </w:pPr>
            <w:r w:rsidRPr="008F64E4">
              <w:rPr>
                <w:rFonts w:ascii="Calibri" w:hAnsi="Calibri" w:cs="Calibri"/>
                <w:szCs w:val="22"/>
              </w:rPr>
              <w:t>Intek</w:t>
            </w:r>
          </w:p>
        </w:tc>
        <w:tc>
          <w:tcPr>
            <w:tcW w:w="1169" w:type="pct"/>
            <w:tcBorders>
              <w:top w:val="nil"/>
              <w:left w:val="nil"/>
              <w:bottom w:val="single" w:sz="4" w:space="0" w:color="auto"/>
              <w:right w:val="single" w:sz="4" w:space="0" w:color="auto"/>
            </w:tcBorders>
            <w:shd w:val="clear" w:color="auto" w:fill="auto"/>
            <w:noWrap/>
            <w:vAlign w:val="bottom"/>
          </w:tcPr>
          <w:p w14:paraId="3962B52D" w14:textId="77777777" w:rsidR="008F64E4" w:rsidRPr="008F64E4" w:rsidRDefault="008F64E4" w:rsidP="008F64E4">
            <w:pPr>
              <w:rPr>
                <w:rFonts w:ascii="Calibri" w:hAnsi="Calibri"/>
                <w:color w:val="000000"/>
                <w:szCs w:val="22"/>
              </w:rPr>
            </w:pPr>
            <w:r w:rsidRPr="008F64E4">
              <w:rPr>
                <w:rFonts w:ascii="Calibri" w:hAnsi="Calibri" w:cs="Calibri"/>
                <w:szCs w:val="22"/>
              </w:rPr>
              <w:t>XS-208-6-1</w:t>
            </w:r>
          </w:p>
        </w:tc>
        <w:tc>
          <w:tcPr>
            <w:tcW w:w="725" w:type="pct"/>
            <w:tcBorders>
              <w:top w:val="nil"/>
              <w:left w:val="nil"/>
              <w:bottom w:val="single" w:sz="4" w:space="0" w:color="auto"/>
              <w:right w:val="single" w:sz="4" w:space="0" w:color="auto"/>
            </w:tcBorders>
            <w:shd w:val="clear" w:color="auto" w:fill="auto"/>
            <w:noWrap/>
            <w:vAlign w:val="bottom"/>
          </w:tcPr>
          <w:p w14:paraId="1ACD49FB"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$9,750</w:t>
            </w:r>
          </w:p>
        </w:tc>
        <w:tc>
          <w:tcPr>
            <w:tcW w:w="678" w:type="pct"/>
            <w:tcBorders>
              <w:top w:val="nil"/>
              <w:left w:val="nil"/>
              <w:bottom w:val="single" w:sz="4" w:space="0" w:color="auto"/>
              <w:right w:val="single" w:sz="4" w:space="0" w:color="auto"/>
            </w:tcBorders>
            <w:shd w:val="clear" w:color="auto" w:fill="auto"/>
            <w:noWrap/>
            <w:vAlign w:val="bottom"/>
          </w:tcPr>
          <w:p w14:paraId="509BD25D"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$4,875</w:t>
            </w:r>
          </w:p>
        </w:tc>
      </w:tr>
      <w:tr w:rsidR="008F64E4" w:rsidRPr="008F64E4" w14:paraId="0C7622A8"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6EE9E060" w14:textId="77777777" w:rsidR="008F64E4" w:rsidRPr="008F64E4" w:rsidRDefault="008F64E4" w:rsidP="008F64E4">
            <w:pPr>
              <w:rPr>
                <w:rFonts w:ascii="Calibri" w:hAnsi="Calibri"/>
                <w:color w:val="000000"/>
                <w:szCs w:val="22"/>
              </w:rPr>
            </w:pPr>
            <w:r w:rsidRPr="008F64E4">
              <w:rPr>
                <w:rFonts w:ascii="Calibri" w:hAnsi="Calibri" w:cs="Calibri"/>
                <w:szCs w:val="22"/>
              </w:rPr>
              <w:t>Energy Efficient</w:t>
            </w:r>
          </w:p>
        </w:tc>
        <w:tc>
          <w:tcPr>
            <w:tcW w:w="1134" w:type="pct"/>
            <w:tcBorders>
              <w:top w:val="nil"/>
              <w:left w:val="nil"/>
              <w:bottom w:val="single" w:sz="4" w:space="0" w:color="auto"/>
              <w:right w:val="single" w:sz="4" w:space="0" w:color="auto"/>
            </w:tcBorders>
            <w:shd w:val="clear" w:color="auto" w:fill="auto"/>
            <w:noWrap/>
            <w:vAlign w:val="bottom"/>
          </w:tcPr>
          <w:p w14:paraId="1D51A6FB" w14:textId="77777777" w:rsidR="008F64E4" w:rsidRPr="008F64E4" w:rsidRDefault="008F64E4" w:rsidP="008F64E4">
            <w:pPr>
              <w:rPr>
                <w:rFonts w:ascii="Calibri" w:hAnsi="Calibri"/>
                <w:color w:val="000000"/>
                <w:szCs w:val="22"/>
              </w:rPr>
            </w:pPr>
            <w:r w:rsidRPr="008F64E4">
              <w:rPr>
                <w:rFonts w:ascii="Calibri" w:hAnsi="Calibri" w:cs="Calibri"/>
                <w:szCs w:val="22"/>
              </w:rPr>
              <w:t>Intek</w:t>
            </w:r>
          </w:p>
        </w:tc>
        <w:tc>
          <w:tcPr>
            <w:tcW w:w="1169" w:type="pct"/>
            <w:tcBorders>
              <w:top w:val="nil"/>
              <w:left w:val="nil"/>
              <w:bottom w:val="single" w:sz="4" w:space="0" w:color="auto"/>
              <w:right w:val="single" w:sz="4" w:space="0" w:color="auto"/>
            </w:tcBorders>
            <w:shd w:val="clear" w:color="auto" w:fill="auto"/>
            <w:noWrap/>
            <w:vAlign w:val="bottom"/>
          </w:tcPr>
          <w:p w14:paraId="607FB86F" w14:textId="77777777" w:rsidR="008F64E4" w:rsidRPr="008F64E4" w:rsidRDefault="008F64E4" w:rsidP="008F64E4">
            <w:pPr>
              <w:rPr>
                <w:rFonts w:ascii="Calibri" w:hAnsi="Calibri"/>
                <w:color w:val="000000"/>
                <w:szCs w:val="22"/>
              </w:rPr>
            </w:pPr>
            <w:r w:rsidRPr="008F64E4">
              <w:rPr>
                <w:rFonts w:ascii="Calibri" w:hAnsi="Calibri" w:cs="Calibri"/>
                <w:szCs w:val="22"/>
              </w:rPr>
              <w:t>XS-208-14-3</w:t>
            </w:r>
          </w:p>
        </w:tc>
        <w:tc>
          <w:tcPr>
            <w:tcW w:w="725" w:type="pct"/>
            <w:tcBorders>
              <w:top w:val="nil"/>
              <w:left w:val="nil"/>
              <w:bottom w:val="single" w:sz="4" w:space="0" w:color="auto"/>
              <w:right w:val="single" w:sz="4" w:space="0" w:color="auto"/>
            </w:tcBorders>
            <w:shd w:val="clear" w:color="auto" w:fill="auto"/>
            <w:noWrap/>
            <w:vAlign w:val="bottom"/>
          </w:tcPr>
          <w:p w14:paraId="1ED35E95"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$9,750</w:t>
            </w:r>
          </w:p>
        </w:tc>
        <w:tc>
          <w:tcPr>
            <w:tcW w:w="678" w:type="pct"/>
            <w:tcBorders>
              <w:top w:val="nil"/>
              <w:left w:val="nil"/>
              <w:bottom w:val="single" w:sz="4" w:space="0" w:color="auto"/>
              <w:right w:val="single" w:sz="4" w:space="0" w:color="auto"/>
            </w:tcBorders>
            <w:shd w:val="clear" w:color="auto" w:fill="auto"/>
            <w:noWrap/>
            <w:vAlign w:val="bottom"/>
          </w:tcPr>
          <w:p w14:paraId="2DE02EF4"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$4,875</w:t>
            </w:r>
          </w:p>
        </w:tc>
      </w:tr>
      <w:tr w:rsidR="008F64E4" w:rsidRPr="008F64E4" w14:paraId="214752A1"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2B1C3C9B" w14:textId="77777777" w:rsidR="008F64E4" w:rsidRPr="008F64E4" w:rsidRDefault="008F64E4" w:rsidP="008F64E4">
            <w:pPr>
              <w:rPr>
                <w:rFonts w:ascii="Calibri" w:hAnsi="Calibri"/>
                <w:color w:val="000000"/>
                <w:szCs w:val="22"/>
              </w:rPr>
            </w:pPr>
            <w:r w:rsidRPr="008F64E4">
              <w:rPr>
                <w:rFonts w:ascii="Calibri" w:hAnsi="Calibri" w:cs="Calibri"/>
                <w:szCs w:val="22"/>
              </w:rPr>
              <w:t>Energy Efficient</w:t>
            </w:r>
          </w:p>
        </w:tc>
        <w:tc>
          <w:tcPr>
            <w:tcW w:w="1134" w:type="pct"/>
            <w:tcBorders>
              <w:top w:val="nil"/>
              <w:left w:val="nil"/>
              <w:bottom w:val="single" w:sz="4" w:space="0" w:color="auto"/>
              <w:right w:val="single" w:sz="4" w:space="0" w:color="auto"/>
            </w:tcBorders>
            <w:shd w:val="clear" w:color="auto" w:fill="auto"/>
            <w:noWrap/>
            <w:vAlign w:val="bottom"/>
          </w:tcPr>
          <w:p w14:paraId="754DDB46" w14:textId="77777777" w:rsidR="008F64E4" w:rsidRPr="008F64E4" w:rsidRDefault="008F64E4" w:rsidP="008F64E4">
            <w:pPr>
              <w:rPr>
                <w:rFonts w:ascii="Calibri" w:hAnsi="Calibri"/>
                <w:color w:val="000000"/>
                <w:szCs w:val="22"/>
              </w:rPr>
            </w:pPr>
            <w:r w:rsidRPr="008F64E4">
              <w:rPr>
                <w:rFonts w:ascii="Calibri" w:hAnsi="Calibri" w:cs="Calibri"/>
                <w:szCs w:val="22"/>
              </w:rPr>
              <w:t>Intek</w:t>
            </w:r>
          </w:p>
        </w:tc>
        <w:tc>
          <w:tcPr>
            <w:tcW w:w="1169" w:type="pct"/>
            <w:tcBorders>
              <w:top w:val="nil"/>
              <w:left w:val="nil"/>
              <w:bottom w:val="single" w:sz="4" w:space="0" w:color="auto"/>
              <w:right w:val="single" w:sz="4" w:space="0" w:color="auto"/>
            </w:tcBorders>
            <w:shd w:val="clear" w:color="auto" w:fill="auto"/>
            <w:noWrap/>
            <w:vAlign w:val="bottom"/>
          </w:tcPr>
          <w:p w14:paraId="46E20BE2" w14:textId="77777777" w:rsidR="008F64E4" w:rsidRPr="008F64E4" w:rsidRDefault="008F64E4" w:rsidP="008F64E4">
            <w:pPr>
              <w:rPr>
                <w:rFonts w:ascii="Calibri" w:hAnsi="Calibri"/>
                <w:color w:val="000000"/>
                <w:szCs w:val="22"/>
              </w:rPr>
            </w:pPr>
            <w:r w:rsidRPr="008F64E4">
              <w:rPr>
                <w:rFonts w:ascii="Calibri" w:hAnsi="Calibri" w:cs="Calibri"/>
                <w:szCs w:val="22"/>
              </w:rPr>
              <w:t>XS-208-12-3</w:t>
            </w:r>
          </w:p>
        </w:tc>
        <w:tc>
          <w:tcPr>
            <w:tcW w:w="725" w:type="pct"/>
            <w:tcBorders>
              <w:top w:val="nil"/>
              <w:left w:val="nil"/>
              <w:bottom w:val="single" w:sz="4" w:space="0" w:color="auto"/>
              <w:right w:val="single" w:sz="4" w:space="0" w:color="auto"/>
            </w:tcBorders>
            <w:shd w:val="clear" w:color="auto" w:fill="auto"/>
            <w:noWrap/>
            <w:vAlign w:val="bottom"/>
          </w:tcPr>
          <w:p w14:paraId="68EEB5E4"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$9,750</w:t>
            </w:r>
          </w:p>
        </w:tc>
        <w:tc>
          <w:tcPr>
            <w:tcW w:w="678" w:type="pct"/>
            <w:tcBorders>
              <w:top w:val="nil"/>
              <w:left w:val="nil"/>
              <w:bottom w:val="single" w:sz="4" w:space="0" w:color="auto"/>
              <w:right w:val="single" w:sz="4" w:space="0" w:color="auto"/>
            </w:tcBorders>
            <w:shd w:val="clear" w:color="auto" w:fill="auto"/>
            <w:noWrap/>
            <w:vAlign w:val="bottom"/>
          </w:tcPr>
          <w:p w14:paraId="28C4CF09"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$4,875</w:t>
            </w:r>
          </w:p>
        </w:tc>
      </w:tr>
      <w:tr w:rsidR="008F64E4" w:rsidRPr="008F64E4" w14:paraId="4A3B98D2"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4839B378" w14:textId="77777777" w:rsidR="008F64E4" w:rsidRPr="008F64E4" w:rsidRDefault="008F64E4" w:rsidP="008F64E4">
            <w:pPr>
              <w:rPr>
                <w:rFonts w:ascii="Calibri" w:hAnsi="Calibri"/>
                <w:color w:val="000000"/>
                <w:szCs w:val="22"/>
              </w:rPr>
            </w:pPr>
            <w:r w:rsidRPr="008F64E4">
              <w:rPr>
                <w:rFonts w:ascii="Calibri" w:hAnsi="Calibri" w:cs="Calibri"/>
                <w:szCs w:val="22"/>
              </w:rPr>
              <w:t>Energy Efficient</w:t>
            </w:r>
          </w:p>
        </w:tc>
        <w:tc>
          <w:tcPr>
            <w:tcW w:w="1134" w:type="pct"/>
            <w:tcBorders>
              <w:top w:val="nil"/>
              <w:left w:val="nil"/>
              <w:bottom w:val="single" w:sz="4" w:space="0" w:color="auto"/>
              <w:right w:val="single" w:sz="4" w:space="0" w:color="auto"/>
            </w:tcBorders>
            <w:shd w:val="clear" w:color="auto" w:fill="auto"/>
            <w:noWrap/>
            <w:vAlign w:val="bottom"/>
          </w:tcPr>
          <w:p w14:paraId="68A6D949" w14:textId="77777777" w:rsidR="008F64E4" w:rsidRPr="008F64E4" w:rsidRDefault="008F64E4" w:rsidP="008F64E4">
            <w:pPr>
              <w:rPr>
                <w:rFonts w:ascii="Calibri" w:hAnsi="Calibri"/>
                <w:color w:val="000000"/>
                <w:szCs w:val="22"/>
              </w:rPr>
            </w:pPr>
            <w:r w:rsidRPr="008F64E4">
              <w:rPr>
                <w:rFonts w:ascii="Calibri" w:hAnsi="Calibri" w:cs="Calibri"/>
                <w:szCs w:val="22"/>
              </w:rPr>
              <w:t>Intek</w:t>
            </w:r>
          </w:p>
        </w:tc>
        <w:tc>
          <w:tcPr>
            <w:tcW w:w="1169" w:type="pct"/>
            <w:tcBorders>
              <w:top w:val="nil"/>
              <w:left w:val="nil"/>
              <w:bottom w:val="single" w:sz="4" w:space="0" w:color="auto"/>
              <w:right w:val="single" w:sz="4" w:space="0" w:color="auto"/>
            </w:tcBorders>
            <w:shd w:val="clear" w:color="auto" w:fill="auto"/>
            <w:noWrap/>
            <w:vAlign w:val="bottom"/>
          </w:tcPr>
          <w:p w14:paraId="63EAA56D" w14:textId="77777777" w:rsidR="008F64E4" w:rsidRPr="008F64E4" w:rsidRDefault="008F64E4" w:rsidP="008F64E4">
            <w:pPr>
              <w:rPr>
                <w:rFonts w:ascii="Calibri" w:hAnsi="Calibri"/>
                <w:color w:val="000000"/>
                <w:szCs w:val="22"/>
              </w:rPr>
            </w:pPr>
            <w:r w:rsidRPr="008F64E4">
              <w:rPr>
                <w:rFonts w:ascii="Calibri" w:hAnsi="Calibri" w:cs="Calibri"/>
                <w:szCs w:val="22"/>
              </w:rPr>
              <w:t>XS-208-8-3</w:t>
            </w:r>
          </w:p>
        </w:tc>
        <w:tc>
          <w:tcPr>
            <w:tcW w:w="725" w:type="pct"/>
            <w:tcBorders>
              <w:top w:val="nil"/>
              <w:left w:val="nil"/>
              <w:bottom w:val="single" w:sz="4" w:space="0" w:color="auto"/>
              <w:right w:val="single" w:sz="4" w:space="0" w:color="auto"/>
            </w:tcBorders>
            <w:shd w:val="clear" w:color="auto" w:fill="auto"/>
            <w:noWrap/>
            <w:vAlign w:val="bottom"/>
          </w:tcPr>
          <w:p w14:paraId="3BD9339E"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$9,750</w:t>
            </w:r>
          </w:p>
        </w:tc>
        <w:tc>
          <w:tcPr>
            <w:tcW w:w="678" w:type="pct"/>
            <w:tcBorders>
              <w:top w:val="nil"/>
              <w:left w:val="nil"/>
              <w:bottom w:val="single" w:sz="4" w:space="0" w:color="auto"/>
              <w:right w:val="single" w:sz="4" w:space="0" w:color="auto"/>
            </w:tcBorders>
            <w:shd w:val="clear" w:color="auto" w:fill="auto"/>
            <w:noWrap/>
            <w:vAlign w:val="bottom"/>
          </w:tcPr>
          <w:p w14:paraId="169E1941"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$4,875</w:t>
            </w:r>
          </w:p>
        </w:tc>
      </w:tr>
      <w:tr w:rsidR="008F64E4" w:rsidRPr="008F64E4" w14:paraId="7C18C74E"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6B6291B2" w14:textId="77777777" w:rsidR="008F64E4" w:rsidRPr="008F64E4" w:rsidRDefault="008F64E4" w:rsidP="008F64E4">
            <w:pPr>
              <w:rPr>
                <w:rFonts w:ascii="Calibri" w:hAnsi="Calibri"/>
                <w:color w:val="000000"/>
                <w:szCs w:val="22"/>
              </w:rPr>
            </w:pPr>
            <w:r w:rsidRPr="008F64E4">
              <w:rPr>
                <w:rFonts w:ascii="Calibri" w:hAnsi="Calibri" w:cs="Calibri"/>
                <w:szCs w:val="22"/>
              </w:rPr>
              <w:t>Energy Efficient</w:t>
            </w:r>
          </w:p>
        </w:tc>
        <w:tc>
          <w:tcPr>
            <w:tcW w:w="1134" w:type="pct"/>
            <w:tcBorders>
              <w:top w:val="nil"/>
              <w:left w:val="nil"/>
              <w:bottom w:val="single" w:sz="4" w:space="0" w:color="auto"/>
              <w:right w:val="single" w:sz="4" w:space="0" w:color="auto"/>
            </w:tcBorders>
            <w:shd w:val="clear" w:color="auto" w:fill="auto"/>
            <w:noWrap/>
            <w:vAlign w:val="bottom"/>
          </w:tcPr>
          <w:p w14:paraId="3F7C3899" w14:textId="77777777" w:rsidR="008F64E4" w:rsidRPr="008F64E4" w:rsidRDefault="008F64E4" w:rsidP="008F64E4">
            <w:pPr>
              <w:rPr>
                <w:rFonts w:ascii="Calibri" w:hAnsi="Calibri"/>
                <w:color w:val="000000"/>
                <w:szCs w:val="22"/>
              </w:rPr>
            </w:pPr>
            <w:r w:rsidRPr="008F64E4">
              <w:rPr>
                <w:rFonts w:ascii="Calibri" w:hAnsi="Calibri" w:cs="Calibri"/>
                <w:szCs w:val="22"/>
              </w:rPr>
              <w:t>Intek</w:t>
            </w:r>
          </w:p>
        </w:tc>
        <w:tc>
          <w:tcPr>
            <w:tcW w:w="1169" w:type="pct"/>
            <w:tcBorders>
              <w:top w:val="nil"/>
              <w:left w:val="nil"/>
              <w:bottom w:val="single" w:sz="4" w:space="0" w:color="auto"/>
              <w:right w:val="single" w:sz="4" w:space="0" w:color="auto"/>
            </w:tcBorders>
            <w:shd w:val="clear" w:color="auto" w:fill="auto"/>
            <w:noWrap/>
            <w:vAlign w:val="bottom"/>
          </w:tcPr>
          <w:p w14:paraId="1B9424D2" w14:textId="77777777" w:rsidR="008F64E4" w:rsidRPr="008F64E4" w:rsidRDefault="008F64E4" w:rsidP="008F64E4">
            <w:pPr>
              <w:rPr>
                <w:rFonts w:ascii="Calibri" w:hAnsi="Calibri"/>
                <w:color w:val="000000"/>
                <w:szCs w:val="22"/>
              </w:rPr>
            </w:pPr>
            <w:r w:rsidRPr="008F64E4">
              <w:rPr>
                <w:rFonts w:ascii="Calibri" w:hAnsi="Calibri" w:cs="Calibri"/>
                <w:szCs w:val="22"/>
              </w:rPr>
              <w:t>XS-208-8-1</w:t>
            </w:r>
          </w:p>
        </w:tc>
        <w:tc>
          <w:tcPr>
            <w:tcW w:w="725" w:type="pct"/>
            <w:tcBorders>
              <w:top w:val="nil"/>
              <w:left w:val="nil"/>
              <w:bottom w:val="single" w:sz="4" w:space="0" w:color="auto"/>
              <w:right w:val="single" w:sz="4" w:space="0" w:color="auto"/>
            </w:tcBorders>
            <w:shd w:val="clear" w:color="auto" w:fill="auto"/>
            <w:noWrap/>
            <w:vAlign w:val="bottom"/>
          </w:tcPr>
          <w:p w14:paraId="1D553A99"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$9,750</w:t>
            </w:r>
          </w:p>
        </w:tc>
        <w:tc>
          <w:tcPr>
            <w:tcW w:w="678" w:type="pct"/>
            <w:tcBorders>
              <w:top w:val="nil"/>
              <w:left w:val="nil"/>
              <w:bottom w:val="single" w:sz="4" w:space="0" w:color="auto"/>
              <w:right w:val="single" w:sz="4" w:space="0" w:color="auto"/>
            </w:tcBorders>
            <w:shd w:val="clear" w:color="auto" w:fill="auto"/>
            <w:noWrap/>
            <w:vAlign w:val="bottom"/>
          </w:tcPr>
          <w:p w14:paraId="69B5BCCC"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$4,875</w:t>
            </w:r>
          </w:p>
        </w:tc>
      </w:tr>
      <w:tr w:rsidR="008F64E4" w:rsidRPr="008F64E4" w14:paraId="2B302603"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5DA2FC70" w14:textId="77777777" w:rsidR="008F64E4" w:rsidRPr="008F64E4" w:rsidRDefault="008F64E4" w:rsidP="008F64E4">
            <w:pPr>
              <w:rPr>
                <w:rFonts w:ascii="Calibri" w:hAnsi="Calibri"/>
                <w:color w:val="000000"/>
                <w:szCs w:val="22"/>
              </w:rPr>
            </w:pPr>
            <w:r w:rsidRPr="008F64E4">
              <w:rPr>
                <w:rFonts w:ascii="Calibri" w:hAnsi="Calibri" w:cs="Calibri"/>
                <w:szCs w:val="22"/>
              </w:rPr>
              <w:t>Energy Efficient</w:t>
            </w:r>
          </w:p>
        </w:tc>
        <w:tc>
          <w:tcPr>
            <w:tcW w:w="1134" w:type="pct"/>
            <w:tcBorders>
              <w:top w:val="nil"/>
              <w:left w:val="nil"/>
              <w:bottom w:val="single" w:sz="4" w:space="0" w:color="auto"/>
              <w:right w:val="single" w:sz="4" w:space="0" w:color="auto"/>
            </w:tcBorders>
            <w:shd w:val="clear" w:color="auto" w:fill="auto"/>
            <w:noWrap/>
            <w:vAlign w:val="bottom"/>
          </w:tcPr>
          <w:p w14:paraId="50BB2D54" w14:textId="77777777" w:rsidR="008F64E4" w:rsidRPr="008F64E4" w:rsidRDefault="008F64E4" w:rsidP="008F64E4">
            <w:pPr>
              <w:rPr>
                <w:rFonts w:ascii="Calibri" w:hAnsi="Calibri"/>
                <w:color w:val="000000"/>
                <w:szCs w:val="22"/>
              </w:rPr>
            </w:pPr>
            <w:r w:rsidRPr="008F64E4">
              <w:rPr>
                <w:rFonts w:ascii="Calibri" w:hAnsi="Calibri" w:cs="Calibri"/>
                <w:szCs w:val="22"/>
              </w:rPr>
              <w:t>Market Forge</w:t>
            </w:r>
          </w:p>
        </w:tc>
        <w:tc>
          <w:tcPr>
            <w:tcW w:w="1169" w:type="pct"/>
            <w:tcBorders>
              <w:top w:val="nil"/>
              <w:left w:val="nil"/>
              <w:bottom w:val="single" w:sz="4" w:space="0" w:color="auto"/>
              <w:right w:val="single" w:sz="4" w:space="0" w:color="auto"/>
            </w:tcBorders>
            <w:shd w:val="clear" w:color="auto" w:fill="auto"/>
            <w:noWrap/>
            <w:vAlign w:val="bottom"/>
          </w:tcPr>
          <w:p w14:paraId="37C6C4C9" w14:textId="77777777" w:rsidR="008F64E4" w:rsidRPr="008F64E4" w:rsidRDefault="008F64E4" w:rsidP="008F64E4">
            <w:pPr>
              <w:rPr>
                <w:rFonts w:ascii="Calibri" w:hAnsi="Calibri"/>
                <w:color w:val="000000"/>
                <w:szCs w:val="22"/>
              </w:rPr>
            </w:pPr>
            <w:r w:rsidRPr="008F64E4">
              <w:rPr>
                <w:rFonts w:ascii="Calibri" w:hAnsi="Calibri" w:cs="Calibri"/>
                <w:szCs w:val="22"/>
              </w:rPr>
              <w:t>ET-3E</w:t>
            </w:r>
          </w:p>
        </w:tc>
        <w:tc>
          <w:tcPr>
            <w:tcW w:w="725" w:type="pct"/>
            <w:tcBorders>
              <w:top w:val="nil"/>
              <w:left w:val="nil"/>
              <w:bottom w:val="single" w:sz="4" w:space="0" w:color="auto"/>
              <w:right w:val="single" w:sz="4" w:space="0" w:color="auto"/>
            </w:tcBorders>
            <w:shd w:val="clear" w:color="auto" w:fill="auto"/>
            <w:noWrap/>
            <w:vAlign w:val="bottom"/>
          </w:tcPr>
          <w:p w14:paraId="5F78219E"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$9,332</w:t>
            </w:r>
          </w:p>
        </w:tc>
        <w:tc>
          <w:tcPr>
            <w:tcW w:w="678" w:type="pct"/>
            <w:tcBorders>
              <w:top w:val="nil"/>
              <w:left w:val="nil"/>
              <w:bottom w:val="single" w:sz="4" w:space="0" w:color="auto"/>
              <w:right w:val="single" w:sz="4" w:space="0" w:color="auto"/>
            </w:tcBorders>
            <w:shd w:val="clear" w:color="auto" w:fill="auto"/>
            <w:noWrap/>
            <w:vAlign w:val="bottom"/>
          </w:tcPr>
          <w:p w14:paraId="1EAE98FF"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$4,666</w:t>
            </w:r>
          </w:p>
        </w:tc>
      </w:tr>
      <w:tr w:rsidR="008F64E4" w:rsidRPr="008F64E4" w14:paraId="57D24550"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712EFD7B" w14:textId="77777777" w:rsidR="008F64E4" w:rsidRPr="008F64E4" w:rsidRDefault="008F64E4" w:rsidP="008F64E4">
            <w:pPr>
              <w:rPr>
                <w:rFonts w:ascii="Calibri" w:hAnsi="Calibri"/>
                <w:color w:val="000000"/>
                <w:szCs w:val="22"/>
              </w:rPr>
            </w:pPr>
            <w:r w:rsidRPr="008F64E4">
              <w:rPr>
                <w:rFonts w:ascii="Calibri" w:hAnsi="Calibri" w:cs="Calibri"/>
                <w:szCs w:val="22"/>
              </w:rPr>
              <w:t>Energy Efficient</w:t>
            </w:r>
          </w:p>
        </w:tc>
        <w:tc>
          <w:tcPr>
            <w:tcW w:w="1134" w:type="pct"/>
            <w:tcBorders>
              <w:top w:val="nil"/>
              <w:left w:val="nil"/>
              <w:bottom w:val="single" w:sz="4" w:space="0" w:color="auto"/>
              <w:right w:val="single" w:sz="4" w:space="0" w:color="auto"/>
            </w:tcBorders>
            <w:shd w:val="clear" w:color="auto" w:fill="auto"/>
            <w:noWrap/>
            <w:vAlign w:val="bottom"/>
          </w:tcPr>
          <w:p w14:paraId="32BF40F6" w14:textId="77777777" w:rsidR="008F64E4" w:rsidRPr="008F64E4" w:rsidRDefault="008F64E4" w:rsidP="008F64E4">
            <w:pPr>
              <w:rPr>
                <w:rFonts w:ascii="Calibri" w:hAnsi="Calibri"/>
                <w:color w:val="000000"/>
                <w:szCs w:val="22"/>
              </w:rPr>
            </w:pPr>
            <w:r w:rsidRPr="008F64E4">
              <w:rPr>
                <w:rFonts w:ascii="Calibri" w:hAnsi="Calibri" w:cs="Calibri"/>
                <w:szCs w:val="22"/>
              </w:rPr>
              <w:t>Market Forge</w:t>
            </w:r>
          </w:p>
        </w:tc>
        <w:tc>
          <w:tcPr>
            <w:tcW w:w="1169" w:type="pct"/>
            <w:tcBorders>
              <w:top w:val="nil"/>
              <w:left w:val="nil"/>
              <w:bottom w:val="single" w:sz="4" w:space="0" w:color="auto"/>
              <w:right w:val="single" w:sz="4" w:space="0" w:color="auto"/>
            </w:tcBorders>
            <w:shd w:val="clear" w:color="auto" w:fill="auto"/>
            <w:noWrap/>
            <w:vAlign w:val="bottom"/>
          </w:tcPr>
          <w:p w14:paraId="6E2BD8C8" w14:textId="77777777" w:rsidR="008F64E4" w:rsidRPr="008F64E4" w:rsidRDefault="008F64E4" w:rsidP="008F64E4">
            <w:pPr>
              <w:rPr>
                <w:rFonts w:ascii="Calibri" w:hAnsi="Calibri"/>
                <w:color w:val="000000"/>
                <w:szCs w:val="22"/>
              </w:rPr>
            </w:pPr>
            <w:r w:rsidRPr="008F64E4">
              <w:rPr>
                <w:rFonts w:ascii="Calibri" w:hAnsi="Calibri" w:cs="Calibri"/>
                <w:szCs w:val="22"/>
              </w:rPr>
              <w:t>ET-6E</w:t>
            </w:r>
          </w:p>
        </w:tc>
        <w:tc>
          <w:tcPr>
            <w:tcW w:w="725" w:type="pct"/>
            <w:tcBorders>
              <w:top w:val="nil"/>
              <w:left w:val="nil"/>
              <w:bottom w:val="single" w:sz="4" w:space="0" w:color="auto"/>
              <w:right w:val="single" w:sz="4" w:space="0" w:color="auto"/>
            </w:tcBorders>
            <w:shd w:val="clear" w:color="auto" w:fill="auto"/>
            <w:noWrap/>
            <w:vAlign w:val="bottom"/>
          </w:tcPr>
          <w:p w14:paraId="2328726F"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$11,718</w:t>
            </w:r>
          </w:p>
        </w:tc>
        <w:tc>
          <w:tcPr>
            <w:tcW w:w="678" w:type="pct"/>
            <w:tcBorders>
              <w:top w:val="nil"/>
              <w:left w:val="nil"/>
              <w:bottom w:val="single" w:sz="4" w:space="0" w:color="auto"/>
              <w:right w:val="single" w:sz="4" w:space="0" w:color="auto"/>
            </w:tcBorders>
            <w:shd w:val="clear" w:color="auto" w:fill="auto"/>
            <w:noWrap/>
            <w:vAlign w:val="bottom"/>
          </w:tcPr>
          <w:p w14:paraId="61BAD6E0"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$5,859</w:t>
            </w:r>
          </w:p>
        </w:tc>
      </w:tr>
      <w:tr w:rsidR="008F64E4" w:rsidRPr="008F64E4" w14:paraId="09CE388B"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38B9E428" w14:textId="77777777" w:rsidR="008F64E4" w:rsidRPr="008F64E4" w:rsidRDefault="008F64E4" w:rsidP="008F64E4">
            <w:pPr>
              <w:rPr>
                <w:rFonts w:ascii="Calibri" w:hAnsi="Calibri"/>
                <w:color w:val="000000"/>
                <w:szCs w:val="22"/>
              </w:rPr>
            </w:pPr>
            <w:r w:rsidRPr="008F64E4">
              <w:rPr>
                <w:rFonts w:ascii="Calibri" w:hAnsi="Calibri" w:cs="Calibri"/>
                <w:szCs w:val="22"/>
              </w:rPr>
              <w:t>Energy Efficient</w:t>
            </w:r>
          </w:p>
        </w:tc>
        <w:tc>
          <w:tcPr>
            <w:tcW w:w="1134" w:type="pct"/>
            <w:tcBorders>
              <w:top w:val="nil"/>
              <w:left w:val="nil"/>
              <w:bottom w:val="single" w:sz="4" w:space="0" w:color="auto"/>
              <w:right w:val="single" w:sz="4" w:space="0" w:color="auto"/>
            </w:tcBorders>
            <w:shd w:val="clear" w:color="auto" w:fill="auto"/>
            <w:noWrap/>
            <w:vAlign w:val="bottom"/>
          </w:tcPr>
          <w:p w14:paraId="4E72A10E" w14:textId="77777777" w:rsidR="008F64E4" w:rsidRPr="008F64E4" w:rsidRDefault="008F64E4" w:rsidP="008F64E4">
            <w:pPr>
              <w:rPr>
                <w:rFonts w:ascii="Calibri" w:hAnsi="Calibri"/>
                <w:color w:val="000000"/>
                <w:szCs w:val="22"/>
              </w:rPr>
            </w:pPr>
            <w:r w:rsidRPr="008F64E4">
              <w:rPr>
                <w:rFonts w:ascii="Calibri" w:hAnsi="Calibri" w:cs="Calibri"/>
                <w:szCs w:val="22"/>
              </w:rPr>
              <w:t>Market Forge</w:t>
            </w:r>
          </w:p>
        </w:tc>
        <w:tc>
          <w:tcPr>
            <w:tcW w:w="1169" w:type="pct"/>
            <w:tcBorders>
              <w:top w:val="nil"/>
              <w:left w:val="nil"/>
              <w:bottom w:val="single" w:sz="4" w:space="0" w:color="auto"/>
              <w:right w:val="single" w:sz="4" w:space="0" w:color="auto"/>
            </w:tcBorders>
            <w:shd w:val="clear" w:color="auto" w:fill="auto"/>
            <w:noWrap/>
            <w:vAlign w:val="bottom"/>
          </w:tcPr>
          <w:p w14:paraId="1E997DB7" w14:textId="77777777" w:rsidR="008F64E4" w:rsidRPr="008F64E4" w:rsidRDefault="008F64E4" w:rsidP="008F64E4">
            <w:pPr>
              <w:rPr>
                <w:rFonts w:ascii="Calibri" w:hAnsi="Calibri"/>
                <w:color w:val="000000"/>
                <w:szCs w:val="22"/>
              </w:rPr>
            </w:pPr>
            <w:r w:rsidRPr="008F64E4">
              <w:rPr>
                <w:rFonts w:ascii="Calibri" w:hAnsi="Calibri" w:cs="Calibri"/>
                <w:szCs w:val="22"/>
              </w:rPr>
              <w:t>ETP-5E</w:t>
            </w:r>
          </w:p>
        </w:tc>
        <w:tc>
          <w:tcPr>
            <w:tcW w:w="725" w:type="pct"/>
            <w:tcBorders>
              <w:top w:val="nil"/>
              <w:left w:val="nil"/>
              <w:bottom w:val="single" w:sz="4" w:space="0" w:color="auto"/>
              <w:right w:val="single" w:sz="4" w:space="0" w:color="auto"/>
            </w:tcBorders>
            <w:shd w:val="clear" w:color="auto" w:fill="auto"/>
            <w:noWrap/>
            <w:vAlign w:val="bottom"/>
          </w:tcPr>
          <w:p w14:paraId="017890FA"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$17,737</w:t>
            </w:r>
          </w:p>
        </w:tc>
        <w:tc>
          <w:tcPr>
            <w:tcW w:w="678" w:type="pct"/>
            <w:tcBorders>
              <w:top w:val="nil"/>
              <w:left w:val="nil"/>
              <w:bottom w:val="single" w:sz="4" w:space="0" w:color="auto"/>
              <w:right w:val="single" w:sz="4" w:space="0" w:color="auto"/>
            </w:tcBorders>
            <w:shd w:val="clear" w:color="auto" w:fill="auto"/>
            <w:noWrap/>
            <w:vAlign w:val="bottom"/>
          </w:tcPr>
          <w:p w14:paraId="095E82D7"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$8,869</w:t>
            </w:r>
          </w:p>
        </w:tc>
      </w:tr>
      <w:tr w:rsidR="008F64E4" w:rsidRPr="008F64E4" w14:paraId="305FF11E"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475BE195" w14:textId="77777777" w:rsidR="008F64E4" w:rsidRPr="008F64E4" w:rsidRDefault="008F64E4" w:rsidP="008F64E4">
            <w:pPr>
              <w:rPr>
                <w:rFonts w:ascii="Calibri" w:hAnsi="Calibri"/>
                <w:color w:val="000000"/>
                <w:szCs w:val="22"/>
              </w:rPr>
            </w:pPr>
            <w:r w:rsidRPr="008F64E4">
              <w:rPr>
                <w:rFonts w:ascii="Calibri" w:hAnsi="Calibri" w:cs="Calibri"/>
                <w:szCs w:val="22"/>
              </w:rPr>
              <w:lastRenderedPageBreak/>
              <w:t>Energy Efficient</w:t>
            </w:r>
          </w:p>
        </w:tc>
        <w:tc>
          <w:tcPr>
            <w:tcW w:w="1134" w:type="pct"/>
            <w:tcBorders>
              <w:top w:val="nil"/>
              <w:left w:val="nil"/>
              <w:bottom w:val="single" w:sz="4" w:space="0" w:color="auto"/>
              <w:right w:val="single" w:sz="4" w:space="0" w:color="auto"/>
            </w:tcBorders>
            <w:shd w:val="clear" w:color="auto" w:fill="auto"/>
            <w:noWrap/>
            <w:vAlign w:val="bottom"/>
          </w:tcPr>
          <w:p w14:paraId="2AE9F25A" w14:textId="77777777" w:rsidR="008F64E4" w:rsidRPr="008F64E4" w:rsidRDefault="008F64E4" w:rsidP="008F64E4">
            <w:pPr>
              <w:rPr>
                <w:rFonts w:ascii="Calibri" w:hAnsi="Calibri"/>
                <w:color w:val="000000"/>
                <w:szCs w:val="22"/>
              </w:rPr>
            </w:pPr>
            <w:r w:rsidRPr="008F64E4">
              <w:rPr>
                <w:rFonts w:ascii="Calibri" w:hAnsi="Calibri" w:cs="Calibri"/>
                <w:szCs w:val="22"/>
              </w:rPr>
              <w:t>Market Forge</w:t>
            </w:r>
          </w:p>
        </w:tc>
        <w:tc>
          <w:tcPr>
            <w:tcW w:w="1169" w:type="pct"/>
            <w:tcBorders>
              <w:top w:val="nil"/>
              <w:left w:val="nil"/>
              <w:bottom w:val="single" w:sz="4" w:space="0" w:color="auto"/>
              <w:right w:val="single" w:sz="4" w:space="0" w:color="auto"/>
            </w:tcBorders>
            <w:shd w:val="clear" w:color="auto" w:fill="auto"/>
            <w:noWrap/>
            <w:vAlign w:val="bottom"/>
          </w:tcPr>
          <w:p w14:paraId="6C032110" w14:textId="77777777" w:rsidR="008F64E4" w:rsidRPr="008F64E4" w:rsidRDefault="008F64E4" w:rsidP="008F64E4">
            <w:pPr>
              <w:rPr>
                <w:rFonts w:ascii="Calibri" w:hAnsi="Calibri"/>
                <w:color w:val="000000"/>
                <w:szCs w:val="22"/>
              </w:rPr>
            </w:pPr>
            <w:r w:rsidRPr="008F64E4">
              <w:rPr>
                <w:rFonts w:ascii="Calibri" w:hAnsi="Calibri" w:cs="Calibri"/>
                <w:szCs w:val="22"/>
              </w:rPr>
              <w:t>ETP-10E</w:t>
            </w:r>
          </w:p>
        </w:tc>
        <w:tc>
          <w:tcPr>
            <w:tcW w:w="725" w:type="pct"/>
            <w:tcBorders>
              <w:top w:val="nil"/>
              <w:left w:val="nil"/>
              <w:bottom w:val="single" w:sz="4" w:space="0" w:color="auto"/>
              <w:right w:val="single" w:sz="4" w:space="0" w:color="auto"/>
            </w:tcBorders>
            <w:shd w:val="clear" w:color="auto" w:fill="auto"/>
            <w:noWrap/>
            <w:vAlign w:val="bottom"/>
          </w:tcPr>
          <w:p w14:paraId="4F184FC2"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$27,578</w:t>
            </w:r>
          </w:p>
        </w:tc>
        <w:tc>
          <w:tcPr>
            <w:tcW w:w="678" w:type="pct"/>
            <w:tcBorders>
              <w:top w:val="nil"/>
              <w:left w:val="nil"/>
              <w:bottom w:val="single" w:sz="4" w:space="0" w:color="auto"/>
              <w:right w:val="single" w:sz="4" w:space="0" w:color="auto"/>
            </w:tcBorders>
            <w:shd w:val="clear" w:color="auto" w:fill="auto"/>
            <w:noWrap/>
            <w:vAlign w:val="bottom"/>
          </w:tcPr>
          <w:p w14:paraId="72B8A35C"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$13,789</w:t>
            </w:r>
          </w:p>
        </w:tc>
      </w:tr>
      <w:tr w:rsidR="008F64E4" w:rsidRPr="008F64E4" w14:paraId="330DB7E6"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6BB1C691" w14:textId="77777777" w:rsidR="008F64E4" w:rsidRPr="008F64E4" w:rsidRDefault="008F64E4" w:rsidP="008F64E4">
            <w:pPr>
              <w:rPr>
                <w:rFonts w:ascii="Calibri" w:hAnsi="Calibri"/>
                <w:color w:val="000000"/>
                <w:szCs w:val="22"/>
              </w:rPr>
            </w:pPr>
            <w:r w:rsidRPr="008F64E4">
              <w:rPr>
                <w:rFonts w:ascii="Calibri" w:hAnsi="Calibri" w:cs="Calibri"/>
                <w:szCs w:val="22"/>
              </w:rPr>
              <w:t>Energy Efficient</w:t>
            </w:r>
          </w:p>
        </w:tc>
        <w:tc>
          <w:tcPr>
            <w:tcW w:w="1134" w:type="pct"/>
            <w:tcBorders>
              <w:top w:val="nil"/>
              <w:left w:val="nil"/>
              <w:bottom w:val="single" w:sz="4" w:space="0" w:color="auto"/>
              <w:right w:val="single" w:sz="4" w:space="0" w:color="auto"/>
            </w:tcBorders>
            <w:shd w:val="clear" w:color="auto" w:fill="auto"/>
            <w:noWrap/>
            <w:vAlign w:val="bottom"/>
          </w:tcPr>
          <w:p w14:paraId="1E1B8B22" w14:textId="77777777" w:rsidR="008F64E4" w:rsidRPr="008F64E4" w:rsidRDefault="008F64E4" w:rsidP="008F64E4">
            <w:pPr>
              <w:rPr>
                <w:rFonts w:ascii="Calibri" w:hAnsi="Calibri"/>
                <w:color w:val="000000"/>
                <w:szCs w:val="22"/>
              </w:rPr>
            </w:pPr>
            <w:r w:rsidRPr="008F64E4">
              <w:rPr>
                <w:rFonts w:ascii="Calibri" w:hAnsi="Calibri" w:cs="Calibri"/>
                <w:szCs w:val="22"/>
              </w:rPr>
              <w:t>Market Forge</w:t>
            </w:r>
          </w:p>
        </w:tc>
        <w:tc>
          <w:tcPr>
            <w:tcW w:w="1169" w:type="pct"/>
            <w:tcBorders>
              <w:top w:val="nil"/>
              <w:left w:val="nil"/>
              <w:bottom w:val="single" w:sz="4" w:space="0" w:color="auto"/>
              <w:right w:val="single" w:sz="4" w:space="0" w:color="auto"/>
            </w:tcBorders>
            <w:shd w:val="clear" w:color="auto" w:fill="auto"/>
            <w:noWrap/>
            <w:vAlign w:val="bottom"/>
          </w:tcPr>
          <w:p w14:paraId="21B564C1" w14:textId="77777777" w:rsidR="008F64E4" w:rsidRPr="008F64E4" w:rsidRDefault="008F64E4" w:rsidP="008F64E4">
            <w:pPr>
              <w:rPr>
                <w:rFonts w:ascii="Calibri" w:hAnsi="Calibri"/>
                <w:color w:val="000000"/>
                <w:szCs w:val="22"/>
              </w:rPr>
            </w:pPr>
            <w:r w:rsidRPr="008F64E4">
              <w:rPr>
                <w:rFonts w:ascii="Calibri" w:hAnsi="Calibri" w:cs="Calibri"/>
                <w:szCs w:val="22"/>
              </w:rPr>
              <w:t>ST-10M42E24A</w:t>
            </w:r>
          </w:p>
        </w:tc>
        <w:tc>
          <w:tcPr>
            <w:tcW w:w="725" w:type="pct"/>
            <w:tcBorders>
              <w:top w:val="nil"/>
              <w:left w:val="nil"/>
              <w:bottom w:val="single" w:sz="4" w:space="0" w:color="auto"/>
              <w:right w:val="single" w:sz="4" w:space="0" w:color="auto"/>
            </w:tcBorders>
            <w:shd w:val="clear" w:color="auto" w:fill="auto"/>
            <w:noWrap/>
            <w:vAlign w:val="bottom"/>
          </w:tcPr>
          <w:p w14:paraId="46E70BF1"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$34,394</w:t>
            </w:r>
          </w:p>
        </w:tc>
        <w:tc>
          <w:tcPr>
            <w:tcW w:w="678" w:type="pct"/>
            <w:tcBorders>
              <w:top w:val="nil"/>
              <w:left w:val="nil"/>
              <w:bottom w:val="single" w:sz="4" w:space="0" w:color="auto"/>
              <w:right w:val="single" w:sz="4" w:space="0" w:color="auto"/>
            </w:tcBorders>
            <w:shd w:val="clear" w:color="auto" w:fill="auto"/>
            <w:noWrap/>
            <w:vAlign w:val="bottom"/>
          </w:tcPr>
          <w:p w14:paraId="28C1EF80"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$17,197</w:t>
            </w:r>
          </w:p>
        </w:tc>
      </w:tr>
      <w:tr w:rsidR="008F64E4" w:rsidRPr="008F64E4" w14:paraId="49401AAF"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3054C773" w14:textId="77777777" w:rsidR="008F64E4" w:rsidRPr="008F64E4" w:rsidRDefault="008F64E4" w:rsidP="008F64E4">
            <w:pPr>
              <w:rPr>
                <w:rFonts w:ascii="Calibri" w:hAnsi="Calibri"/>
                <w:color w:val="000000"/>
                <w:szCs w:val="22"/>
              </w:rPr>
            </w:pPr>
            <w:r w:rsidRPr="008F64E4">
              <w:rPr>
                <w:rFonts w:ascii="Calibri" w:hAnsi="Calibri" w:cs="Calibri"/>
                <w:szCs w:val="22"/>
              </w:rPr>
              <w:t>Energy Efficient</w:t>
            </w:r>
          </w:p>
        </w:tc>
        <w:tc>
          <w:tcPr>
            <w:tcW w:w="1134" w:type="pct"/>
            <w:tcBorders>
              <w:top w:val="nil"/>
              <w:left w:val="nil"/>
              <w:bottom w:val="single" w:sz="4" w:space="0" w:color="auto"/>
              <w:right w:val="single" w:sz="4" w:space="0" w:color="auto"/>
            </w:tcBorders>
            <w:shd w:val="clear" w:color="auto" w:fill="auto"/>
            <w:noWrap/>
            <w:vAlign w:val="bottom"/>
          </w:tcPr>
          <w:p w14:paraId="3F7458E6" w14:textId="77777777" w:rsidR="008F64E4" w:rsidRPr="008F64E4" w:rsidRDefault="008F64E4" w:rsidP="008F64E4">
            <w:pPr>
              <w:rPr>
                <w:rFonts w:ascii="Calibri" w:hAnsi="Calibri"/>
                <w:color w:val="000000"/>
                <w:szCs w:val="22"/>
              </w:rPr>
            </w:pPr>
            <w:r w:rsidRPr="008F64E4">
              <w:rPr>
                <w:rFonts w:ascii="Calibri" w:hAnsi="Calibri" w:cs="Calibri"/>
                <w:szCs w:val="22"/>
              </w:rPr>
              <w:t>Market Forge</w:t>
            </w:r>
          </w:p>
        </w:tc>
        <w:tc>
          <w:tcPr>
            <w:tcW w:w="1169" w:type="pct"/>
            <w:tcBorders>
              <w:top w:val="nil"/>
              <w:left w:val="nil"/>
              <w:bottom w:val="single" w:sz="4" w:space="0" w:color="auto"/>
              <w:right w:val="single" w:sz="4" w:space="0" w:color="auto"/>
            </w:tcBorders>
            <w:shd w:val="clear" w:color="auto" w:fill="auto"/>
            <w:noWrap/>
            <w:vAlign w:val="bottom"/>
          </w:tcPr>
          <w:p w14:paraId="6D834C63" w14:textId="77777777" w:rsidR="008F64E4" w:rsidRPr="008F64E4" w:rsidRDefault="008F64E4" w:rsidP="008F64E4">
            <w:pPr>
              <w:rPr>
                <w:rFonts w:ascii="Calibri" w:hAnsi="Calibri"/>
                <w:color w:val="000000"/>
                <w:szCs w:val="22"/>
              </w:rPr>
            </w:pPr>
            <w:r w:rsidRPr="008F64E4">
              <w:rPr>
                <w:rFonts w:ascii="Calibri" w:hAnsi="Calibri" w:cs="Calibri"/>
                <w:szCs w:val="22"/>
              </w:rPr>
              <w:t>ST-10M42E32A</w:t>
            </w:r>
          </w:p>
        </w:tc>
        <w:tc>
          <w:tcPr>
            <w:tcW w:w="725" w:type="pct"/>
            <w:tcBorders>
              <w:top w:val="nil"/>
              <w:left w:val="nil"/>
              <w:bottom w:val="single" w:sz="4" w:space="0" w:color="auto"/>
              <w:right w:val="single" w:sz="4" w:space="0" w:color="auto"/>
            </w:tcBorders>
            <w:shd w:val="clear" w:color="auto" w:fill="auto"/>
            <w:noWrap/>
            <w:vAlign w:val="bottom"/>
          </w:tcPr>
          <w:p w14:paraId="61167430"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$35,038</w:t>
            </w:r>
          </w:p>
        </w:tc>
        <w:tc>
          <w:tcPr>
            <w:tcW w:w="678" w:type="pct"/>
            <w:tcBorders>
              <w:top w:val="nil"/>
              <w:left w:val="nil"/>
              <w:bottom w:val="single" w:sz="4" w:space="0" w:color="auto"/>
              <w:right w:val="single" w:sz="4" w:space="0" w:color="auto"/>
            </w:tcBorders>
            <w:shd w:val="clear" w:color="auto" w:fill="auto"/>
            <w:noWrap/>
            <w:vAlign w:val="bottom"/>
          </w:tcPr>
          <w:p w14:paraId="357449CD"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$17,519</w:t>
            </w:r>
          </w:p>
        </w:tc>
      </w:tr>
      <w:tr w:rsidR="008F64E4" w:rsidRPr="008F64E4" w14:paraId="66F3E238"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3B4C83EA" w14:textId="77777777" w:rsidR="008F64E4" w:rsidRPr="008F64E4" w:rsidRDefault="008F64E4" w:rsidP="008F64E4">
            <w:pPr>
              <w:rPr>
                <w:rFonts w:ascii="Calibri" w:hAnsi="Calibri"/>
                <w:color w:val="000000"/>
                <w:szCs w:val="22"/>
              </w:rPr>
            </w:pPr>
            <w:r w:rsidRPr="008F64E4">
              <w:rPr>
                <w:rFonts w:ascii="Calibri" w:hAnsi="Calibri" w:cs="Calibri"/>
                <w:szCs w:val="22"/>
              </w:rPr>
              <w:t>Energy Efficient</w:t>
            </w:r>
          </w:p>
        </w:tc>
        <w:tc>
          <w:tcPr>
            <w:tcW w:w="1134" w:type="pct"/>
            <w:tcBorders>
              <w:top w:val="nil"/>
              <w:left w:val="nil"/>
              <w:bottom w:val="single" w:sz="4" w:space="0" w:color="auto"/>
              <w:right w:val="single" w:sz="4" w:space="0" w:color="auto"/>
            </w:tcBorders>
            <w:shd w:val="clear" w:color="auto" w:fill="auto"/>
            <w:noWrap/>
            <w:vAlign w:val="bottom"/>
          </w:tcPr>
          <w:p w14:paraId="016D87C5" w14:textId="77777777" w:rsidR="008F64E4" w:rsidRPr="008F64E4" w:rsidRDefault="008F64E4" w:rsidP="008F64E4">
            <w:pPr>
              <w:rPr>
                <w:rFonts w:ascii="Calibri" w:hAnsi="Calibri"/>
                <w:color w:val="000000"/>
                <w:szCs w:val="22"/>
              </w:rPr>
            </w:pPr>
            <w:r w:rsidRPr="008F64E4">
              <w:rPr>
                <w:rFonts w:ascii="Calibri" w:hAnsi="Calibri" w:cs="Calibri"/>
                <w:szCs w:val="22"/>
              </w:rPr>
              <w:t>Market Forge</w:t>
            </w:r>
          </w:p>
        </w:tc>
        <w:tc>
          <w:tcPr>
            <w:tcW w:w="1169" w:type="pct"/>
            <w:tcBorders>
              <w:top w:val="nil"/>
              <w:left w:val="nil"/>
              <w:bottom w:val="single" w:sz="4" w:space="0" w:color="auto"/>
              <w:right w:val="single" w:sz="4" w:space="0" w:color="auto"/>
            </w:tcBorders>
            <w:shd w:val="clear" w:color="auto" w:fill="auto"/>
            <w:noWrap/>
            <w:vAlign w:val="bottom"/>
          </w:tcPr>
          <w:p w14:paraId="61FE4949" w14:textId="77777777" w:rsidR="008F64E4" w:rsidRPr="008F64E4" w:rsidRDefault="008F64E4" w:rsidP="008F64E4">
            <w:pPr>
              <w:rPr>
                <w:rFonts w:ascii="Calibri" w:hAnsi="Calibri"/>
                <w:color w:val="000000"/>
                <w:szCs w:val="22"/>
              </w:rPr>
            </w:pPr>
            <w:r w:rsidRPr="008F64E4">
              <w:rPr>
                <w:rFonts w:ascii="Calibri" w:hAnsi="Calibri" w:cs="Calibri"/>
                <w:szCs w:val="22"/>
              </w:rPr>
              <w:t>ST-10M42E36A</w:t>
            </w:r>
          </w:p>
        </w:tc>
        <w:tc>
          <w:tcPr>
            <w:tcW w:w="725" w:type="pct"/>
            <w:tcBorders>
              <w:top w:val="nil"/>
              <w:left w:val="nil"/>
              <w:bottom w:val="single" w:sz="4" w:space="0" w:color="auto"/>
              <w:right w:val="single" w:sz="4" w:space="0" w:color="auto"/>
            </w:tcBorders>
            <w:shd w:val="clear" w:color="auto" w:fill="auto"/>
            <w:noWrap/>
            <w:vAlign w:val="bottom"/>
          </w:tcPr>
          <w:p w14:paraId="734E629D"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$35,558</w:t>
            </w:r>
          </w:p>
        </w:tc>
        <w:tc>
          <w:tcPr>
            <w:tcW w:w="678" w:type="pct"/>
            <w:tcBorders>
              <w:top w:val="nil"/>
              <w:left w:val="nil"/>
              <w:bottom w:val="single" w:sz="4" w:space="0" w:color="auto"/>
              <w:right w:val="single" w:sz="4" w:space="0" w:color="auto"/>
            </w:tcBorders>
            <w:shd w:val="clear" w:color="auto" w:fill="auto"/>
            <w:noWrap/>
            <w:vAlign w:val="bottom"/>
          </w:tcPr>
          <w:p w14:paraId="212A1853"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$17,779</w:t>
            </w:r>
          </w:p>
        </w:tc>
      </w:tr>
      <w:tr w:rsidR="008F64E4" w:rsidRPr="008F64E4" w14:paraId="11DD5890"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353A75C8" w14:textId="77777777" w:rsidR="008F64E4" w:rsidRPr="008F64E4" w:rsidRDefault="008F64E4" w:rsidP="008F64E4">
            <w:pPr>
              <w:rPr>
                <w:rFonts w:ascii="Calibri" w:hAnsi="Calibri"/>
                <w:color w:val="000000"/>
                <w:szCs w:val="22"/>
              </w:rPr>
            </w:pPr>
            <w:r w:rsidRPr="008F64E4">
              <w:rPr>
                <w:rFonts w:ascii="Calibri" w:hAnsi="Calibri" w:cs="Calibri"/>
                <w:szCs w:val="22"/>
              </w:rPr>
              <w:t>Energy Efficient</w:t>
            </w:r>
          </w:p>
        </w:tc>
        <w:tc>
          <w:tcPr>
            <w:tcW w:w="1134" w:type="pct"/>
            <w:tcBorders>
              <w:top w:val="nil"/>
              <w:left w:val="nil"/>
              <w:bottom w:val="single" w:sz="4" w:space="0" w:color="auto"/>
              <w:right w:val="single" w:sz="4" w:space="0" w:color="auto"/>
            </w:tcBorders>
            <w:shd w:val="clear" w:color="auto" w:fill="auto"/>
            <w:noWrap/>
            <w:vAlign w:val="bottom"/>
          </w:tcPr>
          <w:p w14:paraId="1EC541AA" w14:textId="77777777" w:rsidR="008F64E4" w:rsidRPr="008F64E4" w:rsidRDefault="008F64E4" w:rsidP="008F64E4">
            <w:pPr>
              <w:rPr>
                <w:rFonts w:ascii="Calibri" w:hAnsi="Calibri"/>
                <w:color w:val="000000"/>
                <w:szCs w:val="22"/>
              </w:rPr>
            </w:pPr>
            <w:r w:rsidRPr="008F64E4">
              <w:rPr>
                <w:rFonts w:ascii="Calibri" w:hAnsi="Calibri" w:cs="Calibri"/>
                <w:szCs w:val="22"/>
              </w:rPr>
              <w:t>Market Forge</w:t>
            </w:r>
          </w:p>
        </w:tc>
        <w:tc>
          <w:tcPr>
            <w:tcW w:w="1169" w:type="pct"/>
            <w:tcBorders>
              <w:top w:val="nil"/>
              <w:left w:val="nil"/>
              <w:bottom w:val="single" w:sz="4" w:space="0" w:color="auto"/>
              <w:right w:val="single" w:sz="4" w:space="0" w:color="auto"/>
            </w:tcBorders>
            <w:shd w:val="clear" w:color="auto" w:fill="auto"/>
            <w:noWrap/>
            <w:vAlign w:val="bottom"/>
          </w:tcPr>
          <w:p w14:paraId="1074DF97" w14:textId="77777777" w:rsidR="008F64E4" w:rsidRPr="008F64E4" w:rsidRDefault="008F64E4" w:rsidP="008F64E4">
            <w:pPr>
              <w:rPr>
                <w:rFonts w:ascii="Calibri" w:hAnsi="Calibri"/>
                <w:color w:val="000000"/>
                <w:szCs w:val="22"/>
              </w:rPr>
            </w:pPr>
            <w:r w:rsidRPr="008F64E4">
              <w:rPr>
                <w:rFonts w:ascii="Calibri" w:hAnsi="Calibri" w:cs="Calibri"/>
                <w:szCs w:val="22"/>
              </w:rPr>
              <w:t>ST-10M42E42A</w:t>
            </w:r>
          </w:p>
        </w:tc>
        <w:tc>
          <w:tcPr>
            <w:tcW w:w="725" w:type="pct"/>
            <w:tcBorders>
              <w:top w:val="nil"/>
              <w:left w:val="nil"/>
              <w:bottom w:val="single" w:sz="4" w:space="0" w:color="auto"/>
              <w:right w:val="single" w:sz="4" w:space="0" w:color="auto"/>
            </w:tcBorders>
            <w:shd w:val="clear" w:color="auto" w:fill="auto"/>
            <w:noWrap/>
            <w:vAlign w:val="bottom"/>
          </w:tcPr>
          <w:p w14:paraId="6EB26C9C"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$36,466</w:t>
            </w:r>
          </w:p>
        </w:tc>
        <w:tc>
          <w:tcPr>
            <w:tcW w:w="678" w:type="pct"/>
            <w:tcBorders>
              <w:top w:val="nil"/>
              <w:left w:val="nil"/>
              <w:bottom w:val="single" w:sz="4" w:space="0" w:color="auto"/>
              <w:right w:val="single" w:sz="4" w:space="0" w:color="auto"/>
            </w:tcBorders>
            <w:shd w:val="clear" w:color="auto" w:fill="auto"/>
            <w:noWrap/>
            <w:vAlign w:val="bottom"/>
          </w:tcPr>
          <w:p w14:paraId="4DFD84D2"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$18,233</w:t>
            </w:r>
          </w:p>
        </w:tc>
      </w:tr>
      <w:tr w:rsidR="008F64E4" w:rsidRPr="008F64E4" w14:paraId="37CBA7AB"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739B51D8" w14:textId="77777777" w:rsidR="008F64E4" w:rsidRPr="008F64E4" w:rsidRDefault="008F64E4" w:rsidP="008F64E4">
            <w:pPr>
              <w:rPr>
                <w:rFonts w:ascii="Calibri" w:hAnsi="Calibri"/>
                <w:color w:val="000000"/>
                <w:szCs w:val="22"/>
              </w:rPr>
            </w:pPr>
            <w:r w:rsidRPr="008F64E4">
              <w:rPr>
                <w:rFonts w:ascii="Calibri" w:hAnsi="Calibri" w:cs="Calibri"/>
                <w:szCs w:val="22"/>
              </w:rPr>
              <w:t>Energy Efficient</w:t>
            </w:r>
          </w:p>
        </w:tc>
        <w:tc>
          <w:tcPr>
            <w:tcW w:w="1134" w:type="pct"/>
            <w:tcBorders>
              <w:top w:val="nil"/>
              <w:left w:val="nil"/>
              <w:bottom w:val="single" w:sz="4" w:space="0" w:color="auto"/>
              <w:right w:val="single" w:sz="4" w:space="0" w:color="auto"/>
            </w:tcBorders>
            <w:shd w:val="clear" w:color="auto" w:fill="auto"/>
            <w:noWrap/>
            <w:vAlign w:val="bottom"/>
          </w:tcPr>
          <w:p w14:paraId="289FBAE4" w14:textId="77777777" w:rsidR="008F64E4" w:rsidRPr="008F64E4" w:rsidRDefault="008F64E4" w:rsidP="008F64E4">
            <w:pPr>
              <w:rPr>
                <w:rFonts w:ascii="Calibri" w:hAnsi="Calibri"/>
                <w:color w:val="000000"/>
                <w:szCs w:val="22"/>
              </w:rPr>
            </w:pPr>
            <w:r w:rsidRPr="008F64E4">
              <w:rPr>
                <w:rFonts w:ascii="Calibri" w:hAnsi="Calibri" w:cs="Calibri"/>
                <w:szCs w:val="22"/>
              </w:rPr>
              <w:t>Market Forge</w:t>
            </w:r>
          </w:p>
        </w:tc>
        <w:tc>
          <w:tcPr>
            <w:tcW w:w="1169" w:type="pct"/>
            <w:tcBorders>
              <w:top w:val="nil"/>
              <w:left w:val="nil"/>
              <w:bottom w:val="single" w:sz="4" w:space="0" w:color="auto"/>
              <w:right w:val="single" w:sz="4" w:space="0" w:color="auto"/>
            </w:tcBorders>
            <w:shd w:val="clear" w:color="auto" w:fill="auto"/>
            <w:noWrap/>
            <w:vAlign w:val="bottom"/>
          </w:tcPr>
          <w:p w14:paraId="12D17434" w14:textId="77777777" w:rsidR="008F64E4" w:rsidRPr="008F64E4" w:rsidRDefault="008F64E4" w:rsidP="008F64E4">
            <w:pPr>
              <w:rPr>
                <w:rFonts w:ascii="Calibri" w:hAnsi="Calibri"/>
                <w:color w:val="000000"/>
                <w:szCs w:val="22"/>
              </w:rPr>
            </w:pPr>
            <w:r w:rsidRPr="008F64E4">
              <w:rPr>
                <w:rFonts w:ascii="Calibri" w:hAnsi="Calibri" w:cs="Calibri"/>
                <w:szCs w:val="22"/>
              </w:rPr>
              <w:t>ST-10M42E48A</w:t>
            </w:r>
          </w:p>
        </w:tc>
        <w:tc>
          <w:tcPr>
            <w:tcW w:w="725" w:type="pct"/>
            <w:tcBorders>
              <w:top w:val="nil"/>
              <w:left w:val="nil"/>
              <w:bottom w:val="single" w:sz="4" w:space="0" w:color="auto"/>
              <w:right w:val="single" w:sz="4" w:space="0" w:color="auto"/>
            </w:tcBorders>
            <w:shd w:val="clear" w:color="auto" w:fill="auto"/>
            <w:noWrap/>
            <w:vAlign w:val="bottom"/>
          </w:tcPr>
          <w:p w14:paraId="0863AB49"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$36,866</w:t>
            </w:r>
          </w:p>
        </w:tc>
        <w:tc>
          <w:tcPr>
            <w:tcW w:w="678" w:type="pct"/>
            <w:tcBorders>
              <w:top w:val="nil"/>
              <w:left w:val="nil"/>
              <w:bottom w:val="single" w:sz="4" w:space="0" w:color="auto"/>
              <w:right w:val="single" w:sz="4" w:space="0" w:color="auto"/>
            </w:tcBorders>
            <w:shd w:val="clear" w:color="auto" w:fill="auto"/>
            <w:noWrap/>
            <w:vAlign w:val="bottom"/>
          </w:tcPr>
          <w:p w14:paraId="72AED26D"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$18,433</w:t>
            </w:r>
          </w:p>
        </w:tc>
      </w:tr>
      <w:tr w:rsidR="008F64E4" w:rsidRPr="008F64E4" w14:paraId="5BD66D5F"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1AEC1F91" w14:textId="77777777" w:rsidR="008F64E4" w:rsidRPr="008F64E4" w:rsidRDefault="008F64E4" w:rsidP="008F64E4">
            <w:pPr>
              <w:rPr>
                <w:rFonts w:ascii="Calibri" w:hAnsi="Calibri"/>
                <w:color w:val="000000"/>
                <w:szCs w:val="22"/>
              </w:rPr>
            </w:pPr>
            <w:r w:rsidRPr="008F64E4">
              <w:rPr>
                <w:rFonts w:ascii="Calibri" w:hAnsi="Calibri" w:cs="Calibri"/>
                <w:szCs w:val="22"/>
              </w:rPr>
              <w:t>Energy Efficient</w:t>
            </w:r>
          </w:p>
        </w:tc>
        <w:tc>
          <w:tcPr>
            <w:tcW w:w="1134" w:type="pct"/>
            <w:tcBorders>
              <w:top w:val="nil"/>
              <w:left w:val="nil"/>
              <w:bottom w:val="single" w:sz="4" w:space="0" w:color="auto"/>
              <w:right w:val="single" w:sz="4" w:space="0" w:color="auto"/>
            </w:tcBorders>
            <w:shd w:val="clear" w:color="auto" w:fill="auto"/>
            <w:noWrap/>
            <w:vAlign w:val="bottom"/>
          </w:tcPr>
          <w:p w14:paraId="6F83CC59" w14:textId="77777777" w:rsidR="008F64E4" w:rsidRPr="008F64E4" w:rsidRDefault="008F64E4" w:rsidP="008F64E4">
            <w:pPr>
              <w:rPr>
                <w:rFonts w:ascii="Calibri" w:hAnsi="Calibri"/>
                <w:color w:val="000000"/>
                <w:szCs w:val="22"/>
              </w:rPr>
            </w:pPr>
            <w:r w:rsidRPr="008F64E4">
              <w:rPr>
                <w:rFonts w:ascii="Calibri" w:hAnsi="Calibri" w:cs="Calibri"/>
                <w:szCs w:val="22"/>
              </w:rPr>
              <w:t>Solaris</w:t>
            </w:r>
          </w:p>
        </w:tc>
        <w:tc>
          <w:tcPr>
            <w:tcW w:w="1169" w:type="pct"/>
            <w:tcBorders>
              <w:top w:val="nil"/>
              <w:left w:val="nil"/>
              <w:bottom w:val="single" w:sz="4" w:space="0" w:color="auto"/>
              <w:right w:val="single" w:sz="4" w:space="0" w:color="auto"/>
            </w:tcBorders>
            <w:shd w:val="clear" w:color="auto" w:fill="auto"/>
            <w:noWrap/>
            <w:vAlign w:val="bottom"/>
          </w:tcPr>
          <w:p w14:paraId="2E4367E5" w14:textId="77777777" w:rsidR="008F64E4" w:rsidRPr="008F64E4" w:rsidRDefault="008F64E4" w:rsidP="008F64E4">
            <w:pPr>
              <w:rPr>
                <w:rFonts w:ascii="Calibri" w:hAnsi="Calibri"/>
                <w:color w:val="000000"/>
                <w:szCs w:val="22"/>
              </w:rPr>
            </w:pPr>
            <w:r w:rsidRPr="008F64E4">
              <w:rPr>
                <w:rFonts w:ascii="Calibri" w:hAnsi="Calibri" w:cs="Calibri"/>
                <w:szCs w:val="22"/>
              </w:rPr>
              <w:t>EPX-3</w:t>
            </w:r>
          </w:p>
        </w:tc>
        <w:tc>
          <w:tcPr>
            <w:tcW w:w="725" w:type="pct"/>
            <w:tcBorders>
              <w:top w:val="nil"/>
              <w:left w:val="nil"/>
              <w:bottom w:val="single" w:sz="4" w:space="0" w:color="auto"/>
              <w:right w:val="single" w:sz="4" w:space="0" w:color="auto"/>
            </w:tcBorders>
            <w:shd w:val="clear" w:color="auto" w:fill="auto"/>
            <w:noWrap/>
            <w:vAlign w:val="bottom"/>
          </w:tcPr>
          <w:p w14:paraId="6AF595E1"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$9,168</w:t>
            </w:r>
          </w:p>
        </w:tc>
        <w:tc>
          <w:tcPr>
            <w:tcW w:w="678" w:type="pct"/>
            <w:tcBorders>
              <w:top w:val="nil"/>
              <w:left w:val="nil"/>
              <w:bottom w:val="single" w:sz="4" w:space="0" w:color="auto"/>
              <w:right w:val="single" w:sz="4" w:space="0" w:color="auto"/>
            </w:tcBorders>
            <w:shd w:val="clear" w:color="auto" w:fill="auto"/>
            <w:noWrap/>
            <w:vAlign w:val="bottom"/>
          </w:tcPr>
          <w:p w14:paraId="6A83C2D6"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$4,584</w:t>
            </w:r>
          </w:p>
        </w:tc>
      </w:tr>
      <w:tr w:rsidR="008F64E4" w:rsidRPr="008F64E4" w14:paraId="592313DC"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4C2EC95A" w14:textId="77777777" w:rsidR="008F64E4" w:rsidRPr="008F64E4" w:rsidRDefault="008F64E4" w:rsidP="008F64E4">
            <w:pPr>
              <w:rPr>
                <w:rFonts w:ascii="Calibri" w:hAnsi="Calibri"/>
                <w:color w:val="000000"/>
                <w:szCs w:val="22"/>
              </w:rPr>
            </w:pPr>
            <w:r w:rsidRPr="008F64E4">
              <w:rPr>
                <w:rFonts w:ascii="Calibri" w:hAnsi="Calibri" w:cs="Calibri"/>
                <w:szCs w:val="22"/>
              </w:rPr>
              <w:t>Energy Efficient</w:t>
            </w:r>
          </w:p>
        </w:tc>
        <w:tc>
          <w:tcPr>
            <w:tcW w:w="1134" w:type="pct"/>
            <w:tcBorders>
              <w:top w:val="nil"/>
              <w:left w:val="nil"/>
              <w:bottom w:val="single" w:sz="4" w:space="0" w:color="auto"/>
              <w:right w:val="single" w:sz="4" w:space="0" w:color="auto"/>
            </w:tcBorders>
            <w:shd w:val="clear" w:color="auto" w:fill="auto"/>
            <w:noWrap/>
            <w:vAlign w:val="bottom"/>
          </w:tcPr>
          <w:p w14:paraId="39EF547E" w14:textId="77777777" w:rsidR="008F64E4" w:rsidRPr="008F64E4" w:rsidRDefault="008F64E4" w:rsidP="008F64E4">
            <w:pPr>
              <w:rPr>
                <w:rFonts w:ascii="Calibri" w:hAnsi="Calibri"/>
                <w:color w:val="000000"/>
                <w:szCs w:val="22"/>
              </w:rPr>
            </w:pPr>
            <w:r w:rsidRPr="008F64E4">
              <w:rPr>
                <w:rFonts w:ascii="Calibri" w:hAnsi="Calibri" w:cs="Calibri"/>
                <w:szCs w:val="22"/>
              </w:rPr>
              <w:t>Solaris</w:t>
            </w:r>
          </w:p>
        </w:tc>
        <w:tc>
          <w:tcPr>
            <w:tcW w:w="1169" w:type="pct"/>
            <w:tcBorders>
              <w:top w:val="nil"/>
              <w:left w:val="nil"/>
              <w:bottom w:val="single" w:sz="4" w:space="0" w:color="auto"/>
              <w:right w:val="single" w:sz="4" w:space="0" w:color="auto"/>
            </w:tcBorders>
            <w:shd w:val="clear" w:color="auto" w:fill="auto"/>
            <w:noWrap/>
            <w:vAlign w:val="bottom"/>
          </w:tcPr>
          <w:p w14:paraId="2D893499" w14:textId="77777777" w:rsidR="008F64E4" w:rsidRPr="008F64E4" w:rsidRDefault="008F64E4" w:rsidP="008F64E4">
            <w:pPr>
              <w:rPr>
                <w:rFonts w:ascii="Calibri" w:hAnsi="Calibri"/>
                <w:color w:val="000000"/>
                <w:szCs w:val="22"/>
              </w:rPr>
            </w:pPr>
            <w:r w:rsidRPr="008F64E4">
              <w:rPr>
                <w:rFonts w:ascii="Calibri" w:hAnsi="Calibri" w:cs="Calibri"/>
                <w:szCs w:val="22"/>
              </w:rPr>
              <w:t>EPX-5</w:t>
            </w:r>
          </w:p>
        </w:tc>
        <w:tc>
          <w:tcPr>
            <w:tcW w:w="725" w:type="pct"/>
            <w:tcBorders>
              <w:top w:val="nil"/>
              <w:left w:val="nil"/>
              <w:bottom w:val="single" w:sz="4" w:space="0" w:color="auto"/>
              <w:right w:val="single" w:sz="4" w:space="0" w:color="auto"/>
            </w:tcBorders>
            <w:shd w:val="clear" w:color="auto" w:fill="auto"/>
            <w:noWrap/>
            <w:vAlign w:val="bottom"/>
          </w:tcPr>
          <w:p w14:paraId="03B3AEB9"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$10,018</w:t>
            </w:r>
          </w:p>
        </w:tc>
        <w:tc>
          <w:tcPr>
            <w:tcW w:w="678" w:type="pct"/>
            <w:tcBorders>
              <w:top w:val="nil"/>
              <w:left w:val="nil"/>
              <w:bottom w:val="single" w:sz="4" w:space="0" w:color="auto"/>
              <w:right w:val="single" w:sz="4" w:space="0" w:color="auto"/>
            </w:tcBorders>
            <w:shd w:val="clear" w:color="auto" w:fill="auto"/>
            <w:noWrap/>
            <w:vAlign w:val="bottom"/>
          </w:tcPr>
          <w:p w14:paraId="1F429A38"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$5,009</w:t>
            </w:r>
          </w:p>
        </w:tc>
      </w:tr>
      <w:tr w:rsidR="008F64E4" w:rsidRPr="008F64E4" w14:paraId="37303274"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31BDBDA2" w14:textId="77777777" w:rsidR="008F64E4" w:rsidRPr="008F64E4" w:rsidRDefault="008F64E4" w:rsidP="008F64E4">
            <w:pPr>
              <w:rPr>
                <w:rFonts w:ascii="Calibri" w:hAnsi="Calibri"/>
                <w:color w:val="000000"/>
                <w:szCs w:val="22"/>
              </w:rPr>
            </w:pPr>
            <w:r w:rsidRPr="008F64E4">
              <w:rPr>
                <w:rFonts w:ascii="Calibri" w:hAnsi="Calibri" w:cs="Calibri"/>
                <w:szCs w:val="22"/>
              </w:rPr>
              <w:t>Energy Efficient</w:t>
            </w:r>
          </w:p>
        </w:tc>
        <w:tc>
          <w:tcPr>
            <w:tcW w:w="1134" w:type="pct"/>
            <w:tcBorders>
              <w:top w:val="nil"/>
              <w:left w:val="nil"/>
              <w:bottom w:val="single" w:sz="4" w:space="0" w:color="auto"/>
              <w:right w:val="single" w:sz="4" w:space="0" w:color="auto"/>
            </w:tcBorders>
            <w:shd w:val="clear" w:color="auto" w:fill="auto"/>
            <w:noWrap/>
            <w:vAlign w:val="bottom"/>
          </w:tcPr>
          <w:p w14:paraId="5720BA1B" w14:textId="77777777" w:rsidR="008F64E4" w:rsidRPr="008F64E4" w:rsidRDefault="008F64E4" w:rsidP="008F64E4">
            <w:pPr>
              <w:rPr>
                <w:rFonts w:ascii="Calibri" w:hAnsi="Calibri"/>
                <w:color w:val="000000"/>
                <w:szCs w:val="22"/>
              </w:rPr>
            </w:pPr>
            <w:r w:rsidRPr="008F64E4">
              <w:rPr>
                <w:rFonts w:ascii="Calibri" w:hAnsi="Calibri" w:cs="Calibri"/>
                <w:szCs w:val="22"/>
              </w:rPr>
              <w:t>Stellar</w:t>
            </w:r>
          </w:p>
        </w:tc>
        <w:tc>
          <w:tcPr>
            <w:tcW w:w="1169" w:type="pct"/>
            <w:tcBorders>
              <w:top w:val="nil"/>
              <w:left w:val="nil"/>
              <w:bottom w:val="single" w:sz="4" w:space="0" w:color="auto"/>
              <w:right w:val="single" w:sz="4" w:space="0" w:color="auto"/>
            </w:tcBorders>
            <w:shd w:val="clear" w:color="auto" w:fill="auto"/>
            <w:noWrap/>
            <w:vAlign w:val="bottom"/>
          </w:tcPr>
          <w:p w14:paraId="1D9077E0" w14:textId="77777777" w:rsidR="008F64E4" w:rsidRPr="008F64E4" w:rsidRDefault="008F64E4" w:rsidP="008F64E4">
            <w:pPr>
              <w:rPr>
                <w:rFonts w:ascii="Calibri" w:hAnsi="Calibri"/>
                <w:color w:val="000000"/>
                <w:szCs w:val="22"/>
              </w:rPr>
            </w:pPr>
            <w:r w:rsidRPr="008F64E4">
              <w:rPr>
                <w:rFonts w:ascii="Calibri" w:hAnsi="Calibri" w:cs="Calibri"/>
                <w:szCs w:val="22"/>
              </w:rPr>
              <w:t>Altair-6</w:t>
            </w:r>
          </w:p>
        </w:tc>
        <w:tc>
          <w:tcPr>
            <w:tcW w:w="725" w:type="pct"/>
            <w:tcBorders>
              <w:top w:val="nil"/>
              <w:left w:val="nil"/>
              <w:bottom w:val="single" w:sz="4" w:space="0" w:color="auto"/>
              <w:right w:val="single" w:sz="4" w:space="0" w:color="auto"/>
            </w:tcBorders>
            <w:shd w:val="clear" w:color="auto" w:fill="auto"/>
            <w:noWrap/>
            <w:vAlign w:val="bottom"/>
          </w:tcPr>
          <w:p w14:paraId="4A538C97"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$12,601</w:t>
            </w:r>
          </w:p>
        </w:tc>
        <w:tc>
          <w:tcPr>
            <w:tcW w:w="678" w:type="pct"/>
            <w:tcBorders>
              <w:top w:val="nil"/>
              <w:left w:val="nil"/>
              <w:bottom w:val="single" w:sz="4" w:space="0" w:color="auto"/>
              <w:right w:val="single" w:sz="4" w:space="0" w:color="auto"/>
            </w:tcBorders>
            <w:shd w:val="clear" w:color="auto" w:fill="auto"/>
            <w:noWrap/>
            <w:vAlign w:val="bottom"/>
          </w:tcPr>
          <w:p w14:paraId="024549E3"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$6,301</w:t>
            </w:r>
          </w:p>
        </w:tc>
      </w:tr>
      <w:tr w:rsidR="008F64E4" w:rsidRPr="008F64E4" w14:paraId="19CAFC71"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4F0C4D54" w14:textId="77777777" w:rsidR="008F64E4" w:rsidRPr="008F64E4" w:rsidRDefault="008F64E4" w:rsidP="008F64E4">
            <w:pPr>
              <w:rPr>
                <w:rFonts w:ascii="Calibri" w:hAnsi="Calibri"/>
                <w:color w:val="000000"/>
                <w:szCs w:val="22"/>
              </w:rPr>
            </w:pPr>
            <w:r w:rsidRPr="008F64E4">
              <w:rPr>
                <w:rFonts w:ascii="Calibri" w:hAnsi="Calibri" w:cs="Calibri"/>
                <w:szCs w:val="22"/>
              </w:rPr>
              <w:t>Energy Efficient</w:t>
            </w:r>
          </w:p>
        </w:tc>
        <w:tc>
          <w:tcPr>
            <w:tcW w:w="1134" w:type="pct"/>
            <w:tcBorders>
              <w:top w:val="nil"/>
              <w:left w:val="nil"/>
              <w:bottom w:val="single" w:sz="4" w:space="0" w:color="auto"/>
              <w:right w:val="single" w:sz="4" w:space="0" w:color="auto"/>
            </w:tcBorders>
            <w:shd w:val="clear" w:color="auto" w:fill="auto"/>
            <w:noWrap/>
            <w:vAlign w:val="bottom"/>
          </w:tcPr>
          <w:p w14:paraId="25FF8169" w14:textId="77777777" w:rsidR="008F64E4" w:rsidRPr="008F64E4" w:rsidRDefault="008F64E4" w:rsidP="008F64E4">
            <w:pPr>
              <w:rPr>
                <w:rFonts w:ascii="Calibri" w:hAnsi="Calibri"/>
                <w:color w:val="000000"/>
                <w:szCs w:val="22"/>
              </w:rPr>
            </w:pPr>
            <w:r w:rsidRPr="008F64E4">
              <w:rPr>
                <w:rFonts w:ascii="Calibri" w:hAnsi="Calibri" w:cs="Calibri"/>
                <w:szCs w:val="22"/>
              </w:rPr>
              <w:t>Stellar</w:t>
            </w:r>
          </w:p>
        </w:tc>
        <w:tc>
          <w:tcPr>
            <w:tcW w:w="1169" w:type="pct"/>
            <w:tcBorders>
              <w:top w:val="nil"/>
              <w:left w:val="nil"/>
              <w:bottom w:val="single" w:sz="4" w:space="0" w:color="auto"/>
              <w:right w:val="single" w:sz="4" w:space="0" w:color="auto"/>
            </w:tcBorders>
            <w:shd w:val="clear" w:color="auto" w:fill="auto"/>
            <w:noWrap/>
            <w:vAlign w:val="bottom"/>
          </w:tcPr>
          <w:p w14:paraId="56145037" w14:textId="77777777" w:rsidR="008F64E4" w:rsidRPr="008F64E4" w:rsidRDefault="008F64E4" w:rsidP="008F64E4">
            <w:pPr>
              <w:rPr>
                <w:rFonts w:ascii="Calibri" w:hAnsi="Calibri"/>
                <w:color w:val="000000"/>
                <w:szCs w:val="22"/>
              </w:rPr>
            </w:pPr>
            <w:r w:rsidRPr="008F64E4">
              <w:rPr>
                <w:rFonts w:ascii="Calibri" w:hAnsi="Calibri" w:cs="Calibri"/>
                <w:szCs w:val="22"/>
              </w:rPr>
              <w:t>Capella-6</w:t>
            </w:r>
          </w:p>
        </w:tc>
        <w:tc>
          <w:tcPr>
            <w:tcW w:w="725" w:type="pct"/>
            <w:tcBorders>
              <w:top w:val="nil"/>
              <w:left w:val="nil"/>
              <w:bottom w:val="single" w:sz="4" w:space="0" w:color="auto"/>
              <w:right w:val="single" w:sz="4" w:space="0" w:color="auto"/>
            </w:tcBorders>
            <w:shd w:val="clear" w:color="auto" w:fill="auto"/>
            <w:noWrap/>
            <w:vAlign w:val="bottom"/>
          </w:tcPr>
          <w:p w14:paraId="64563B39"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$10,651</w:t>
            </w:r>
          </w:p>
        </w:tc>
        <w:tc>
          <w:tcPr>
            <w:tcW w:w="678" w:type="pct"/>
            <w:tcBorders>
              <w:top w:val="nil"/>
              <w:left w:val="nil"/>
              <w:bottom w:val="single" w:sz="4" w:space="0" w:color="auto"/>
              <w:right w:val="single" w:sz="4" w:space="0" w:color="auto"/>
            </w:tcBorders>
            <w:shd w:val="clear" w:color="auto" w:fill="auto"/>
            <w:noWrap/>
            <w:vAlign w:val="bottom"/>
          </w:tcPr>
          <w:p w14:paraId="5B2AF377"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$5,326</w:t>
            </w:r>
          </w:p>
        </w:tc>
      </w:tr>
      <w:tr w:rsidR="008F64E4" w:rsidRPr="008F64E4" w14:paraId="1417E707"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1B433739" w14:textId="77777777" w:rsidR="008F64E4" w:rsidRPr="008F64E4" w:rsidRDefault="008F64E4" w:rsidP="008F64E4">
            <w:pPr>
              <w:rPr>
                <w:rFonts w:ascii="Calibri" w:hAnsi="Calibri"/>
                <w:color w:val="000000"/>
                <w:szCs w:val="22"/>
              </w:rPr>
            </w:pPr>
            <w:r w:rsidRPr="008F64E4">
              <w:rPr>
                <w:rFonts w:ascii="Calibri" w:hAnsi="Calibri" w:cs="Calibri"/>
                <w:szCs w:val="22"/>
              </w:rPr>
              <w:t>Energy Efficient</w:t>
            </w:r>
          </w:p>
        </w:tc>
        <w:tc>
          <w:tcPr>
            <w:tcW w:w="1134" w:type="pct"/>
            <w:tcBorders>
              <w:top w:val="nil"/>
              <w:left w:val="nil"/>
              <w:bottom w:val="single" w:sz="4" w:space="0" w:color="auto"/>
              <w:right w:val="single" w:sz="4" w:space="0" w:color="auto"/>
            </w:tcBorders>
            <w:shd w:val="clear" w:color="auto" w:fill="auto"/>
            <w:noWrap/>
            <w:vAlign w:val="bottom"/>
          </w:tcPr>
          <w:p w14:paraId="7CAA33B6" w14:textId="77777777" w:rsidR="008F64E4" w:rsidRPr="008F64E4" w:rsidRDefault="008F64E4" w:rsidP="008F64E4">
            <w:pPr>
              <w:rPr>
                <w:rFonts w:ascii="Calibri" w:hAnsi="Calibri"/>
                <w:color w:val="000000"/>
                <w:szCs w:val="22"/>
              </w:rPr>
            </w:pPr>
            <w:r w:rsidRPr="008F64E4">
              <w:rPr>
                <w:rFonts w:ascii="Calibri" w:hAnsi="Calibri" w:cs="Calibri"/>
                <w:szCs w:val="22"/>
              </w:rPr>
              <w:t>Groen</w:t>
            </w:r>
          </w:p>
        </w:tc>
        <w:tc>
          <w:tcPr>
            <w:tcW w:w="1169" w:type="pct"/>
            <w:tcBorders>
              <w:top w:val="nil"/>
              <w:left w:val="nil"/>
              <w:bottom w:val="single" w:sz="4" w:space="0" w:color="auto"/>
              <w:right w:val="single" w:sz="4" w:space="0" w:color="auto"/>
            </w:tcBorders>
            <w:shd w:val="clear" w:color="auto" w:fill="auto"/>
            <w:noWrap/>
            <w:vAlign w:val="bottom"/>
          </w:tcPr>
          <w:p w14:paraId="288EBB30" w14:textId="77777777" w:rsidR="008F64E4" w:rsidRPr="008F64E4" w:rsidRDefault="008F64E4" w:rsidP="008F64E4">
            <w:pPr>
              <w:rPr>
                <w:rFonts w:ascii="Calibri" w:hAnsi="Calibri"/>
                <w:color w:val="000000"/>
                <w:szCs w:val="22"/>
              </w:rPr>
            </w:pPr>
            <w:r w:rsidRPr="008F64E4">
              <w:rPr>
                <w:rFonts w:ascii="Calibri" w:hAnsi="Calibri" w:cs="Calibri"/>
                <w:szCs w:val="22"/>
              </w:rPr>
              <w:t>VRC-6E</w:t>
            </w:r>
          </w:p>
        </w:tc>
        <w:tc>
          <w:tcPr>
            <w:tcW w:w="725" w:type="pct"/>
            <w:tcBorders>
              <w:top w:val="nil"/>
              <w:left w:val="nil"/>
              <w:bottom w:val="single" w:sz="4" w:space="0" w:color="auto"/>
              <w:right w:val="single" w:sz="4" w:space="0" w:color="auto"/>
            </w:tcBorders>
            <w:shd w:val="clear" w:color="auto" w:fill="auto"/>
            <w:noWrap/>
            <w:vAlign w:val="bottom"/>
          </w:tcPr>
          <w:p w14:paraId="06AFF3D6"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$10,700</w:t>
            </w:r>
          </w:p>
        </w:tc>
        <w:tc>
          <w:tcPr>
            <w:tcW w:w="678" w:type="pct"/>
            <w:tcBorders>
              <w:top w:val="nil"/>
              <w:left w:val="nil"/>
              <w:bottom w:val="single" w:sz="4" w:space="0" w:color="auto"/>
              <w:right w:val="single" w:sz="4" w:space="0" w:color="auto"/>
            </w:tcBorders>
            <w:shd w:val="clear" w:color="auto" w:fill="auto"/>
            <w:noWrap/>
            <w:vAlign w:val="bottom"/>
          </w:tcPr>
          <w:p w14:paraId="272A1297"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$5,350</w:t>
            </w:r>
          </w:p>
        </w:tc>
      </w:tr>
      <w:tr w:rsidR="008F64E4" w:rsidRPr="008F64E4" w14:paraId="0DA930AB"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7406A58C" w14:textId="77777777" w:rsidR="008F64E4" w:rsidRPr="008F64E4" w:rsidRDefault="008F64E4" w:rsidP="008F64E4">
            <w:pPr>
              <w:rPr>
                <w:rFonts w:ascii="Calibri" w:hAnsi="Calibri"/>
                <w:color w:val="000000"/>
                <w:szCs w:val="22"/>
              </w:rPr>
            </w:pPr>
            <w:r w:rsidRPr="008F64E4">
              <w:rPr>
                <w:rFonts w:ascii="Calibri" w:hAnsi="Calibri" w:cs="Calibri"/>
                <w:szCs w:val="22"/>
              </w:rPr>
              <w:t>Energy Efficient</w:t>
            </w:r>
          </w:p>
        </w:tc>
        <w:tc>
          <w:tcPr>
            <w:tcW w:w="1134" w:type="pct"/>
            <w:tcBorders>
              <w:top w:val="nil"/>
              <w:left w:val="nil"/>
              <w:bottom w:val="single" w:sz="4" w:space="0" w:color="auto"/>
              <w:right w:val="single" w:sz="4" w:space="0" w:color="auto"/>
            </w:tcBorders>
            <w:shd w:val="clear" w:color="auto" w:fill="auto"/>
            <w:noWrap/>
            <w:vAlign w:val="bottom"/>
          </w:tcPr>
          <w:p w14:paraId="3E09D9EE" w14:textId="77777777" w:rsidR="008F64E4" w:rsidRPr="008F64E4" w:rsidRDefault="008F64E4" w:rsidP="008F64E4">
            <w:pPr>
              <w:rPr>
                <w:rFonts w:ascii="Calibri" w:hAnsi="Calibri"/>
                <w:color w:val="000000"/>
                <w:szCs w:val="22"/>
              </w:rPr>
            </w:pPr>
            <w:r w:rsidRPr="008F64E4">
              <w:rPr>
                <w:rFonts w:ascii="Calibri" w:hAnsi="Calibri" w:cs="Calibri"/>
                <w:szCs w:val="22"/>
              </w:rPr>
              <w:t>Vulcan</w:t>
            </w:r>
          </w:p>
        </w:tc>
        <w:tc>
          <w:tcPr>
            <w:tcW w:w="1169" w:type="pct"/>
            <w:tcBorders>
              <w:top w:val="nil"/>
              <w:left w:val="nil"/>
              <w:bottom w:val="single" w:sz="4" w:space="0" w:color="auto"/>
              <w:right w:val="single" w:sz="4" w:space="0" w:color="auto"/>
            </w:tcBorders>
            <w:shd w:val="clear" w:color="auto" w:fill="auto"/>
            <w:noWrap/>
            <w:vAlign w:val="bottom"/>
          </w:tcPr>
          <w:p w14:paraId="1AFA52DC" w14:textId="77777777" w:rsidR="008F64E4" w:rsidRPr="008F64E4" w:rsidRDefault="008F64E4" w:rsidP="008F64E4">
            <w:pPr>
              <w:rPr>
                <w:rFonts w:ascii="Calibri" w:hAnsi="Calibri"/>
                <w:color w:val="000000"/>
                <w:szCs w:val="22"/>
              </w:rPr>
            </w:pPr>
            <w:r w:rsidRPr="008F64E4">
              <w:rPr>
                <w:rFonts w:ascii="Calibri" w:hAnsi="Calibri" w:cs="Calibri"/>
                <w:szCs w:val="22"/>
              </w:rPr>
              <w:t>VPX3</w:t>
            </w:r>
          </w:p>
        </w:tc>
        <w:tc>
          <w:tcPr>
            <w:tcW w:w="725" w:type="pct"/>
            <w:tcBorders>
              <w:top w:val="nil"/>
              <w:left w:val="nil"/>
              <w:bottom w:val="single" w:sz="4" w:space="0" w:color="auto"/>
              <w:right w:val="single" w:sz="4" w:space="0" w:color="auto"/>
            </w:tcBorders>
            <w:shd w:val="clear" w:color="auto" w:fill="auto"/>
            <w:noWrap/>
            <w:vAlign w:val="bottom"/>
          </w:tcPr>
          <w:p w14:paraId="10497BC5"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$10,284</w:t>
            </w:r>
          </w:p>
        </w:tc>
        <w:tc>
          <w:tcPr>
            <w:tcW w:w="678" w:type="pct"/>
            <w:tcBorders>
              <w:top w:val="nil"/>
              <w:left w:val="nil"/>
              <w:bottom w:val="single" w:sz="4" w:space="0" w:color="auto"/>
              <w:right w:val="single" w:sz="4" w:space="0" w:color="auto"/>
            </w:tcBorders>
            <w:shd w:val="clear" w:color="auto" w:fill="auto"/>
            <w:noWrap/>
            <w:vAlign w:val="bottom"/>
          </w:tcPr>
          <w:p w14:paraId="6E1DF0BB"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$5,142</w:t>
            </w:r>
          </w:p>
        </w:tc>
      </w:tr>
      <w:tr w:rsidR="008F64E4" w:rsidRPr="008F64E4" w14:paraId="6899F663" w14:textId="77777777" w:rsidTr="008F64E4">
        <w:trPr>
          <w:trHeight w:val="300"/>
        </w:trPr>
        <w:tc>
          <w:tcPr>
            <w:tcW w:w="1294" w:type="pct"/>
            <w:tcBorders>
              <w:top w:val="nil"/>
              <w:left w:val="single" w:sz="4" w:space="0" w:color="auto"/>
              <w:bottom w:val="single" w:sz="4" w:space="0" w:color="auto"/>
              <w:right w:val="single" w:sz="4" w:space="0" w:color="auto"/>
            </w:tcBorders>
            <w:shd w:val="clear" w:color="auto" w:fill="auto"/>
            <w:noWrap/>
            <w:vAlign w:val="bottom"/>
          </w:tcPr>
          <w:p w14:paraId="2EBCD7D4" w14:textId="77777777" w:rsidR="008F64E4" w:rsidRPr="008F64E4" w:rsidRDefault="008F64E4" w:rsidP="008F64E4">
            <w:pPr>
              <w:rPr>
                <w:rFonts w:ascii="Calibri" w:hAnsi="Calibri"/>
                <w:color w:val="000000"/>
                <w:szCs w:val="22"/>
              </w:rPr>
            </w:pPr>
            <w:r w:rsidRPr="008F64E4">
              <w:rPr>
                <w:rFonts w:ascii="Calibri" w:hAnsi="Calibri" w:cs="Calibri"/>
                <w:szCs w:val="22"/>
              </w:rPr>
              <w:t>Energy Efficient</w:t>
            </w:r>
          </w:p>
        </w:tc>
        <w:tc>
          <w:tcPr>
            <w:tcW w:w="1134" w:type="pct"/>
            <w:tcBorders>
              <w:top w:val="nil"/>
              <w:left w:val="nil"/>
              <w:bottom w:val="single" w:sz="4" w:space="0" w:color="auto"/>
              <w:right w:val="single" w:sz="4" w:space="0" w:color="auto"/>
            </w:tcBorders>
            <w:shd w:val="clear" w:color="auto" w:fill="auto"/>
            <w:noWrap/>
            <w:vAlign w:val="bottom"/>
          </w:tcPr>
          <w:p w14:paraId="1DB0B357" w14:textId="77777777" w:rsidR="008F64E4" w:rsidRPr="008F64E4" w:rsidRDefault="008F64E4" w:rsidP="008F64E4">
            <w:pPr>
              <w:rPr>
                <w:rFonts w:ascii="Calibri" w:hAnsi="Calibri"/>
                <w:color w:val="000000"/>
                <w:szCs w:val="22"/>
              </w:rPr>
            </w:pPr>
            <w:r w:rsidRPr="008F64E4">
              <w:rPr>
                <w:rFonts w:ascii="Calibri" w:hAnsi="Calibri" w:cs="Calibri"/>
                <w:szCs w:val="22"/>
              </w:rPr>
              <w:t>Vulcan</w:t>
            </w:r>
          </w:p>
        </w:tc>
        <w:tc>
          <w:tcPr>
            <w:tcW w:w="1169" w:type="pct"/>
            <w:tcBorders>
              <w:top w:val="nil"/>
              <w:left w:val="nil"/>
              <w:bottom w:val="single" w:sz="4" w:space="0" w:color="auto"/>
              <w:right w:val="single" w:sz="4" w:space="0" w:color="auto"/>
            </w:tcBorders>
            <w:shd w:val="clear" w:color="auto" w:fill="auto"/>
            <w:noWrap/>
            <w:vAlign w:val="bottom"/>
          </w:tcPr>
          <w:p w14:paraId="1EDCC37C" w14:textId="77777777" w:rsidR="008F64E4" w:rsidRPr="008F64E4" w:rsidRDefault="008F64E4" w:rsidP="008F64E4">
            <w:pPr>
              <w:rPr>
                <w:rFonts w:ascii="Calibri" w:hAnsi="Calibri"/>
                <w:color w:val="000000"/>
                <w:szCs w:val="22"/>
              </w:rPr>
            </w:pPr>
            <w:r w:rsidRPr="008F64E4">
              <w:rPr>
                <w:rFonts w:ascii="Calibri" w:hAnsi="Calibri" w:cs="Calibri"/>
                <w:szCs w:val="22"/>
              </w:rPr>
              <w:t>VPX5</w:t>
            </w:r>
          </w:p>
        </w:tc>
        <w:tc>
          <w:tcPr>
            <w:tcW w:w="725" w:type="pct"/>
            <w:tcBorders>
              <w:top w:val="nil"/>
              <w:left w:val="nil"/>
              <w:bottom w:val="single" w:sz="4" w:space="0" w:color="auto"/>
              <w:right w:val="single" w:sz="4" w:space="0" w:color="auto"/>
            </w:tcBorders>
            <w:shd w:val="clear" w:color="auto" w:fill="auto"/>
            <w:noWrap/>
            <w:vAlign w:val="bottom"/>
          </w:tcPr>
          <w:p w14:paraId="16442C57"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$14,272</w:t>
            </w:r>
          </w:p>
        </w:tc>
        <w:tc>
          <w:tcPr>
            <w:tcW w:w="678" w:type="pct"/>
            <w:tcBorders>
              <w:top w:val="nil"/>
              <w:left w:val="nil"/>
              <w:bottom w:val="single" w:sz="4" w:space="0" w:color="auto"/>
              <w:right w:val="single" w:sz="4" w:space="0" w:color="auto"/>
            </w:tcBorders>
            <w:shd w:val="clear" w:color="auto" w:fill="auto"/>
            <w:noWrap/>
            <w:vAlign w:val="bottom"/>
          </w:tcPr>
          <w:p w14:paraId="5065B33C"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$7,136</w:t>
            </w:r>
          </w:p>
        </w:tc>
      </w:tr>
    </w:tbl>
    <w:p w14:paraId="758E1BE3" w14:textId="77777777" w:rsidR="008F64E4" w:rsidRPr="008F64E4" w:rsidRDefault="008F64E4" w:rsidP="008F64E4">
      <w:pPr>
        <w:rPr>
          <w:rFonts w:cs="Arial"/>
          <w:sz w:val="20"/>
          <w:szCs w:val="20"/>
        </w:rPr>
      </w:pPr>
      <w:r w:rsidRPr="008F64E4">
        <w:rPr>
          <w:rFonts w:cs="Arial"/>
          <w:sz w:val="20"/>
          <w:szCs w:val="20"/>
        </w:rPr>
        <w:t xml:space="preserve">*Estimated purchase price and Incremental Measure Cost (IMC) were based on an industry-standard 50% discount off the manufacturer’s list price. </w:t>
      </w:r>
    </w:p>
    <w:p w14:paraId="67D0D131" w14:textId="77777777" w:rsidR="008F64E4" w:rsidRPr="008F64E4" w:rsidRDefault="008F64E4" w:rsidP="008F64E4">
      <w:pPr>
        <w:keepNext/>
        <w:rPr>
          <w:rFonts w:cs="Arial"/>
          <w:b/>
          <w:bCs/>
          <w:szCs w:val="22"/>
        </w:rPr>
      </w:pPr>
    </w:p>
    <w:p w14:paraId="50F63D0F" w14:textId="77777777" w:rsidR="008F64E4" w:rsidRPr="008F64E4" w:rsidRDefault="008F64E4" w:rsidP="008F64E4">
      <w:pPr>
        <w:keepNext/>
        <w:rPr>
          <w:rFonts w:cs="Arial"/>
          <w:b/>
          <w:bCs/>
          <w:sz w:val="24"/>
        </w:rPr>
      </w:pPr>
      <w:r w:rsidRPr="008F64E4">
        <w:rPr>
          <w:rFonts w:cs="Arial"/>
          <w:b/>
          <w:bCs/>
          <w:sz w:val="24"/>
        </w:rPr>
        <w:br w:type="page"/>
      </w:r>
      <w:r w:rsidRPr="008F64E4">
        <w:rPr>
          <w:rFonts w:cs="Arial"/>
          <w:b/>
          <w:bCs/>
          <w:sz w:val="24"/>
        </w:rPr>
        <w:lastRenderedPageBreak/>
        <w:t>Equipment Cost Data for Gas Steam Cookers</w:t>
      </w:r>
    </w:p>
    <w:tbl>
      <w:tblPr>
        <w:tblW w:w="5000" w:type="pct"/>
        <w:tblLook w:val="04A0" w:firstRow="1" w:lastRow="0" w:firstColumn="1" w:lastColumn="0" w:noHBand="0" w:noVBand="1"/>
      </w:tblPr>
      <w:tblGrid>
        <w:gridCol w:w="2579"/>
        <w:gridCol w:w="2341"/>
        <w:gridCol w:w="2244"/>
        <w:gridCol w:w="1429"/>
        <w:gridCol w:w="983"/>
      </w:tblGrid>
      <w:tr w:rsidR="008F64E4" w:rsidRPr="008F64E4" w14:paraId="5ADE04F8" w14:textId="77777777" w:rsidTr="008F64E4">
        <w:trPr>
          <w:trHeight w:val="300"/>
        </w:trPr>
        <w:tc>
          <w:tcPr>
            <w:tcW w:w="1361" w:type="pct"/>
            <w:tcBorders>
              <w:top w:val="single" w:sz="4" w:space="0" w:color="auto"/>
              <w:left w:val="single" w:sz="4" w:space="0" w:color="auto"/>
              <w:bottom w:val="single" w:sz="4" w:space="0" w:color="auto"/>
              <w:right w:val="single" w:sz="4" w:space="0" w:color="auto"/>
            </w:tcBorders>
            <w:shd w:val="clear" w:color="000000" w:fill="C0C0C0"/>
            <w:noWrap/>
            <w:vAlign w:val="bottom"/>
          </w:tcPr>
          <w:p w14:paraId="119156BF" w14:textId="77777777" w:rsidR="008F64E4" w:rsidRPr="008F64E4" w:rsidRDefault="008F64E4" w:rsidP="008F64E4">
            <w:pPr>
              <w:jc w:val="center"/>
              <w:rPr>
                <w:rFonts w:cs="Arial"/>
                <w:b/>
                <w:bCs/>
                <w:color w:val="000000"/>
                <w:sz w:val="20"/>
                <w:szCs w:val="20"/>
              </w:rPr>
            </w:pPr>
            <w:r w:rsidRPr="008F64E4">
              <w:rPr>
                <w:rFonts w:cs="Arial"/>
                <w:b/>
                <w:bCs/>
                <w:color w:val="000000"/>
                <w:sz w:val="20"/>
                <w:szCs w:val="20"/>
              </w:rPr>
              <w:t>Group</w:t>
            </w:r>
          </w:p>
        </w:tc>
        <w:tc>
          <w:tcPr>
            <w:tcW w:w="1237" w:type="pct"/>
            <w:tcBorders>
              <w:top w:val="single" w:sz="4" w:space="0" w:color="auto"/>
              <w:left w:val="nil"/>
              <w:bottom w:val="single" w:sz="4" w:space="0" w:color="auto"/>
              <w:right w:val="single" w:sz="4" w:space="0" w:color="auto"/>
            </w:tcBorders>
            <w:shd w:val="clear" w:color="000000" w:fill="C0C0C0"/>
            <w:noWrap/>
            <w:vAlign w:val="bottom"/>
          </w:tcPr>
          <w:p w14:paraId="0FB99F41" w14:textId="77777777" w:rsidR="008F64E4" w:rsidRPr="008F64E4" w:rsidRDefault="008F64E4" w:rsidP="008F64E4">
            <w:pPr>
              <w:jc w:val="center"/>
              <w:rPr>
                <w:rFonts w:cs="Arial"/>
                <w:b/>
                <w:bCs/>
                <w:color w:val="000000"/>
                <w:sz w:val="20"/>
                <w:szCs w:val="20"/>
              </w:rPr>
            </w:pPr>
            <w:r w:rsidRPr="008F64E4">
              <w:rPr>
                <w:rFonts w:cs="Arial"/>
                <w:b/>
                <w:bCs/>
                <w:color w:val="000000"/>
                <w:sz w:val="20"/>
                <w:szCs w:val="20"/>
              </w:rPr>
              <w:t>Make</w:t>
            </w:r>
          </w:p>
        </w:tc>
        <w:tc>
          <w:tcPr>
            <w:tcW w:w="1186" w:type="pct"/>
            <w:tcBorders>
              <w:top w:val="single" w:sz="4" w:space="0" w:color="auto"/>
              <w:left w:val="nil"/>
              <w:bottom w:val="single" w:sz="4" w:space="0" w:color="auto"/>
              <w:right w:val="single" w:sz="4" w:space="0" w:color="auto"/>
            </w:tcBorders>
            <w:shd w:val="clear" w:color="000000" w:fill="C0C0C0"/>
            <w:noWrap/>
            <w:vAlign w:val="bottom"/>
          </w:tcPr>
          <w:p w14:paraId="5F1F2720" w14:textId="77777777" w:rsidR="008F64E4" w:rsidRPr="008F64E4" w:rsidRDefault="008F64E4" w:rsidP="008F64E4">
            <w:pPr>
              <w:jc w:val="center"/>
              <w:rPr>
                <w:rFonts w:cs="Arial"/>
                <w:b/>
                <w:bCs/>
                <w:color w:val="000000"/>
                <w:sz w:val="20"/>
                <w:szCs w:val="20"/>
              </w:rPr>
            </w:pPr>
            <w:r w:rsidRPr="008F64E4">
              <w:rPr>
                <w:rFonts w:cs="Arial"/>
                <w:b/>
                <w:bCs/>
                <w:color w:val="000000"/>
                <w:sz w:val="20"/>
                <w:szCs w:val="20"/>
              </w:rPr>
              <w:t>Model</w:t>
            </w:r>
          </w:p>
        </w:tc>
        <w:tc>
          <w:tcPr>
            <w:tcW w:w="760" w:type="pct"/>
            <w:tcBorders>
              <w:top w:val="single" w:sz="4" w:space="0" w:color="auto"/>
              <w:left w:val="nil"/>
              <w:bottom w:val="single" w:sz="4" w:space="0" w:color="auto"/>
              <w:right w:val="single" w:sz="4" w:space="0" w:color="auto"/>
            </w:tcBorders>
            <w:shd w:val="clear" w:color="000000" w:fill="C0C0C0"/>
            <w:noWrap/>
            <w:vAlign w:val="bottom"/>
          </w:tcPr>
          <w:p w14:paraId="492CDE67" w14:textId="77777777" w:rsidR="008F64E4" w:rsidRPr="008F64E4" w:rsidRDefault="008F64E4" w:rsidP="008F64E4">
            <w:pPr>
              <w:jc w:val="center"/>
              <w:rPr>
                <w:rFonts w:cs="Arial"/>
                <w:b/>
                <w:bCs/>
                <w:color w:val="000000"/>
                <w:sz w:val="20"/>
                <w:szCs w:val="20"/>
              </w:rPr>
            </w:pPr>
            <w:r w:rsidRPr="008F64E4">
              <w:rPr>
                <w:rFonts w:cs="Arial"/>
                <w:b/>
                <w:bCs/>
                <w:color w:val="000000"/>
                <w:sz w:val="20"/>
                <w:szCs w:val="20"/>
              </w:rPr>
              <w:t>List Price ($)</w:t>
            </w:r>
          </w:p>
        </w:tc>
        <w:tc>
          <w:tcPr>
            <w:tcW w:w="456" w:type="pct"/>
            <w:tcBorders>
              <w:top w:val="single" w:sz="4" w:space="0" w:color="auto"/>
              <w:left w:val="nil"/>
              <w:bottom w:val="single" w:sz="4" w:space="0" w:color="auto"/>
              <w:right w:val="single" w:sz="4" w:space="0" w:color="auto"/>
            </w:tcBorders>
            <w:shd w:val="clear" w:color="000000" w:fill="C0C0C0"/>
            <w:noWrap/>
            <w:vAlign w:val="bottom"/>
          </w:tcPr>
          <w:p w14:paraId="595CDED9" w14:textId="77777777" w:rsidR="008F64E4" w:rsidRPr="008F64E4" w:rsidRDefault="008F64E4" w:rsidP="008F64E4">
            <w:pPr>
              <w:jc w:val="center"/>
              <w:rPr>
                <w:rFonts w:cs="Arial"/>
                <w:b/>
                <w:bCs/>
                <w:color w:val="000000"/>
                <w:sz w:val="20"/>
                <w:szCs w:val="20"/>
              </w:rPr>
            </w:pPr>
            <w:r w:rsidRPr="008F64E4">
              <w:rPr>
                <w:rFonts w:cs="Arial"/>
                <w:b/>
                <w:bCs/>
                <w:color w:val="000000"/>
                <w:sz w:val="20"/>
                <w:szCs w:val="20"/>
              </w:rPr>
              <w:t>Cost($)*</w:t>
            </w:r>
          </w:p>
        </w:tc>
      </w:tr>
      <w:tr w:rsidR="008F64E4" w:rsidRPr="008F64E4" w14:paraId="58FC3DA9" w14:textId="77777777" w:rsidTr="008F64E4">
        <w:trPr>
          <w:trHeight w:val="300"/>
        </w:trPr>
        <w:tc>
          <w:tcPr>
            <w:tcW w:w="1361" w:type="pct"/>
            <w:tcBorders>
              <w:top w:val="nil"/>
              <w:left w:val="single" w:sz="4" w:space="0" w:color="auto"/>
              <w:bottom w:val="single" w:sz="4" w:space="0" w:color="auto"/>
              <w:right w:val="single" w:sz="4" w:space="0" w:color="auto"/>
            </w:tcBorders>
            <w:shd w:val="clear" w:color="auto" w:fill="auto"/>
            <w:noWrap/>
            <w:vAlign w:val="bottom"/>
          </w:tcPr>
          <w:p w14:paraId="12718BA4" w14:textId="77777777" w:rsidR="008F64E4" w:rsidRPr="008F64E4" w:rsidRDefault="008F64E4" w:rsidP="008F64E4">
            <w:pPr>
              <w:rPr>
                <w:rFonts w:ascii="Calibri" w:hAnsi="Calibri"/>
                <w:color w:val="000000"/>
                <w:szCs w:val="22"/>
              </w:rPr>
            </w:pPr>
            <w:r w:rsidRPr="008F64E4">
              <w:rPr>
                <w:rFonts w:ascii="Calibri" w:hAnsi="Calibri" w:cs="Calibri"/>
                <w:szCs w:val="22"/>
              </w:rPr>
              <w:t>Baseline</w:t>
            </w:r>
          </w:p>
        </w:tc>
        <w:tc>
          <w:tcPr>
            <w:tcW w:w="1237" w:type="pct"/>
            <w:tcBorders>
              <w:top w:val="nil"/>
              <w:left w:val="nil"/>
              <w:bottom w:val="single" w:sz="4" w:space="0" w:color="auto"/>
              <w:right w:val="single" w:sz="4" w:space="0" w:color="auto"/>
            </w:tcBorders>
            <w:shd w:val="clear" w:color="auto" w:fill="auto"/>
            <w:noWrap/>
            <w:vAlign w:val="bottom"/>
          </w:tcPr>
          <w:p w14:paraId="2906DB7C" w14:textId="77777777" w:rsidR="008F64E4" w:rsidRPr="008F64E4" w:rsidRDefault="008F64E4" w:rsidP="008F64E4">
            <w:pPr>
              <w:rPr>
                <w:rFonts w:ascii="Calibri" w:hAnsi="Calibri"/>
                <w:color w:val="000000"/>
                <w:szCs w:val="22"/>
              </w:rPr>
            </w:pPr>
            <w:r w:rsidRPr="008F64E4">
              <w:rPr>
                <w:rFonts w:ascii="Calibri" w:hAnsi="Calibri" w:cs="Calibri"/>
                <w:szCs w:val="22"/>
              </w:rPr>
              <w:t>Market Forge</w:t>
            </w:r>
          </w:p>
        </w:tc>
        <w:tc>
          <w:tcPr>
            <w:tcW w:w="1186" w:type="pct"/>
            <w:tcBorders>
              <w:top w:val="nil"/>
              <w:left w:val="nil"/>
              <w:bottom w:val="single" w:sz="4" w:space="0" w:color="auto"/>
              <w:right w:val="single" w:sz="4" w:space="0" w:color="auto"/>
            </w:tcBorders>
            <w:shd w:val="clear" w:color="auto" w:fill="auto"/>
            <w:noWrap/>
            <w:vAlign w:val="bottom"/>
          </w:tcPr>
          <w:p w14:paraId="071EF3C6" w14:textId="77777777" w:rsidR="008F64E4" w:rsidRPr="008F64E4" w:rsidRDefault="008F64E4" w:rsidP="008F64E4">
            <w:pPr>
              <w:rPr>
                <w:rFonts w:ascii="Calibri" w:hAnsi="Calibri"/>
                <w:color w:val="000000"/>
                <w:szCs w:val="22"/>
              </w:rPr>
            </w:pPr>
            <w:r w:rsidRPr="008F64E4">
              <w:rPr>
                <w:rFonts w:ascii="Calibri" w:hAnsi="Calibri" w:cs="Calibri"/>
                <w:szCs w:val="22"/>
              </w:rPr>
              <w:t>ST-5G</w:t>
            </w:r>
          </w:p>
        </w:tc>
        <w:tc>
          <w:tcPr>
            <w:tcW w:w="760" w:type="pct"/>
            <w:tcBorders>
              <w:top w:val="nil"/>
              <w:left w:val="nil"/>
              <w:bottom w:val="single" w:sz="4" w:space="0" w:color="auto"/>
              <w:right w:val="single" w:sz="4" w:space="0" w:color="auto"/>
            </w:tcBorders>
            <w:shd w:val="clear" w:color="auto" w:fill="auto"/>
            <w:noWrap/>
            <w:vAlign w:val="bottom"/>
          </w:tcPr>
          <w:p w14:paraId="497AB098"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$15,309</w:t>
            </w:r>
          </w:p>
        </w:tc>
        <w:tc>
          <w:tcPr>
            <w:tcW w:w="456" w:type="pct"/>
            <w:tcBorders>
              <w:top w:val="nil"/>
              <w:left w:val="nil"/>
              <w:bottom w:val="single" w:sz="4" w:space="0" w:color="auto"/>
              <w:right w:val="single" w:sz="4" w:space="0" w:color="auto"/>
            </w:tcBorders>
            <w:shd w:val="clear" w:color="auto" w:fill="auto"/>
            <w:noWrap/>
            <w:vAlign w:val="bottom"/>
          </w:tcPr>
          <w:p w14:paraId="02D5A3DE"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$7,655</w:t>
            </w:r>
          </w:p>
        </w:tc>
      </w:tr>
      <w:tr w:rsidR="008F64E4" w:rsidRPr="008F64E4" w14:paraId="76F986B0" w14:textId="77777777" w:rsidTr="008F64E4">
        <w:trPr>
          <w:trHeight w:val="300"/>
        </w:trPr>
        <w:tc>
          <w:tcPr>
            <w:tcW w:w="1361" w:type="pct"/>
            <w:tcBorders>
              <w:top w:val="nil"/>
              <w:left w:val="single" w:sz="4" w:space="0" w:color="auto"/>
              <w:bottom w:val="single" w:sz="4" w:space="0" w:color="auto"/>
              <w:right w:val="single" w:sz="4" w:space="0" w:color="auto"/>
            </w:tcBorders>
            <w:shd w:val="clear" w:color="auto" w:fill="auto"/>
            <w:noWrap/>
            <w:vAlign w:val="bottom"/>
          </w:tcPr>
          <w:p w14:paraId="5FD65735" w14:textId="77777777" w:rsidR="008F64E4" w:rsidRPr="008F64E4" w:rsidRDefault="008F64E4" w:rsidP="008F64E4">
            <w:pPr>
              <w:rPr>
                <w:rFonts w:ascii="Calibri" w:hAnsi="Calibri"/>
                <w:color w:val="000000"/>
                <w:szCs w:val="22"/>
              </w:rPr>
            </w:pPr>
            <w:r w:rsidRPr="008F64E4">
              <w:rPr>
                <w:rFonts w:ascii="Calibri" w:hAnsi="Calibri" w:cs="Calibri"/>
                <w:szCs w:val="22"/>
              </w:rPr>
              <w:t>Baseline</w:t>
            </w:r>
          </w:p>
        </w:tc>
        <w:tc>
          <w:tcPr>
            <w:tcW w:w="1237" w:type="pct"/>
            <w:tcBorders>
              <w:top w:val="nil"/>
              <w:left w:val="nil"/>
              <w:bottom w:val="single" w:sz="4" w:space="0" w:color="auto"/>
              <w:right w:val="single" w:sz="4" w:space="0" w:color="auto"/>
            </w:tcBorders>
            <w:shd w:val="clear" w:color="auto" w:fill="auto"/>
            <w:noWrap/>
            <w:vAlign w:val="bottom"/>
          </w:tcPr>
          <w:p w14:paraId="3CDC82CA" w14:textId="77777777" w:rsidR="008F64E4" w:rsidRPr="008F64E4" w:rsidRDefault="008F64E4" w:rsidP="008F64E4">
            <w:pPr>
              <w:rPr>
                <w:rFonts w:ascii="Calibri" w:hAnsi="Calibri"/>
                <w:color w:val="000000"/>
                <w:szCs w:val="22"/>
              </w:rPr>
            </w:pPr>
            <w:r w:rsidRPr="008F64E4">
              <w:rPr>
                <w:rFonts w:ascii="Calibri" w:hAnsi="Calibri" w:cs="Calibri"/>
                <w:szCs w:val="22"/>
              </w:rPr>
              <w:t>Cleveland</w:t>
            </w:r>
          </w:p>
        </w:tc>
        <w:tc>
          <w:tcPr>
            <w:tcW w:w="1186" w:type="pct"/>
            <w:tcBorders>
              <w:top w:val="nil"/>
              <w:left w:val="nil"/>
              <w:bottom w:val="single" w:sz="4" w:space="0" w:color="auto"/>
              <w:right w:val="single" w:sz="4" w:space="0" w:color="auto"/>
            </w:tcBorders>
            <w:shd w:val="clear" w:color="auto" w:fill="auto"/>
            <w:noWrap/>
            <w:vAlign w:val="bottom"/>
          </w:tcPr>
          <w:p w14:paraId="729266DB" w14:textId="77777777" w:rsidR="008F64E4" w:rsidRPr="008F64E4" w:rsidRDefault="008F64E4" w:rsidP="008F64E4">
            <w:pPr>
              <w:rPr>
                <w:rFonts w:ascii="Calibri" w:hAnsi="Calibri"/>
                <w:color w:val="000000"/>
                <w:szCs w:val="22"/>
              </w:rPr>
            </w:pPr>
            <w:r w:rsidRPr="008F64E4">
              <w:rPr>
                <w:rFonts w:ascii="Calibri" w:hAnsi="Calibri" w:cs="Calibri"/>
                <w:szCs w:val="22"/>
              </w:rPr>
              <w:t>21CGA5</w:t>
            </w:r>
          </w:p>
        </w:tc>
        <w:tc>
          <w:tcPr>
            <w:tcW w:w="760" w:type="pct"/>
            <w:tcBorders>
              <w:top w:val="nil"/>
              <w:left w:val="nil"/>
              <w:bottom w:val="single" w:sz="4" w:space="0" w:color="auto"/>
              <w:right w:val="single" w:sz="4" w:space="0" w:color="auto"/>
            </w:tcBorders>
            <w:shd w:val="clear" w:color="auto" w:fill="auto"/>
            <w:noWrap/>
            <w:vAlign w:val="bottom"/>
          </w:tcPr>
          <w:p w14:paraId="7580D9D7"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$15,460</w:t>
            </w:r>
          </w:p>
        </w:tc>
        <w:tc>
          <w:tcPr>
            <w:tcW w:w="456" w:type="pct"/>
            <w:tcBorders>
              <w:top w:val="nil"/>
              <w:left w:val="nil"/>
              <w:bottom w:val="single" w:sz="4" w:space="0" w:color="auto"/>
              <w:right w:val="single" w:sz="4" w:space="0" w:color="auto"/>
            </w:tcBorders>
            <w:shd w:val="clear" w:color="auto" w:fill="auto"/>
            <w:noWrap/>
            <w:vAlign w:val="bottom"/>
          </w:tcPr>
          <w:p w14:paraId="6B31F7BA"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$7,730</w:t>
            </w:r>
          </w:p>
        </w:tc>
      </w:tr>
      <w:tr w:rsidR="008F64E4" w:rsidRPr="008F64E4" w14:paraId="3E22D669" w14:textId="77777777" w:rsidTr="008F64E4">
        <w:trPr>
          <w:trHeight w:val="300"/>
        </w:trPr>
        <w:tc>
          <w:tcPr>
            <w:tcW w:w="1361" w:type="pct"/>
            <w:tcBorders>
              <w:top w:val="nil"/>
              <w:left w:val="single" w:sz="4" w:space="0" w:color="auto"/>
              <w:bottom w:val="single" w:sz="4" w:space="0" w:color="auto"/>
              <w:right w:val="single" w:sz="4" w:space="0" w:color="auto"/>
            </w:tcBorders>
            <w:shd w:val="clear" w:color="auto" w:fill="auto"/>
            <w:noWrap/>
            <w:vAlign w:val="bottom"/>
          </w:tcPr>
          <w:p w14:paraId="5DB11256" w14:textId="77777777" w:rsidR="008F64E4" w:rsidRPr="008F64E4" w:rsidRDefault="008F64E4" w:rsidP="008F64E4">
            <w:pPr>
              <w:rPr>
                <w:rFonts w:ascii="Calibri" w:hAnsi="Calibri"/>
                <w:color w:val="000000"/>
                <w:szCs w:val="22"/>
              </w:rPr>
            </w:pPr>
            <w:r w:rsidRPr="008F64E4">
              <w:rPr>
                <w:rFonts w:ascii="Calibri" w:hAnsi="Calibri" w:cs="Calibri"/>
                <w:szCs w:val="22"/>
              </w:rPr>
              <w:t>Baseline</w:t>
            </w:r>
          </w:p>
        </w:tc>
        <w:tc>
          <w:tcPr>
            <w:tcW w:w="1237" w:type="pct"/>
            <w:tcBorders>
              <w:top w:val="nil"/>
              <w:left w:val="nil"/>
              <w:bottom w:val="single" w:sz="4" w:space="0" w:color="auto"/>
              <w:right w:val="single" w:sz="4" w:space="0" w:color="auto"/>
            </w:tcBorders>
            <w:shd w:val="clear" w:color="auto" w:fill="auto"/>
            <w:noWrap/>
            <w:vAlign w:val="bottom"/>
          </w:tcPr>
          <w:p w14:paraId="6D194595" w14:textId="77777777" w:rsidR="008F64E4" w:rsidRPr="008F64E4" w:rsidRDefault="008F64E4" w:rsidP="008F64E4">
            <w:pPr>
              <w:rPr>
                <w:rFonts w:ascii="Calibri" w:hAnsi="Calibri"/>
                <w:color w:val="000000"/>
                <w:szCs w:val="22"/>
              </w:rPr>
            </w:pPr>
            <w:r w:rsidRPr="008F64E4">
              <w:rPr>
                <w:rFonts w:ascii="Calibri" w:hAnsi="Calibri" w:cs="Calibri"/>
                <w:szCs w:val="22"/>
              </w:rPr>
              <w:t>Groen</w:t>
            </w:r>
          </w:p>
        </w:tc>
        <w:tc>
          <w:tcPr>
            <w:tcW w:w="1186" w:type="pct"/>
            <w:tcBorders>
              <w:top w:val="nil"/>
              <w:left w:val="nil"/>
              <w:bottom w:val="single" w:sz="4" w:space="0" w:color="auto"/>
              <w:right w:val="single" w:sz="4" w:space="0" w:color="auto"/>
            </w:tcBorders>
            <w:shd w:val="clear" w:color="auto" w:fill="auto"/>
            <w:noWrap/>
            <w:vAlign w:val="bottom"/>
          </w:tcPr>
          <w:p w14:paraId="7D8F44E2" w14:textId="77777777" w:rsidR="008F64E4" w:rsidRPr="008F64E4" w:rsidRDefault="008F64E4" w:rsidP="008F64E4">
            <w:pPr>
              <w:rPr>
                <w:rFonts w:ascii="Calibri" w:hAnsi="Calibri"/>
                <w:color w:val="000000"/>
                <w:szCs w:val="22"/>
              </w:rPr>
            </w:pPr>
            <w:r w:rsidRPr="008F64E4">
              <w:rPr>
                <w:rFonts w:ascii="Calibri" w:hAnsi="Calibri" w:cs="Calibri"/>
                <w:szCs w:val="22"/>
              </w:rPr>
              <w:t>HY-5</w:t>
            </w:r>
          </w:p>
        </w:tc>
        <w:tc>
          <w:tcPr>
            <w:tcW w:w="760" w:type="pct"/>
            <w:tcBorders>
              <w:top w:val="nil"/>
              <w:left w:val="nil"/>
              <w:bottom w:val="single" w:sz="4" w:space="0" w:color="auto"/>
              <w:right w:val="single" w:sz="4" w:space="0" w:color="auto"/>
            </w:tcBorders>
            <w:shd w:val="clear" w:color="auto" w:fill="auto"/>
            <w:noWrap/>
            <w:vAlign w:val="bottom"/>
          </w:tcPr>
          <w:p w14:paraId="7C52978C"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$15,365</w:t>
            </w:r>
          </w:p>
        </w:tc>
        <w:tc>
          <w:tcPr>
            <w:tcW w:w="456" w:type="pct"/>
            <w:tcBorders>
              <w:top w:val="nil"/>
              <w:left w:val="nil"/>
              <w:bottom w:val="single" w:sz="4" w:space="0" w:color="auto"/>
              <w:right w:val="single" w:sz="4" w:space="0" w:color="auto"/>
            </w:tcBorders>
            <w:shd w:val="clear" w:color="auto" w:fill="auto"/>
            <w:noWrap/>
            <w:vAlign w:val="bottom"/>
          </w:tcPr>
          <w:p w14:paraId="078CC309"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$7,683</w:t>
            </w:r>
          </w:p>
        </w:tc>
      </w:tr>
      <w:tr w:rsidR="008F64E4" w:rsidRPr="008F64E4" w14:paraId="0813DA69" w14:textId="77777777" w:rsidTr="008F64E4">
        <w:trPr>
          <w:trHeight w:val="300"/>
        </w:trPr>
        <w:tc>
          <w:tcPr>
            <w:tcW w:w="1361" w:type="pct"/>
            <w:tcBorders>
              <w:top w:val="nil"/>
              <w:left w:val="single" w:sz="4" w:space="0" w:color="auto"/>
              <w:bottom w:val="single" w:sz="4" w:space="0" w:color="auto"/>
              <w:right w:val="single" w:sz="4" w:space="0" w:color="auto"/>
            </w:tcBorders>
            <w:shd w:val="clear" w:color="auto" w:fill="auto"/>
            <w:noWrap/>
            <w:vAlign w:val="bottom"/>
          </w:tcPr>
          <w:p w14:paraId="59883F14" w14:textId="77777777" w:rsidR="008F64E4" w:rsidRPr="008F64E4" w:rsidRDefault="008F64E4" w:rsidP="008F64E4">
            <w:pPr>
              <w:rPr>
                <w:rFonts w:ascii="Calibri" w:hAnsi="Calibri"/>
                <w:color w:val="000000"/>
                <w:szCs w:val="22"/>
              </w:rPr>
            </w:pPr>
            <w:r w:rsidRPr="008F64E4">
              <w:rPr>
                <w:rFonts w:ascii="Calibri" w:hAnsi="Calibri" w:cs="Calibri"/>
                <w:szCs w:val="22"/>
              </w:rPr>
              <w:t>Baseline</w:t>
            </w:r>
          </w:p>
        </w:tc>
        <w:tc>
          <w:tcPr>
            <w:tcW w:w="1237" w:type="pct"/>
            <w:tcBorders>
              <w:top w:val="nil"/>
              <w:left w:val="nil"/>
              <w:bottom w:val="single" w:sz="4" w:space="0" w:color="auto"/>
              <w:right w:val="single" w:sz="4" w:space="0" w:color="auto"/>
            </w:tcBorders>
            <w:shd w:val="clear" w:color="auto" w:fill="auto"/>
            <w:noWrap/>
            <w:vAlign w:val="bottom"/>
          </w:tcPr>
          <w:p w14:paraId="5AE8C04D" w14:textId="77777777" w:rsidR="008F64E4" w:rsidRPr="008F64E4" w:rsidRDefault="008F64E4" w:rsidP="008F64E4">
            <w:pPr>
              <w:rPr>
                <w:rFonts w:ascii="Calibri" w:hAnsi="Calibri"/>
                <w:color w:val="000000"/>
                <w:szCs w:val="22"/>
              </w:rPr>
            </w:pPr>
            <w:r w:rsidRPr="008F64E4">
              <w:rPr>
                <w:rFonts w:ascii="Calibri" w:hAnsi="Calibri" w:cs="Calibri"/>
                <w:szCs w:val="22"/>
              </w:rPr>
              <w:t>Groen</w:t>
            </w:r>
          </w:p>
        </w:tc>
        <w:tc>
          <w:tcPr>
            <w:tcW w:w="1186" w:type="pct"/>
            <w:tcBorders>
              <w:top w:val="nil"/>
              <w:left w:val="nil"/>
              <w:bottom w:val="single" w:sz="4" w:space="0" w:color="auto"/>
              <w:right w:val="single" w:sz="4" w:space="0" w:color="auto"/>
            </w:tcBorders>
            <w:shd w:val="clear" w:color="auto" w:fill="auto"/>
            <w:noWrap/>
            <w:vAlign w:val="bottom"/>
          </w:tcPr>
          <w:p w14:paraId="2E26223D" w14:textId="77777777" w:rsidR="008F64E4" w:rsidRPr="008F64E4" w:rsidRDefault="008F64E4" w:rsidP="008F64E4">
            <w:pPr>
              <w:rPr>
                <w:rFonts w:ascii="Calibri" w:hAnsi="Calibri"/>
                <w:color w:val="000000"/>
                <w:szCs w:val="22"/>
              </w:rPr>
            </w:pPr>
            <w:r w:rsidRPr="008F64E4">
              <w:rPr>
                <w:rFonts w:ascii="Calibri" w:hAnsi="Calibri" w:cs="Calibri"/>
                <w:szCs w:val="22"/>
              </w:rPr>
              <w:t>SSB-10GF</w:t>
            </w:r>
          </w:p>
        </w:tc>
        <w:tc>
          <w:tcPr>
            <w:tcW w:w="760" w:type="pct"/>
            <w:tcBorders>
              <w:top w:val="nil"/>
              <w:left w:val="nil"/>
              <w:bottom w:val="single" w:sz="4" w:space="0" w:color="auto"/>
              <w:right w:val="single" w:sz="4" w:space="0" w:color="auto"/>
            </w:tcBorders>
            <w:shd w:val="clear" w:color="auto" w:fill="auto"/>
            <w:noWrap/>
            <w:vAlign w:val="bottom"/>
          </w:tcPr>
          <w:p w14:paraId="07FC56F4"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$27,000</w:t>
            </w:r>
          </w:p>
        </w:tc>
        <w:tc>
          <w:tcPr>
            <w:tcW w:w="456" w:type="pct"/>
            <w:tcBorders>
              <w:top w:val="nil"/>
              <w:left w:val="nil"/>
              <w:bottom w:val="single" w:sz="4" w:space="0" w:color="auto"/>
              <w:right w:val="single" w:sz="4" w:space="0" w:color="auto"/>
            </w:tcBorders>
            <w:shd w:val="clear" w:color="auto" w:fill="auto"/>
            <w:noWrap/>
            <w:vAlign w:val="bottom"/>
          </w:tcPr>
          <w:p w14:paraId="76A08B7B"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$13,500</w:t>
            </w:r>
          </w:p>
        </w:tc>
      </w:tr>
      <w:tr w:rsidR="008F64E4" w:rsidRPr="008F64E4" w14:paraId="694FCE3C" w14:textId="77777777" w:rsidTr="008F64E4">
        <w:trPr>
          <w:trHeight w:val="300"/>
        </w:trPr>
        <w:tc>
          <w:tcPr>
            <w:tcW w:w="1361" w:type="pct"/>
            <w:tcBorders>
              <w:top w:val="nil"/>
              <w:left w:val="single" w:sz="4" w:space="0" w:color="auto"/>
              <w:bottom w:val="single" w:sz="4" w:space="0" w:color="auto"/>
              <w:right w:val="single" w:sz="4" w:space="0" w:color="auto"/>
            </w:tcBorders>
            <w:shd w:val="clear" w:color="auto" w:fill="auto"/>
            <w:noWrap/>
            <w:vAlign w:val="bottom"/>
          </w:tcPr>
          <w:p w14:paraId="7CAE90D5" w14:textId="77777777" w:rsidR="008F64E4" w:rsidRPr="008F64E4" w:rsidRDefault="008F64E4" w:rsidP="008F64E4">
            <w:pPr>
              <w:rPr>
                <w:rFonts w:ascii="Calibri" w:hAnsi="Calibri"/>
                <w:color w:val="000000"/>
                <w:szCs w:val="22"/>
              </w:rPr>
            </w:pPr>
            <w:r w:rsidRPr="008F64E4">
              <w:rPr>
                <w:rFonts w:ascii="Calibri" w:hAnsi="Calibri" w:cs="Calibri"/>
                <w:szCs w:val="22"/>
              </w:rPr>
              <w:t>Baseline</w:t>
            </w:r>
          </w:p>
        </w:tc>
        <w:tc>
          <w:tcPr>
            <w:tcW w:w="1237" w:type="pct"/>
            <w:tcBorders>
              <w:top w:val="nil"/>
              <w:left w:val="nil"/>
              <w:bottom w:val="single" w:sz="4" w:space="0" w:color="auto"/>
              <w:right w:val="single" w:sz="4" w:space="0" w:color="auto"/>
            </w:tcBorders>
            <w:shd w:val="clear" w:color="auto" w:fill="auto"/>
            <w:noWrap/>
            <w:vAlign w:val="bottom"/>
          </w:tcPr>
          <w:p w14:paraId="4FF73F67" w14:textId="77777777" w:rsidR="008F64E4" w:rsidRPr="008F64E4" w:rsidRDefault="008F64E4" w:rsidP="008F64E4">
            <w:pPr>
              <w:rPr>
                <w:rFonts w:ascii="Calibri" w:hAnsi="Calibri"/>
                <w:color w:val="000000"/>
                <w:szCs w:val="22"/>
              </w:rPr>
            </w:pPr>
            <w:r w:rsidRPr="008F64E4">
              <w:rPr>
                <w:rFonts w:ascii="Calibri" w:hAnsi="Calibri" w:cs="Calibri"/>
                <w:szCs w:val="22"/>
              </w:rPr>
              <w:t>Groen</w:t>
            </w:r>
          </w:p>
        </w:tc>
        <w:tc>
          <w:tcPr>
            <w:tcW w:w="1186" w:type="pct"/>
            <w:tcBorders>
              <w:top w:val="nil"/>
              <w:left w:val="nil"/>
              <w:bottom w:val="single" w:sz="4" w:space="0" w:color="auto"/>
              <w:right w:val="single" w:sz="4" w:space="0" w:color="auto"/>
            </w:tcBorders>
            <w:shd w:val="clear" w:color="auto" w:fill="auto"/>
            <w:noWrap/>
            <w:vAlign w:val="bottom"/>
          </w:tcPr>
          <w:p w14:paraId="5B482E34" w14:textId="77777777" w:rsidR="008F64E4" w:rsidRPr="008F64E4" w:rsidRDefault="008F64E4" w:rsidP="008F64E4">
            <w:pPr>
              <w:rPr>
                <w:rFonts w:ascii="Calibri" w:hAnsi="Calibri"/>
                <w:color w:val="000000"/>
                <w:szCs w:val="22"/>
              </w:rPr>
            </w:pPr>
            <w:r w:rsidRPr="008F64E4">
              <w:rPr>
                <w:rFonts w:ascii="Calibri" w:hAnsi="Calibri" w:cs="Calibri"/>
                <w:szCs w:val="22"/>
              </w:rPr>
              <w:t>SSB-5G</w:t>
            </w:r>
          </w:p>
        </w:tc>
        <w:tc>
          <w:tcPr>
            <w:tcW w:w="760" w:type="pct"/>
            <w:tcBorders>
              <w:top w:val="nil"/>
              <w:left w:val="nil"/>
              <w:bottom w:val="single" w:sz="4" w:space="0" w:color="auto"/>
              <w:right w:val="single" w:sz="4" w:space="0" w:color="auto"/>
            </w:tcBorders>
            <w:shd w:val="clear" w:color="auto" w:fill="auto"/>
            <w:noWrap/>
            <w:vAlign w:val="bottom"/>
          </w:tcPr>
          <w:p w14:paraId="7B216E48"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$15,860</w:t>
            </w:r>
          </w:p>
        </w:tc>
        <w:tc>
          <w:tcPr>
            <w:tcW w:w="456" w:type="pct"/>
            <w:tcBorders>
              <w:top w:val="nil"/>
              <w:left w:val="nil"/>
              <w:bottom w:val="single" w:sz="4" w:space="0" w:color="auto"/>
              <w:right w:val="single" w:sz="4" w:space="0" w:color="auto"/>
            </w:tcBorders>
            <w:shd w:val="clear" w:color="auto" w:fill="auto"/>
            <w:noWrap/>
            <w:vAlign w:val="bottom"/>
          </w:tcPr>
          <w:p w14:paraId="4C90C7DA"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$7,930</w:t>
            </w:r>
          </w:p>
        </w:tc>
      </w:tr>
      <w:tr w:rsidR="008F64E4" w:rsidRPr="008F64E4" w14:paraId="0460A56C" w14:textId="77777777" w:rsidTr="008F64E4">
        <w:trPr>
          <w:trHeight w:val="300"/>
        </w:trPr>
        <w:tc>
          <w:tcPr>
            <w:tcW w:w="1361" w:type="pct"/>
            <w:tcBorders>
              <w:top w:val="nil"/>
              <w:left w:val="single" w:sz="4" w:space="0" w:color="auto"/>
              <w:bottom w:val="single" w:sz="4" w:space="0" w:color="auto"/>
              <w:right w:val="single" w:sz="4" w:space="0" w:color="auto"/>
            </w:tcBorders>
            <w:shd w:val="clear" w:color="auto" w:fill="auto"/>
            <w:noWrap/>
            <w:vAlign w:val="bottom"/>
          </w:tcPr>
          <w:p w14:paraId="35A7BE0C" w14:textId="77777777" w:rsidR="008F64E4" w:rsidRPr="008F64E4" w:rsidRDefault="008F64E4" w:rsidP="008F64E4">
            <w:pPr>
              <w:rPr>
                <w:rFonts w:ascii="Calibri" w:hAnsi="Calibri"/>
                <w:color w:val="000000"/>
                <w:szCs w:val="22"/>
              </w:rPr>
            </w:pPr>
            <w:r w:rsidRPr="008F64E4">
              <w:rPr>
                <w:rFonts w:ascii="Calibri" w:hAnsi="Calibri" w:cs="Calibri"/>
                <w:szCs w:val="22"/>
              </w:rPr>
              <w:t>Baseline</w:t>
            </w:r>
          </w:p>
        </w:tc>
        <w:tc>
          <w:tcPr>
            <w:tcW w:w="1237" w:type="pct"/>
            <w:tcBorders>
              <w:top w:val="nil"/>
              <w:left w:val="nil"/>
              <w:bottom w:val="single" w:sz="4" w:space="0" w:color="auto"/>
              <w:right w:val="single" w:sz="4" w:space="0" w:color="auto"/>
            </w:tcBorders>
            <w:shd w:val="clear" w:color="auto" w:fill="auto"/>
            <w:noWrap/>
            <w:vAlign w:val="bottom"/>
          </w:tcPr>
          <w:p w14:paraId="7F329B90" w14:textId="77777777" w:rsidR="008F64E4" w:rsidRPr="008F64E4" w:rsidRDefault="008F64E4" w:rsidP="008F64E4">
            <w:pPr>
              <w:rPr>
                <w:rFonts w:ascii="Calibri" w:hAnsi="Calibri"/>
                <w:color w:val="000000"/>
                <w:szCs w:val="22"/>
              </w:rPr>
            </w:pPr>
            <w:r w:rsidRPr="008F64E4">
              <w:rPr>
                <w:rFonts w:ascii="Calibri" w:hAnsi="Calibri" w:cs="Calibri"/>
                <w:szCs w:val="22"/>
              </w:rPr>
              <w:t>Blodget Steam</w:t>
            </w:r>
          </w:p>
        </w:tc>
        <w:tc>
          <w:tcPr>
            <w:tcW w:w="1186" w:type="pct"/>
            <w:tcBorders>
              <w:top w:val="nil"/>
              <w:left w:val="nil"/>
              <w:bottom w:val="single" w:sz="4" w:space="0" w:color="auto"/>
              <w:right w:val="single" w:sz="4" w:space="0" w:color="auto"/>
            </w:tcBorders>
            <w:shd w:val="clear" w:color="auto" w:fill="auto"/>
            <w:noWrap/>
            <w:vAlign w:val="bottom"/>
          </w:tcPr>
          <w:p w14:paraId="5386CEE9" w14:textId="77777777" w:rsidR="008F64E4" w:rsidRPr="008F64E4" w:rsidRDefault="008F64E4" w:rsidP="008F64E4">
            <w:pPr>
              <w:rPr>
                <w:rFonts w:ascii="Calibri" w:hAnsi="Calibri"/>
                <w:color w:val="000000"/>
                <w:szCs w:val="22"/>
              </w:rPr>
            </w:pPr>
            <w:r w:rsidRPr="008F64E4">
              <w:rPr>
                <w:rFonts w:ascii="Calibri" w:hAnsi="Calibri" w:cs="Calibri"/>
                <w:szCs w:val="22"/>
              </w:rPr>
              <w:t>SN-5G</w:t>
            </w:r>
          </w:p>
        </w:tc>
        <w:tc>
          <w:tcPr>
            <w:tcW w:w="760" w:type="pct"/>
            <w:tcBorders>
              <w:top w:val="nil"/>
              <w:left w:val="nil"/>
              <w:bottom w:val="single" w:sz="4" w:space="0" w:color="auto"/>
              <w:right w:val="single" w:sz="4" w:space="0" w:color="auto"/>
            </w:tcBorders>
            <w:shd w:val="clear" w:color="auto" w:fill="auto"/>
            <w:noWrap/>
            <w:vAlign w:val="bottom"/>
          </w:tcPr>
          <w:p w14:paraId="75BC9430"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$15,410</w:t>
            </w:r>
          </w:p>
        </w:tc>
        <w:tc>
          <w:tcPr>
            <w:tcW w:w="456" w:type="pct"/>
            <w:tcBorders>
              <w:top w:val="nil"/>
              <w:left w:val="nil"/>
              <w:bottom w:val="single" w:sz="4" w:space="0" w:color="auto"/>
              <w:right w:val="single" w:sz="4" w:space="0" w:color="auto"/>
            </w:tcBorders>
            <w:shd w:val="clear" w:color="auto" w:fill="auto"/>
            <w:noWrap/>
            <w:vAlign w:val="bottom"/>
          </w:tcPr>
          <w:p w14:paraId="5E8DE395"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$7,705</w:t>
            </w:r>
          </w:p>
        </w:tc>
      </w:tr>
      <w:tr w:rsidR="008F64E4" w:rsidRPr="008F64E4" w14:paraId="56A12564" w14:textId="77777777" w:rsidTr="008F64E4">
        <w:trPr>
          <w:trHeight w:val="300"/>
        </w:trPr>
        <w:tc>
          <w:tcPr>
            <w:tcW w:w="1361" w:type="pct"/>
            <w:tcBorders>
              <w:top w:val="nil"/>
              <w:left w:val="single" w:sz="4" w:space="0" w:color="auto"/>
              <w:bottom w:val="single" w:sz="4" w:space="0" w:color="auto"/>
              <w:right w:val="single" w:sz="4" w:space="0" w:color="auto"/>
            </w:tcBorders>
            <w:shd w:val="clear" w:color="auto" w:fill="auto"/>
            <w:noWrap/>
            <w:vAlign w:val="bottom"/>
          </w:tcPr>
          <w:p w14:paraId="0AB6CEFE" w14:textId="77777777" w:rsidR="008F64E4" w:rsidRPr="008F64E4" w:rsidRDefault="008F64E4" w:rsidP="008F64E4">
            <w:pPr>
              <w:rPr>
                <w:rFonts w:ascii="Calibri" w:hAnsi="Calibri"/>
                <w:color w:val="000000"/>
                <w:szCs w:val="22"/>
              </w:rPr>
            </w:pPr>
            <w:r w:rsidRPr="008F64E4">
              <w:rPr>
                <w:rFonts w:ascii="Calibri" w:hAnsi="Calibri" w:cs="Calibri"/>
                <w:szCs w:val="22"/>
              </w:rPr>
              <w:t>Baseline</w:t>
            </w:r>
          </w:p>
        </w:tc>
        <w:tc>
          <w:tcPr>
            <w:tcW w:w="1237" w:type="pct"/>
            <w:tcBorders>
              <w:top w:val="nil"/>
              <w:left w:val="nil"/>
              <w:bottom w:val="single" w:sz="4" w:space="0" w:color="auto"/>
              <w:right w:val="single" w:sz="4" w:space="0" w:color="auto"/>
            </w:tcBorders>
            <w:shd w:val="clear" w:color="auto" w:fill="auto"/>
            <w:noWrap/>
            <w:vAlign w:val="bottom"/>
          </w:tcPr>
          <w:p w14:paraId="222FA6F0" w14:textId="77777777" w:rsidR="008F64E4" w:rsidRPr="008F64E4" w:rsidRDefault="008F64E4" w:rsidP="008F64E4">
            <w:pPr>
              <w:rPr>
                <w:rFonts w:ascii="Calibri" w:hAnsi="Calibri"/>
                <w:color w:val="000000"/>
                <w:szCs w:val="22"/>
              </w:rPr>
            </w:pPr>
            <w:r w:rsidRPr="008F64E4">
              <w:rPr>
                <w:rFonts w:ascii="Calibri" w:hAnsi="Calibri" w:cs="Calibri"/>
                <w:szCs w:val="22"/>
              </w:rPr>
              <w:t>Solaris</w:t>
            </w:r>
          </w:p>
        </w:tc>
        <w:tc>
          <w:tcPr>
            <w:tcW w:w="1186" w:type="pct"/>
            <w:tcBorders>
              <w:top w:val="nil"/>
              <w:left w:val="nil"/>
              <w:bottom w:val="single" w:sz="4" w:space="0" w:color="auto"/>
              <w:right w:val="single" w:sz="4" w:space="0" w:color="auto"/>
            </w:tcBorders>
            <w:shd w:val="clear" w:color="auto" w:fill="auto"/>
            <w:noWrap/>
            <w:vAlign w:val="bottom"/>
          </w:tcPr>
          <w:p w14:paraId="192415AA" w14:textId="77777777" w:rsidR="008F64E4" w:rsidRPr="008F64E4" w:rsidRDefault="008F64E4" w:rsidP="008F64E4">
            <w:pPr>
              <w:rPr>
                <w:rFonts w:ascii="Calibri" w:hAnsi="Calibri"/>
                <w:color w:val="000000"/>
                <w:szCs w:val="22"/>
              </w:rPr>
            </w:pPr>
            <w:r w:rsidRPr="008F64E4">
              <w:rPr>
                <w:rFonts w:ascii="Calibri" w:hAnsi="Calibri" w:cs="Calibri"/>
                <w:szCs w:val="22"/>
              </w:rPr>
              <w:t>SX-5G</w:t>
            </w:r>
          </w:p>
        </w:tc>
        <w:tc>
          <w:tcPr>
            <w:tcW w:w="760" w:type="pct"/>
            <w:tcBorders>
              <w:top w:val="nil"/>
              <w:left w:val="nil"/>
              <w:bottom w:val="single" w:sz="4" w:space="0" w:color="auto"/>
              <w:right w:val="single" w:sz="4" w:space="0" w:color="auto"/>
            </w:tcBorders>
            <w:shd w:val="clear" w:color="auto" w:fill="auto"/>
            <w:noWrap/>
            <w:vAlign w:val="bottom"/>
          </w:tcPr>
          <w:p w14:paraId="185FD162"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$17,594</w:t>
            </w:r>
          </w:p>
        </w:tc>
        <w:tc>
          <w:tcPr>
            <w:tcW w:w="456" w:type="pct"/>
            <w:tcBorders>
              <w:top w:val="nil"/>
              <w:left w:val="nil"/>
              <w:bottom w:val="single" w:sz="4" w:space="0" w:color="auto"/>
              <w:right w:val="single" w:sz="4" w:space="0" w:color="auto"/>
            </w:tcBorders>
            <w:shd w:val="clear" w:color="auto" w:fill="auto"/>
            <w:noWrap/>
            <w:vAlign w:val="bottom"/>
          </w:tcPr>
          <w:p w14:paraId="2EF0600A"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$8,797</w:t>
            </w:r>
          </w:p>
        </w:tc>
      </w:tr>
      <w:tr w:rsidR="008F64E4" w:rsidRPr="008F64E4" w14:paraId="11B41BE0" w14:textId="77777777" w:rsidTr="008F64E4">
        <w:trPr>
          <w:trHeight w:val="300"/>
        </w:trPr>
        <w:tc>
          <w:tcPr>
            <w:tcW w:w="1361" w:type="pct"/>
            <w:tcBorders>
              <w:top w:val="nil"/>
              <w:left w:val="single" w:sz="4" w:space="0" w:color="auto"/>
              <w:bottom w:val="single" w:sz="4" w:space="0" w:color="auto"/>
              <w:right w:val="single" w:sz="4" w:space="0" w:color="auto"/>
            </w:tcBorders>
            <w:shd w:val="clear" w:color="auto" w:fill="auto"/>
            <w:noWrap/>
            <w:vAlign w:val="bottom"/>
          </w:tcPr>
          <w:p w14:paraId="7F244B49" w14:textId="77777777" w:rsidR="008F64E4" w:rsidRPr="008F64E4" w:rsidRDefault="008F64E4" w:rsidP="008F64E4">
            <w:pPr>
              <w:rPr>
                <w:rFonts w:ascii="Calibri" w:hAnsi="Calibri"/>
                <w:color w:val="000000"/>
                <w:szCs w:val="22"/>
              </w:rPr>
            </w:pPr>
            <w:r w:rsidRPr="008F64E4">
              <w:rPr>
                <w:rFonts w:ascii="Calibri" w:hAnsi="Calibri" w:cs="Calibri"/>
                <w:szCs w:val="22"/>
              </w:rPr>
              <w:t>Baseline</w:t>
            </w:r>
          </w:p>
        </w:tc>
        <w:tc>
          <w:tcPr>
            <w:tcW w:w="1237" w:type="pct"/>
            <w:tcBorders>
              <w:top w:val="nil"/>
              <w:left w:val="nil"/>
              <w:bottom w:val="single" w:sz="4" w:space="0" w:color="auto"/>
              <w:right w:val="single" w:sz="4" w:space="0" w:color="auto"/>
            </w:tcBorders>
            <w:shd w:val="clear" w:color="auto" w:fill="auto"/>
            <w:noWrap/>
            <w:vAlign w:val="bottom"/>
          </w:tcPr>
          <w:p w14:paraId="2E69272E" w14:textId="77777777" w:rsidR="008F64E4" w:rsidRPr="008F64E4" w:rsidRDefault="008F64E4" w:rsidP="008F64E4">
            <w:pPr>
              <w:rPr>
                <w:rFonts w:ascii="Calibri" w:hAnsi="Calibri"/>
                <w:color w:val="000000"/>
                <w:szCs w:val="22"/>
              </w:rPr>
            </w:pPr>
            <w:r w:rsidRPr="008F64E4">
              <w:rPr>
                <w:rFonts w:ascii="Calibri" w:hAnsi="Calibri" w:cs="Calibri"/>
                <w:szCs w:val="22"/>
              </w:rPr>
              <w:t>Southbend</w:t>
            </w:r>
          </w:p>
        </w:tc>
        <w:tc>
          <w:tcPr>
            <w:tcW w:w="1186" w:type="pct"/>
            <w:tcBorders>
              <w:top w:val="nil"/>
              <w:left w:val="nil"/>
              <w:bottom w:val="single" w:sz="4" w:space="0" w:color="auto"/>
              <w:right w:val="single" w:sz="4" w:space="0" w:color="auto"/>
            </w:tcBorders>
            <w:shd w:val="clear" w:color="auto" w:fill="auto"/>
            <w:noWrap/>
            <w:vAlign w:val="bottom"/>
          </w:tcPr>
          <w:p w14:paraId="1310ECB3" w14:textId="77777777" w:rsidR="008F64E4" w:rsidRPr="008F64E4" w:rsidRDefault="008F64E4" w:rsidP="008F64E4">
            <w:pPr>
              <w:rPr>
                <w:rFonts w:ascii="Calibri" w:hAnsi="Calibri"/>
                <w:color w:val="000000"/>
                <w:szCs w:val="22"/>
              </w:rPr>
            </w:pPr>
            <w:r w:rsidRPr="008F64E4">
              <w:rPr>
                <w:rFonts w:ascii="Calibri" w:hAnsi="Calibri" w:cs="Calibri"/>
                <w:szCs w:val="22"/>
              </w:rPr>
              <w:t>SX-5G</w:t>
            </w:r>
          </w:p>
        </w:tc>
        <w:tc>
          <w:tcPr>
            <w:tcW w:w="760" w:type="pct"/>
            <w:tcBorders>
              <w:top w:val="nil"/>
              <w:left w:val="nil"/>
              <w:bottom w:val="single" w:sz="4" w:space="0" w:color="auto"/>
              <w:right w:val="single" w:sz="4" w:space="0" w:color="auto"/>
            </w:tcBorders>
            <w:shd w:val="clear" w:color="auto" w:fill="auto"/>
            <w:noWrap/>
            <w:vAlign w:val="bottom"/>
          </w:tcPr>
          <w:p w14:paraId="0B555277"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$16,174</w:t>
            </w:r>
          </w:p>
        </w:tc>
        <w:tc>
          <w:tcPr>
            <w:tcW w:w="456" w:type="pct"/>
            <w:tcBorders>
              <w:top w:val="nil"/>
              <w:left w:val="nil"/>
              <w:bottom w:val="single" w:sz="4" w:space="0" w:color="auto"/>
              <w:right w:val="single" w:sz="4" w:space="0" w:color="auto"/>
            </w:tcBorders>
            <w:shd w:val="clear" w:color="auto" w:fill="auto"/>
            <w:noWrap/>
            <w:vAlign w:val="bottom"/>
          </w:tcPr>
          <w:p w14:paraId="634964FD"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$8,087</w:t>
            </w:r>
          </w:p>
        </w:tc>
      </w:tr>
      <w:tr w:rsidR="008F64E4" w:rsidRPr="008F64E4" w14:paraId="01EAA27F" w14:textId="77777777" w:rsidTr="008F64E4">
        <w:trPr>
          <w:trHeight w:val="300"/>
        </w:trPr>
        <w:tc>
          <w:tcPr>
            <w:tcW w:w="1361" w:type="pct"/>
            <w:tcBorders>
              <w:top w:val="nil"/>
              <w:left w:val="single" w:sz="4" w:space="0" w:color="auto"/>
              <w:bottom w:val="single" w:sz="4" w:space="0" w:color="auto"/>
              <w:right w:val="single" w:sz="4" w:space="0" w:color="auto"/>
            </w:tcBorders>
            <w:shd w:val="clear" w:color="auto" w:fill="auto"/>
            <w:noWrap/>
            <w:vAlign w:val="bottom"/>
          </w:tcPr>
          <w:p w14:paraId="459E0B4F" w14:textId="77777777" w:rsidR="008F64E4" w:rsidRPr="008F64E4" w:rsidRDefault="008F64E4" w:rsidP="008F64E4">
            <w:pPr>
              <w:rPr>
                <w:rFonts w:ascii="Calibri" w:hAnsi="Calibri"/>
                <w:color w:val="000000"/>
                <w:szCs w:val="22"/>
              </w:rPr>
            </w:pPr>
            <w:r w:rsidRPr="008F64E4">
              <w:rPr>
                <w:rFonts w:ascii="Calibri" w:hAnsi="Calibri" w:cs="Calibri"/>
                <w:szCs w:val="22"/>
              </w:rPr>
              <w:t>Energy Efficient</w:t>
            </w:r>
          </w:p>
        </w:tc>
        <w:tc>
          <w:tcPr>
            <w:tcW w:w="1237" w:type="pct"/>
            <w:tcBorders>
              <w:top w:val="nil"/>
              <w:left w:val="nil"/>
              <w:bottom w:val="single" w:sz="4" w:space="0" w:color="auto"/>
              <w:right w:val="single" w:sz="4" w:space="0" w:color="auto"/>
            </w:tcBorders>
            <w:shd w:val="clear" w:color="auto" w:fill="auto"/>
            <w:noWrap/>
            <w:vAlign w:val="bottom"/>
          </w:tcPr>
          <w:p w14:paraId="5B24B29C" w14:textId="77777777" w:rsidR="008F64E4" w:rsidRPr="008F64E4" w:rsidRDefault="008F64E4" w:rsidP="008F64E4">
            <w:pPr>
              <w:rPr>
                <w:rFonts w:ascii="Calibri" w:hAnsi="Calibri"/>
                <w:color w:val="000000"/>
                <w:szCs w:val="22"/>
              </w:rPr>
            </w:pPr>
            <w:r w:rsidRPr="008F64E4">
              <w:rPr>
                <w:rFonts w:ascii="Calibri" w:hAnsi="Calibri" w:cs="Calibri"/>
                <w:szCs w:val="22"/>
              </w:rPr>
              <w:t>Intek</w:t>
            </w:r>
          </w:p>
        </w:tc>
        <w:tc>
          <w:tcPr>
            <w:tcW w:w="1186" w:type="pct"/>
            <w:tcBorders>
              <w:top w:val="nil"/>
              <w:left w:val="nil"/>
              <w:bottom w:val="single" w:sz="4" w:space="0" w:color="auto"/>
              <w:right w:val="single" w:sz="4" w:space="0" w:color="auto"/>
            </w:tcBorders>
            <w:shd w:val="clear" w:color="auto" w:fill="auto"/>
            <w:noWrap/>
            <w:vAlign w:val="bottom"/>
          </w:tcPr>
          <w:p w14:paraId="29E4ED81" w14:textId="77777777" w:rsidR="008F64E4" w:rsidRPr="008F64E4" w:rsidRDefault="008F64E4" w:rsidP="008F64E4">
            <w:pPr>
              <w:rPr>
                <w:rFonts w:ascii="Calibri" w:hAnsi="Calibri"/>
                <w:color w:val="000000"/>
                <w:szCs w:val="22"/>
              </w:rPr>
            </w:pPr>
            <w:r w:rsidRPr="008F64E4">
              <w:rPr>
                <w:rFonts w:ascii="Calibri" w:hAnsi="Calibri" w:cs="Calibri"/>
                <w:szCs w:val="22"/>
              </w:rPr>
              <w:t>XSG-5</w:t>
            </w:r>
          </w:p>
        </w:tc>
        <w:tc>
          <w:tcPr>
            <w:tcW w:w="760" w:type="pct"/>
            <w:tcBorders>
              <w:top w:val="nil"/>
              <w:left w:val="nil"/>
              <w:bottom w:val="single" w:sz="4" w:space="0" w:color="auto"/>
              <w:right w:val="single" w:sz="4" w:space="0" w:color="auto"/>
            </w:tcBorders>
            <w:shd w:val="clear" w:color="auto" w:fill="auto"/>
            <w:noWrap/>
            <w:vAlign w:val="bottom"/>
          </w:tcPr>
          <w:p w14:paraId="4E7837BE"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$14,180</w:t>
            </w:r>
          </w:p>
        </w:tc>
        <w:tc>
          <w:tcPr>
            <w:tcW w:w="456" w:type="pct"/>
            <w:tcBorders>
              <w:top w:val="nil"/>
              <w:left w:val="nil"/>
              <w:bottom w:val="single" w:sz="4" w:space="0" w:color="auto"/>
              <w:right w:val="single" w:sz="4" w:space="0" w:color="auto"/>
            </w:tcBorders>
            <w:shd w:val="clear" w:color="auto" w:fill="auto"/>
            <w:noWrap/>
            <w:vAlign w:val="bottom"/>
          </w:tcPr>
          <w:p w14:paraId="74FF519B"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$7,090</w:t>
            </w:r>
          </w:p>
        </w:tc>
      </w:tr>
      <w:tr w:rsidR="008F64E4" w:rsidRPr="008F64E4" w14:paraId="2CFCB7F1" w14:textId="77777777" w:rsidTr="008F64E4">
        <w:trPr>
          <w:trHeight w:val="300"/>
        </w:trPr>
        <w:tc>
          <w:tcPr>
            <w:tcW w:w="1361" w:type="pct"/>
            <w:tcBorders>
              <w:top w:val="nil"/>
              <w:left w:val="single" w:sz="4" w:space="0" w:color="auto"/>
              <w:bottom w:val="single" w:sz="4" w:space="0" w:color="auto"/>
              <w:right w:val="single" w:sz="4" w:space="0" w:color="auto"/>
            </w:tcBorders>
            <w:shd w:val="clear" w:color="auto" w:fill="auto"/>
            <w:noWrap/>
            <w:vAlign w:val="bottom"/>
          </w:tcPr>
          <w:p w14:paraId="216886EE" w14:textId="77777777" w:rsidR="008F64E4" w:rsidRPr="008F64E4" w:rsidRDefault="008F64E4" w:rsidP="008F64E4">
            <w:pPr>
              <w:rPr>
                <w:rFonts w:ascii="Calibri" w:hAnsi="Calibri"/>
                <w:color w:val="000000"/>
                <w:szCs w:val="22"/>
              </w:rPr>
            </w:pPr>
            <w:r w:rsidRPr="008F64E4">
              <w:rPr>
                <w:rFonts w:ascii="Calibri" w:hAnsi="Calibri" w:cs="Calibri"/>
                <w:szCs w:val="22"/>
              </w:rPr>
              <w:t>Energy Efficient</w:t>
            </w:r>
          </w:p>
        </w:tc>
        <w:tc>
          <w:tcPr>
            <w:tcW w:w="1237" w:type="pct"/>
            <w:tcBorders>
              <w:top w:val="nil"/>
              <w:left w:val="nil"/>
              <w:bottom w:val="single" w:sz="4" w:space="0" w:color="auto"/>
              <w:right w:val="single" w:sz="4" w:space="0" w:color="auto"/>
            </w:tcBorders>
            <w:shd w:val="clear" w:color="auto" w:fill="auto"/>
            <w:noWrap/>
            <w:vAlign w:val="bottom"/>
          </w:tcPr>
          <w:p w14:paraId="420D130F" w14:textId="77777777" w:rsidR="008F64E4" w:rsidRPr="008F64E4" w:rsidRDefault="008F64E4" w:rsidP="008F64E4">
            <w:pPr>
              <w:rPr>
                <w:rFonts w:ascii="Calibri" w:hAnsi="Calibri"/>
                <w:color w:val="000000"/>
                <w:szCs w:val="22"/>
              </w:rPr>
            </w:pPr>
            <w:r w:rsidRPr="008F64E4">
              <w:rPr>
                <w:rFonts w:ascii="Calibri" w:hAnsi="Calibri" w:cs="Calibri"/>
                <w:szCs w:val="22"/>
              </w:rPr>
              <w:t>Market Forge</w:t>
            </w:r>
          </w:p>
        </w:tc>
        <w:tc>
          <w:tcPr>
            <w:tcW w:w="1186" w:type="pct"/>
            <w:tcBorders>
              <w:top w:val="nil"/>
              <w:left w:val="nil"/>
              <w:bottom w:val="single" w:sz="4" w:space="0" w:color="auto"/>
              <w:right w:val="single" w:sz="4" w:space="0" w:color="auto"/>
            </w:tcBorders>
            <w:shd w:val="clear" w:color="auto" w:fill="auto"/>
            <w:noWrap/>
            <w:vAlign w:val="bottom"/>
          </w:tcPr>
          <w:p w14:paraId="0AA0F294" w14:textId="77777777" w:rsidR="008F64E4" w:rsidRPr="008F64E4" w:rsidRDefault="008F64E4" w:rsidP="008F64E4">
            <w:pPr>
              <w:rPr>
                <w:rFonts w:ascii="Calibri" w:hAnsi="Calibri"/>
                <w:color w:val="000000"/>
                <w:szCs w:val="22"/>
              </w:rPr>
            </w:pPr>
            <w:r w:rsidRPr="008F64E4">
              <w:rPr>
                <w:rFonts w:ascii="Calibri" w:hAnsi="Calibri" w:cs="Calibri"/>
                <w:szCs w:val="22"/>
              </w:rPr>
              <w:t>ETP-10G</w:t>
            </w:r>
          </w:p>
        </w:tc>
        <w:tc>
          <w:tcPr>
            <w:tcW w:w="760" w:type="pct"/>
            <w:tcBorders>
              <w:top w:val="nil"/>
              <w:left w:val="nil"/>
              <w:bottom w:val="single" w:sz="4" w:space="0" w:color="auto"/>
              <w:right w:val="single" w:sz="4" w:space="0" w:color="auto"/>
            </w:tcBorders>
            <w:shd w:val="clear" w:color="auto" w:fill="auto"/>
            <w:noWrap/>
            <w:vAlign w:val="bottom"/>
          </w:tcPr>
          <w:p w14:paraId="5B86E038"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$28,660</w:t>
            </w:r>
          </w:p>
        </w:tc>
        <w:tc>
          <w:tcPr>
            <w:tcW w:w="456" w:type="pct"/>
            <w:tcBorders>
              <w:top w:val="nil"/>
              <w:left w:val="nil"/>
              <w:bottom w:val="single" w:sz="4" w:space="0" w:color="auto"/>
              <w:right w:val="single" w:sz="4" w:space="0" w:color="auto"/>
            </w:tcBorders>
            <w:shd w:val="clear" w:color="auto" w:fill="auto"/>
            <w:noWrap/>
            <w:vAlign w:val="bottom"/>
          </w:tcPr>
          <w:p w14:paraId="6054B6FB"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$14,330</w:t>
            </w:r>
          </w:p>
        </w:tc>
      </w:tr>
      <w:tr w:rsidR="008F64E4" w:rsidRPr="008F64E4" w14:paraId="0CC28E04" w14:textId="77777777" w:rsidTr="008F64E4">
        <w:trPr>
          <w:trHeight w:val="300"/>
        </w:trPr>
        <w:tc>
          <w:tcPr>
            <w:tcW w:w="1361" w:type="pct"/>
            <w:tcBorders>
              <w:top w:val="nil"/>
              <w:left w:val="single" w:sz="4" w:space="0" w:color="auto"/>
              <w:bottom w:val="single" w:sz="4" w:space="0" w:color="auto"/>
              <w:right w:val="single" w:sz="4" w:space="0" w:color="auto"/>
            </w:tcBorders>
            <w:shd w:val="clear" w:color="auto" w:fill="auto"/>
            <w:noWrap/>
            <w:vAlign w:val="bottom"/>
          </w:tcPr>
          <w:p w14:paraId="76295C95" w14:textId="77777777" w:rsidR="008F64E4" w:rsidRPr="008F64E4" w:rsidRDefault="008F64E4" w:rsidP="008F64E4">
            <w:pPr>
              <w:rPr>
                <w:rFonts w:ascii="Calibri" w:hAnsi="Calibri"/>
                <w:color w:val="000000"/>
                <w:szCs w:val="22"/>
              </w:rPr>
            </w:pPr>
            <w:r w:rsidRPr="008F64E4">
              <w:rPr>
                <w:rFonts w:ascii="Calibri" w:hAnsi="Calibri" w:cs="Calibri"/>
                <w:szCs w:val="22"/>
              </w:rPr>
              <w:t>Energy Efficient</w:t>
            </w:r>
          </w:p>
        </w:tc>
        <w:tc>
          <w:tcPr>
            <w:tcW w:w="1237" w:type="pct"/>
            <w:tcBorders>
              <w:top w:val="nil"/>
              <w:left w:val="nil"/>
              <w:bottom w:val="single" w:sz="4" w:space="0" w:color="auto"/>
              <w:right w:val="single" w:sz="4" w:space="0" w:color="auto"/>
            </w:tcBorders>
            <w:shd w:val="clear" w:color="auto" w:fill="auto"/>
            <w:noWrap/>
            <w:vAlign w:val="bottom"/>
          </w:tcPr>
          <w:p w14:paraId="2BD1BDA3" w14:textId="77777777" w:rsidR="008F64E4" w:rsidRPr="008F64E4" w:rsidRDefault="008F64E4" w:rsidP="008F64E4">
            <w:pPr>
              <w:rPr>
                <w:rFonts w:ascii="Calibri" w:hAnsi="Calibri"/>
                <w:color w:val="000000"/>
                <w:szCs w:val="22"/>
              </w:rPr>
            </w:pPr>
            <w:r w:rsidRPr="008F64E4">
              <w:rPr>
                <w:rFonts w:ascii="Calibri" w:hAnsi="Calibri" w:cs="Calibri"/>
                <w:szCs w:val="22"/>
              </w:rPr>
              <w:t>Market Forge</w:t>
            </w:r>
          </w:p>
        </w:tc>
        <w:tc>
          <w:tcPr>
            <w:tcW w:w="1186" w:type="pct"/>
            <w:tcBorders>
              <w:top w:val="nil"/>
              <w:left w:val="nil"/>
              <w:bottom w:val="single" w:sz="4" w:space="0" w:color="auto"/>
              <w:right w:val="single" w:sz="4" w:space="0" w:color="auto"/>
            </w:tcBorders>
            <w:shd w:val="clear" w:color="auto" w:fill="auto"/>
            <w:noWrap/>
            <w:vAlign w:val="bottom"/>
          </w:tcPr>
          <w:p w14:paraId="2864D348" w14:textId="77777777" w:rsidR="008F64E4" w:rsidRPr="008F64E4" w:rsidRDefault="008F64E4" w:rsidP="008F64E4">
            <w:pPr>
              <w:rPr>
                <w:rFonts w:ascii="Calibri" w:hAnsi="Calibri"/>
                <w:color w:val="000000"/>
                <w:szCs w:val="22"/>
              </w:rPr>
            </w:pPr>
            <w:r w:rsidRPr="008F64E4">
              <w:rPr>
                <w:rFonts w:ascii="Calibri" w:hAnsi="Calibri" w:cs="Calibri"/>
                <w:szCs w:val="22"/>
              </w:rPr>
              <w:t>ETP-5G</w:t>
            </w:r>
          </w:p>
        </w:tc>
        <w:tc>
          <w:tcPr>
            <w:tcW w:w="760" w:type="pct"/>
            <w:tcBorders>
              <w:top w:val="nil"/>
              <w:left w:val="nil"/>
              <w:bottom w:val="single" w:sz="4" w:space="0" w:color="auto"/>
              <w:right w:val="single" w:sz="4" w:space="0" w:color="auto"/>
            </w:tcBorders>
            <w:shd w:val="clear" w:color="auto" w:fill="auto"/>
            <w:noWrap/>
            <w:vAlign w:val="bottom"/>
          </w:tcPr>
          <w:p w14:paraId="3F0A4C6B"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$18,818</w:t>
            </w:r>
          </w:p>
        </w:tc>
        <w:tc>
          <w:tcPr>
            <w:tcW w:w="456" w:type="pct"/>
            <w:tcBorders>
              <w:top w:val="nil"/>
              <w:left w:val="nil"/>
              <w:bottom w:val="single" w:sz="4" w:space="0" w:color="auto"/>
              <w:right w:val="single" w:sz="4" w:space="0" w:color="auto"/>
            </w:tcBorders>
            <w:shd w:val="clear" w:color="auto" w:fill="auto"/>
            <w:noWrap/>
            <w:vAlign w:val="bottom"/>
          </w:tcPr>
          <w:p w14:paraId="092287DB"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$9,409</w:t>
            </w:r>
          </w:p>
        </w:tc>
      </w:tr>
      <w:tr w:rsidR="008F64E4" w:rsidRPr="008F64E4" w14:paraId="070EF12C" w14:textId="77777777" w:rsidTr="008F64E4">
        <w:trPr>
          <w:trHeight w:val="300"/>
        </w:trPr>
        <w:tc>
          <w:tcPr>
            <w:tcW w:w="1361" w:type="pct"/>
            <w:tcBorders>
              <w:top w:val="nil"/>
              <w:left w:val="single" w:sz="4" w:space="0" w:color="auto"/>
              <w:bottom w:val="single" w:sz="4" w:space="0" w:color="auto"/>
              <w:right w:val="single" w:sz="4" w:space="0" w:color="auto"/>
            </w:tcBorders>
            <w:shd w:val="clear" w:color="auto" w:fill="auto"/>
            <w:noWrap/>
            <w:vAlign w:val="bottom"/>
          </w:tcPr>
          <w:p w14:paraId="1ECEDE6F" w14:textId="77777777" w:rsidR="008F64E4" w:rsidRPr="008F64E4" w:rsidRDefault="008F64E4" w:rsidP="008F64E4">
            <w:pPr>
              <w:rPr>
                <w:rFonts w:ascii="Calibri" w:hAnsi="Calibri"/>
                <w:color w:val="000000"/>
                <w:szCs w:val="22"/>
              </w:rPr>
            </w:pPr>
            <w:r w:rsidRPr="008F64E4">
              <w:rPr>
                <w:rFonts w:ascii="Calibri" w:hAnsi="Calibri" w:cs="Calibri"/>
                <w:szCs w:val="22"/>
              </w:rPr>
              <w:t>Energy Efficient</w:t>
            </w:r>
          </w:p>
        </w:tc>
        <w:tc>
          <w:tcPr>
            <w:tcW w:w="1237" w:type="pct"/>
            <w:tcBorders>
              <w:top w:val="nil"/>
              <w:left w:val="nil"/>
              <w:bottom w:val="single" w:sz="4" w:space="0" w:color="auto"/>
              <w:right w:val="single" w:sz="4" w:space="0" w:color="auto"/>
            </w:tcBorders>
            <w:shd w:val="clear" w:color="auto" w:fill="auto"/>
            <w:noWrap/>
            <w:vAlign w:val="bottom"/>
          </w:tcPr>
          <w:p w14:paraId="01381DE6" w14:textId="77777777" w:rsidR="008F64E4" w:rsidRPr="008F64E4" w:rsidRDefault="008F64E4" w:rsidP="008F64E4">
            <w:pPr>
              <w:rPr>
                <w:rFonts w:ascii="Calibri" w:hAnsi="Calibri"/>
                <w:color w:val="000000"/>
                <w:szCs w:val="22"/>
              </w:rPr>
            </w:pPr>
            <w:r w:rsidRPr="008F64E4">
              <w:rPr>
                <w:rFonts w:ascii="Calibri" w:hAnsi="Calibri" w:cs="Calibri"/>
                <w:szCs w:val="22"/>
              </w:rPr>
              <w:t>Cleveland</w:t>
            </w:r>
          </w:p>
        </w:tc>
        <w:tc>
          <w:tcPr>
            <w:tcW w:w="1186" w:type="pct"/>
            <w:tcBorders>
              <w:top w:val="nil"/>
              <w:left w:val="nil"/>
              <w:bottom w:val="single" w:sz="4" w:space="0" w:color="auto"/>
              <w:right w:val="single" w:sz="4" w:space="0" w:color="auto"/>
            </w:tcBorders>
            <w:shd w:val="clear" w:color="auto" w:fill="auto"/>
            <w:noWrap/>
            <w:vAlign w:val="bottom"/>
          </w:tcPr>
          <w:p w14:paraId="60DF9E4D" w14:textId="77777777" w:rsidR="008F64E4" w:rsidRPr="008F64E4" w:rsidRDefault="008F64E4" w:rsidP="008F64E4">
            <w:pPr>
              <w:rPr>
                <w:rFonts w:ascii="Calibri" w:hAnsi="Calibri"/>
                <w:color w:val="000000"/>
                <w:szCs w:val="22"/>
              </w:rPr>
            </w:pPr>
            <w:r w:rsidRPr="008F64E4">
              <w:rPr>
                <w:rFonts w:ascii="Calibri" w:hAnsi="Calibri" w:cs="Calibri"/>
                <w:szCs w:val="22"/>
              </w:rPr>
              <w:t>24CGA6.2SES</w:t>
            </w:r>
          </w:p>
        </w:tc>
        <w:tc>
          <w:tcPr>
            <w:tcW w:w="760" w:type="pct"/>
            <w:tcBorders>
              <w:top w:val="nil"/>
              <w:left w:val="nil"/>
              <w:bottom w:val="single" w:sz="4" w:space="0" w:color="auto"/>
              <w:right w:val="single" w:sz="4" w:space="0" w:color="auto"/>
            </w:tcBorders>
            <w:shd w:val="clear" w:color="auto" w:fill="auto"/>
            <w:noWrap/>
            <w:vAlign w:val="bottom"/>
          </w:tcPr>
          <w:p w14:paraId="7DC8CE15"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$25,440</w:t>
            </w:r>
          </w:p>
        </w:tc>
        <w:tc>
          <w:tcPr>
            <w:tcW w:w="456" w:type="pct"/>
            <w:tcBorders>
              <w:top w:val="nil"/>
              <w:left w:val="nil"/>
              <w:bottom w:val="single" w:sz="4" w:space="0" w:color="auto"/>
              <w:right w:val="single" w:sz="4" w:space="0" w:color="auto"/>
            </w:tcBorders>
            <w:shd w:val="clear" w:color="auto" w:fill="auto"/>
            <w:noWrap/>
            <w:vAlign w:val="bottom"/>
          </w:tcPr>
          <w:p w14:paraId="1B96E654"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$12,720</w:t>
            </w:r>
          </w:p>
        </w:tc>
      </w:tr>
      <w:tr w:rsidR="008F64E4" w:rsidRPr="008F64E4" w14:paraId="15F6B3F3" w14:textId="77777777" w:rsidTr="008F64E4">
        <w:trPr>
          <w:trHeight w:val="300"/>
        </w:trPr>
        <w:tc>
          <w:tcPr>
            <w:tcW w:w="1361" w:type="pct"/>
            <w:tcBorders>
              <w:top w:val="nil"/>
              <w:left w:val="single" w:sz="4" w:space="0" w:color="auto"/>
              <w:bottom w:val="single" w:sz="4" w:space="0" w:color="auto"/>
              <w:right w:val="single" w:sz="4" w:space="0" w:color="auto"/>
            </w:tcBorders>
            <w:shd w:val="clear" w:color="auto" w:fill="auto"/>
            <w:noWrap/>
            <w:vAlign w:val="bottom"/>
          </w:tcPr>
          <w:p w14:paraId="6346D17D" w14:textId="77777777" w:rsidR="008F64E4" w:rsidRPr="008F64E4" w:rsidRDefault="008F64E4" w:rsidP="008F64E4">
            <w:pPr>
              <w:rPr>
                <w:rFonts w:ascii="Calibri" w:hAnsi="Calibri"/>
                <w:color w:val="000000"/>
                <w:szCs w:val="22"/>
              </w:rPr>
            </w:pPr>
            <w:r w:rsidRPr="008F64E4">
              <w:rPr>
                <w:rFonts w:ascii="Calibri" w:hAnsi="Calibri" w:cs="Calibri"/>
                <w:szCs w:val="22"/>
              </w:rPr>
              <w:t>Energy Efficient</w:t>
            </w:r>
          </w:p>
        </w:tc>
        <w:tc>
          <w:tcPr>
            <w:tcW w:w="1237" w:type="pct"/>
            <w:tcBorders>
              <w:top w:val="nil"/>
              <w:left w:val="nil"/>
              <w:bottom w:val="single" w:sz="4" w:space="0" w:color="auto"/>
              <w:right w:val="single" w:sz="4" w:space="0" w:color="auto"/>
            </w:tcBorders>
            <w:shd w:val="clear" w:color="auto" w:fill="auto"/>
            <w:noWrap/>
            <w:vAlign w:val="bottom"/>
          </w:tcPr>
          <w:p w14:paraId="2EDFA491" w14:textId="77777777" w:rsidR="008F64E4" w:rsidRPr="008F64E4" w:rsidRDefault="008F64E4" w:rsidP="008F64E4">
            <w:pPr>
              <w:rPr>
                <w:rFonts w:ascii="Calibri" w:hAnsi="Calibri"/>
                <w:color w:val="000000"/>
                <w:szCs w:val="22"/>
              </w:rPr>
            </w:pPr>
            <w:r w:rsidRPr="008F64E4">
              <w:rPr>
                <w:rFonts w:ascii="Calibri" w:hAnsi="Calibri" w:cs="Calibri"/>
                <w:szCs w:val="22"/>
              </w:rPr>
              <w:t>Cleveland</w:t>
            </w:r>
          </w:p>
        </w:tc>
        <w:tc>
          <w:tcPr>
            <w:tcW w:w="1186" w:type="pct"/>
            <w:tcBorders>
              <w:top w:val="nil"/>
              <w:left w:val="nil"/>
              <w:bottom w:val="single" w:sz="4" w:space="0" w:color="auto"/>
              <w:right w:val="single" w:sz="4" w:space="0" w:color="auto"/>
            </w:tcBorders>
            <w:shd w:val="clear" w:color="auto" w:fill="auto"/>
            <w:noWrap/>
            <w:vAlign w:val="bottom"/>
          </w:tcPr>
          <w:p w14:paraId="54B927B1" w14:textId="77777777" w:rsidR="008F64E4" w:rsidRPr="008F64E4" w:rsidRDefault="008F64E4" w:rsidP="008F64E4">
            <w:pPr>
              <w:rPr>
                <w:rFonts w:ascii="Calibri" w:hAnsi="Calibri"/>
                <w:color w:val="000000"/>
                <w:szCs w:val="22"/>
              </w:rPr>
            </w:pPr>
            <w:r w:rsidRPr="008F64E4">
              <w:rPr>
                <w:rFonts w:ascii="Calibri" w:hAnsi="Calibri" w:cs="Calibri"/>
                <w:szCs w:val="22"/>
              </w:rPr>
              <w:t>24CGA10.2ES</w:t>
            </w:r>
          </w:p>
        </w:tc>
        <w:tc>
          <w:tcPr>
            <w:tcW w:w="760" w:type="pct"/>
            <w:tcBorders>
              <w:top w:val="nil"/>
              <w:left w:val="nil"/>
              <w:bottom w:val="single" w:sz="4" w:space="0" w:color="auto"/>
              <w:right w:val="single" w:sz="4" w:space="0" w:color="auto"/>
            </w:tcBorders>
            <w:shd w:val="clear" w:color="auto" w:fill="auto"/>
            <w:noWrap/>
            <w:vAlign w:val="bottom"/>
          </w:tcPr>
          <w:p w14:paraId="5E34830C"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$28,270</w:t>
            </w:r>
          </w:p>
        </w:tc>
        <w:tc>
          <w:tcPr>
            <w:tcW w:w="456" w:type="pct"/>
            <w:tcBorders>
              <w:top w:val="nil"/>
              <w:left w:val="nil"/>
              <w:bottom w:val="single" w:sz="4" w:space="0" w:color="auto"/>
              <w:right w:val="single" w:sz="4" w:space="0" w:color="auto"/>
            </w:tcBorders>
            <w:shd w:val="clear" w:color="auto" w:fill="auto"/>
            <w:noWrap/>
            <w:vAlign w:val="bottom"/>
          </w:tcPr>
          <w:p w14:paraId="1F9443B8" w14:textId="77777777" w:rsidR="008F64E4" w:rsidRPr="008F64E4" w:rsidRDefault="008F64E4" w:rsidP="008F64E4">
            <w:pPr>
              <w:jc w:val="right"/>
              <w:rPr>
                <w:rFonts w:ascii="Calibri" w:hAnsi="Calibri"/>
                <w:color w:val="000000"/>
                <w:szCs w:val="22"/>
              </w:rPr>
            </w:pPr>
            <w:r w:rsidRPr="008F64E4">
              <w:rPr>
                <w:rFonts w:ascii="Calibri" w:hAnsi="Calibri" w:cs="Calibri"/>
                <w:szCs w:val="22"/>
              </w:rPr>
              <w:t>$14,135</w:t>
            </w:r>
          </w:p>
        </w:tc>
      </w:tr>
    </w:tbl>
    <w:p w14:paraId="34623D68" w14:textId="77777777" w:rsidR="008F64E4" w:rsidRPr="008F64E4" w:rsidRDefault="008F64E4" w:rsidP="008F64E4">
      <w:pPr>
        <w:rPr>
          <w:rFonts w:cs="Arial"/>
          <w:sz w:val="20"/>
          <w:szCs w:val="20"/>
        </w:rPr>
      </w:pPr>
      <w:r w:rsidRPr="008F64E4">
        <w:rPr>
          <w:rFonts w:cs="Arial"/>
          <w:sz w:val="20"/>
          <w:szCs w:val="20"/>
        </w:rPr>
        <w:t xml:space="preserve">*Estimated purchase price and Incremental Measure Cost (IMC) were based on an industry-standard 50% discount off the manufacturer’s list price. </w:t>
      </w:r>
    </w:p>
    <w:p w14:paraId="37DA873D" w14:textId="77777777" w:rsidR="008F64E4" w:rsidRPr="008F64E4" w:rsidRDefault="008F64E4" w:rsidP="008F64E4">
      <w:pPr>
        <w:rPr>
          <w:rFonts w:cs="Arial"/>
          <w:sz w:val="18"/>
          <w:szCs w:val="18"/>
        </w:rPr>
      </w:pPr>
    </w:p>
    <w:p w14:paraId="5582FB70" w14:textId="77777777" w:rsidR="008F64E4" w:rsidRPr="008F64E4" w:rsidRDefault="008F64E4" w:rsidP="008F64E4">
      <w:pPr>
        <w:rPr>
          <w:rFonts w:cs="Arial"/>
          <w:b/>
          <w:bCs/>
          <w:szCs w:val="22"/>
        </w:rPr>
      </w:pPr>
    </w:p>
    <w:p w14:paraId="1CF4CE15" w14:textId="77777777" w:rsidR="008F64E4" w:rsidRPr="008F64E4" w:rsidRDefault="008F64E4" w:rsidP="008F64E4">
      <w:pPr>
        <w:rPr>
          <w:rFonts w:cs="Arial"/>
          <w:b/>
          <w:bCs/>
          <w:szCs w:val="22"/>
        </w:rPr>
      </w:pPr>
    </w:p>
    <w:p w14:paraId="7692BFA9" w14:textId="77777777" w:rsidR="008F64E4" w:rsidRPr="008F64E4" w:rsidRDefault="008F64E4" w:rsidP="008F64E4">
      <w:pPr>
        <w:rPr>
          <w:rFonts w:cs="Arial"/>
          <w:b/>
          <w:bCs/>
          <w:szCs w:val="22"/>
        </w:rPr>
      </w:pPr>
    </w:p>
    <w:p w14:paraId="76CFB3E5" w14:textId="77777777" w:rsidR="008F64E4" w:rsidRPr="008F64E4" w:rsidRDefault="008F64E4" w:rsidP="008F64E4">
      <w:pPr>
        <w:rPr>
          <w:rFonts w:cs="Arial"/>
          <w:b/>
          <w:sz w:val="24"/>
        </w:rPr>
      </w:pPr>
      <w:r w:rsidRPr="008F64E4">
        <w:rPr>
          <w:rFonts w:cs="Arial"/>
          <w:b/>
          <w:sz w:val="24"/>
        </w:rPr>
        <w:t>Equipment Incremental Cost Data for Energy Efficient Steam Cookers*</w:t>
      </w:r>
    </w:p>
    <w:tbl>
      <w:tblPr>
        <w:tblW w:w="5000" w:type="pct"/>
        <w:tblLook w:val="04A0" w:firstRow="1" w:lastRow="0" w:firstColumn="1" w:lastColumn="0" w:noHBand="0" w:noVBand="1"/>
      </w:tblPr>
      <w:tblGrid>
        <w:gridCol w:w="2171"/>
        <w:gridCol w:w="1039"/>
        <w:gridCol w:w="1195"/>
        <w:gridCol w:w="1339"/>
        <w:gridCol w:w="1039"/>
        <w:gridCol w:w="1129"/>
        <w:gridCol w:w="1664"/>
      </w:tblGrid>
      <w:tr w:rsidR="008F64E4" w:rsidRPr="008F64E4" w14:paraId="4402CF01" w14:textId="77777777" w:rsidTr="008F64E4">
        <w:trPr>
          <w:trHeight w:val="780"/>
        </w:trPr>
        <w:tc>
          <w:tcPr>
            <w:tcW w:w="1078" w:type="pct"/>
            <w:tcBorders>
              <w:top w:val="single" w:sz="4" w:space="0" w:color="auto"/>
              <w:left w:val="single" w:sz="4" w:space="0" w:color="auto"/>
              <w:bottom w:val="single" w:sz="4" w:space="0" w:color="auto"/>
              <w:right w:val="single" w:sz="4" w:space="0" w:color="auto"/>
            </w:tcBorders>
            <w:shd w:val="clear" w:color="000000" w:fill="C0C0C0"/>
            <w:vAlign w:val="bottom"/>
          </w:tcPr>
          <w:p w14:paraId="193561FD" w14:textId="77777777" w:rsidR="008F64E4" w:rsidRPr="008F64E4" w:rsidRDefault="008F64E4" w:rsidP="008F64E4">
            <w:pPr>
              <w:jc w:val="center"/>
              <w:rPr>
                <w:rFonts w:cs="Arial"/>
                <w:b/>
                <w:bCs/>
                <w:color w:val="000000"/>
                <w:sz w:val="20"/>
                <w:szCs w:val="20"/>
              </w:rPr>
            </w:pPr>
            <w:r w:rsidRPr="008F64E4">
              <w:rPr>
                <w:rFonts w:cs="Arial"/>
                <w:b/>
                <w:bCs/>
                <w:color w:val="000000"/>
                <w:sz w:val="20"/>
                <w:szCs w:val="20"/>
              </w:rPr>
              <w:t>Category</w:t>
            </w:r>
          </w:p>
        </w:tc>
        <w:tc>
          <w:tcPr>
            <w:tcW w:w="543" w:type="pct"/>
            <w:tcBorders>
              <w:top w:val="single" w:sz="4" w:space="0" w:color="auto"/>
              <w:left w:val="nil"/>
              <w:bottom w:val="single" w:sz="4" w:space="0" w:color="auto"/>
              <w:right w:val="single" w:sz="4" w:space="0" w:color="auto"/>
            </w:tcBorders>
            <w:shd w:val="clear" w:color="000000" w:fill="C0C0C0"/>
            <w:vAlign w:val="bottom"/>
          </w:tcPr>
          <w:p w14:paraId="2FFCDBE3" w14:textId="77777777" w:rsidR="008F64E4" w:rsidRPr="008F64E4" w:rsidRDefault="008F64E4" w:rsidP="008F64E4">
            <w:pPr>
              <w:jc w:val="center"/>
              <w:rPr>
                <w:rFonts w:cs="Arial"/>
                <w:b/>
                <w:bCs/>
                <w:color w:val="000000"/>
                <w:sz w:val="20"/>
                <w:szCs w:val="20"/>
              </w:rPr>
            </w:pPr>
            <w:r w:rsidRPr="008F64E4">
              <w:rPr>
                <w:rFonts w:cs="Arial"/>
                <w:b/>
                <w:bCs/>
                <w:color w:val="000000"/>
                <w:sz w:val="20"/>
                <w:szCs w:val="20"/>
              </w:rPr>
              <w:t>Baseline Unit Price</w:t>
            </w:r>
          </w:p>
        </w:tc>
        <w:tc>
          <w:tcPr>
            <w:tcW w:w="646" w:type="pct"/>
            <w:tcBorders>
              <w:top w:val="single" w:sz="4" w:space="0" w:color="auto"/>
              <w:left w:val="nil"/>
              <w:bottom w:val="single" w:sz="4" w:space="0" w:color="auto"/>
              <w:right w:val="single" w:sz="4" w:space="0" w:color="auto"/>
            </w:tcBorders>
            <w:shd w:val="clear" w:color="000000" w:fill="C0C0C0"/>
            <w:vAlign w:val="bottom"/>
          </w:tcPr>
          <w:p w14:paraId="128C570E" w14:textId="77777777" w:rsidR="008F64E4" w:rsidRPr="008F64E4" w:rsidRDefault="008F64E4" w:rsidP="008F64E4">
            <w:pPr>
              <w:jc w:val="center"/>
              <w:rPr>
                <w:rFonts w:cs="Arial"/>
                <w:b/>
                <w:bCs/>
                <w:color w:val="000000"/>
                <w:sz w:val="20"/>
                <w:szCs w:val="20"/>
              </w:rPr>
            </w:pPr>
            <w:r w:rsidRPr="008F64E4">
              <w:rPr>
                <w:rFonts w:cs="Arial"/>
                <w:b/>
                <w:bCs/>
                <w:color w:val="000000"/>
                <w:sz w:val="20"/>
                <w:szCs w:val="20"/>
              </w:rPr>
              <w:t>Energy Efficient Unit Price</w:t>
            </w:r>
          </w:p>
        </w:tc>
        <w:tc>
          <w:tcPr>
            <w:tcW w:w="699" w:type="pct"/>
            <w:tcBorders>
              <w:top w:val="single" w:sz="4" w:space="0" w:color="auto"/>
              <w:left w:val="nil"/>
              <w:bottom w:val="single" w:sz="4" w:space="0" w:color="auto"/>
              <w:right w:val="single" w:sz="4" w:space="0" w:color="auto"/>
            </w:tcBorders>
            <w:shd w:val="clear" w:color="000000" w:fill="C0C0C0"/>
            <w:vAlign w:val="bottom"/>
          </w:tcPr>
          <w:p w14:paraId="2CF4616B" w14:textId="77777777" w:rsidR="008F64E4" w:rsidRPr="008F64E4" w:rsidRDefault="008F64E4" w:rsidP="008F64E4">
            <w:pPr>
              <w:jc w:val="center"/>
              <w:rPr>
                <w:rFonts w:cs="Arial"/>
                <w:b/>
                <w:bCs/>
                <w:color w:val="000000"/>
                <w:sz w:val="20"/>
                <w:szCs w:val="20"/>
              </w:rPr>
            </w:pPr>
            <w:r w:rsidRPr="008F64E4">
              <w:rPr>
                <w:rFonts w:cs="Arial"/>
                <w:b/>
                <w:bCs/>
                <w:color w:val="000000"/>
                <w:sz w:val="20"/>
                <w:szCs w:val="20"/>
              </w:rPr>
              <w:t>Incremental Price Difference</w:t>
            </w:r>
          </w:p>
        </w:tc>
        <w:tc>
          <w:tcPr>
            <w:tcW w:w="543" w:type="pct"/>
            <w:tcBorders>
              <w:top w:val="single" w:sz="4" w:space="0" w:color="auto"/>
              <w:left w:val="nil"/>
              <w:bottom w:val="single" w:sz="4" w:space="0" w:color="auto"/>
              <w:right w:val="single" w:sz="4" w:space="0" w:color="auto"/>
            </w:tcBorders>
            <w:shd w:val="clear" w:color="000000" w:fill="C0C0C0"/>
            <w:vAlign w:val="bottom"/>
          </w:tcPr>
          <w:p w14:paraId="364A1B97" w14:textId="77777777" w:rsidR="008F64E4" w:rsidRPr="008F64E4" w:rsidRDefault="008F64E4" w:rsidP="008F64E4">
            <w:pPr>
              <w:jc w:val="center"/>
              <w:rPr>
                <w:rFonts w:cs="Arial"/>
                <w:b/>
                <w:bCs/>
                <w:color w:val="000000"/>
                <w:sz w:val="20"/>
                <w:szCs w:val="20"/>
              </w:rPr>
            </w:pPr>
            <w:r w:rsidRPr="008F64E4">
              <w:rPr>
                <w:rFonts w:cs="Arial"/>
                <w:b/>
                <w:bCs/>
                <w:color w:val="000000"/>
                <w:sz w:val="20"/>
                <w:szCs w:val="20"/>
              </w:rPr>
              <w:t>Baseline Unit Cost</w:t>
            </w:r>
          </w:p>
        </w:tc>
        <w:tc>
          <w:tcPr>
            <w:tcW w:w="611" w:type="pct"/>
            <w:tcBorders>
              <w:top w:val="single" w:sz="4" w:space="0" w:color="auto"/>
              <w:left w:val="nil"/>
              <w:bottom w:val="single" w:sz="4" w:space="0" w:color="auto"/>
              <w:right w:val="single" w:sz="4" w:space="0" w:color="auto"/>
            </w:tcBorders>
            <w:shd w:val="clear" w:color="000000" w:fill="C0C0C0"/>
            <w:vAlign w:val="bottom"/>
          </w:tcPr>
          <w:p w14:paraId="541141E7" w14:textId="77777777" w:rsidR="008F64E4" w:rsidRPr="008F64E4" w:rsidRDefault="008F64E4" w:rsidP="008F64E4">
            <w:pPr>
              <w:jc w:val="center"/>
              <w:rPr>
                <w:rFonts w:cs="Arial"/>
                <w:b/>
                <w:bCs/>
                <w:color w:val="000000"/>
                <w:sz w:val="20"/>
                <w:szCs w:val="20"/>
              </w:rPr>
            </w:pPr>
            <w:r w:rsidRPr="008F64E4">
              <w:rPr>
                <w:rFonts w:cs="Arial"/>
                <w:b/>
                <w:bCs/>
                <w:color w:val="000000"/>
                <w:sz w:val="20"/>
                <w:szCs w:val="20"/>
              </w:rPr>
              <w:t>Energy Efficient Unit Cost</w:t>
            </w:r>
          </w:p>
        </w:tc>
        <w:tc>
          <w:tcPr>
            <w:tcW w:w="880" w:type="pct"/>
            <w:tcBorders>
              <w:top w:val="single" w:sz="4" w:space="0" w:color="auto"/>
              <w:left w:val="nil"/>
              <w:bottom w:val="single" w:sz="4" w:space="0" w:color="auto"/>
              <w:right w:val="single" w:sz="4" w:space="0" w:color="auto"/>
            </w:tcBorders>
            <w:shd w:val="clear" w:color="000000" w:fill="C0C0C0"/>
            <w:vAlign w:val="bottom"/>
          </w:tcPr>
          <w:p w14:paraId="351A10C9" w14:textId="77777777" w:rsidR="008F64E4" w:rsidRPr="008F64E4" w:rsidRDefault="008F64E4" w:rsidP="008F64E4">
            <w:pPr>
              <w:jc w:val="center"/>
              <w:rPr>
                <w:rFonts w:cs="Arial"/>
                <w:b/>
                <w:bCs/>
                <w:color w:val="000000"/>
                <w:sz w:val="20"/>
                <w:szCs w:val="20"/>
              </w:rPr>
            </w:pPr>
            <w:r w:rsidRPr="008F64E4">
              <w:rPr>
                <w:rFonts w:cs="Arial"/>
                <w:b/>
                <w:bCs/>
                <w:color w:val="000000"/>
                <w:sz w:val="20"/>
                <w:szCs w:val="20"/>
              </w:rPr>
              <w:t>Incremental Measure Cost (IMC)</w:t>
            </w:r>
          </w:p>
        </w:tc>
      </w:tr>
      <w:tr w:rsidR="008F64E4" w:rsidRPr="008F64E4" w14:paraId="53853213" w14:textId="77777777" w:rsidTr="008F64E4">
        <w:trPr>
          <w:trHeight w:val="300"/>
        </w:trPr>
        <w:tc>
          <w:tcPr>
            <w:tcW w:w="1078" w:type="pct"/>
            <w:tcBorders>
              <w:top w:val="nil"/>
              <w:left w:val="single" w:sz="4" w:space="0" w:color="auto"/>
              <w:bottom w:val="single" w:sz="4" w:space="0" w:color="auto"/>
              <w:right w:val="single" w:sz="4" w:space="0" w:color="auto"/>
            </w:tcBorders>
            <w:shd w:val="clear" w:color="auto" w:fill="auto"/>
            <w:noWrap/>
            <w:vAlign w:val="bottom"/>
          </w:tcPr>
          <w:p w14:paraId="3ACC26FD" w14:textId="77777777" w:rsidR="008F64E4" w:rsidRPr="008F64E4" w:rsidRDefault="008F64E4" w:rsidP="008F64E4">
            <w:pPr>
              <w:rPr>
                <w:rFonts w:ascii="Calibri" w:hAnsi="Calibri"/>
                <w:color w:val="000000"/>
                <w:szCs w:val="22"/>
              </w:rPr>
            </w:pPr>
            <w:r w:rsidRPr="008F64E4">
              <w:rPr>
                <w:rFonts w:ascii="Calibri" w:hAnsi="Calibri"/>
                <w:color w:val="000000"/>
                <w:szCs w:val="22"/>
              </w:rPr>
              <w:t>Electric Steam Cooker</w:t>
            </w:r>
          </w:p>
        </w:tc>
        <w:tc>
          <w:tcPr>
            <w:tcW w:w="543" w:type="pct"/>
            <w:tcBorders>
              <w:top w:val="nil"/>
              <w:left w:val="nil"/>
              <w:bottom w:val="single" w:sz="4" w:space="0" w:color="auto"/>
              <w:right w:val="single" w:sz="4" w:space="0" w:color="auto"/>
            </w:tcBorders>
            <w:shd w:val="clear" w:color="auto" w:fill="auto"/>
            <w:noWrap/>
            <w:vAlign w:val="bottom"/>
          </w:tcPr>
          <w:p w14:paraId="450098A5" w14:textId="77777777" w:rsidR="008F64E4" w:rsidRPr="008F64E4" w:rsidRDefault="008F64E4" w:rsidP="008F64E4">
            <w:pPr>
              <w:jc w:val="right"/>
              <w:rPr>
                <w:rFonts w:ascii="Calibri" w:hAnsi="Calibri"/>
                <w:color w:val="000000"/>
                <w:szCs w:val="22"/>
              </w:rPr>
            </w:pPr>
            <w:r w:rsidRPr="008F64E4">
              <w:rPr>
                <w:rFonts w:ascii="Calibri" w:hAnsi="Calibri"/>
                <w:color w:val="000000"/>
                <w:szCs w:val="22"/>
              </w:rPr>
              <w:t>$10,925</w:t>
            </w:r>
          </w:p>
        </w:tc>
        <w:tc>
          <w:tcPr>
            <w:tcW w:w="646" w:type="pct"/>
            <w:tcBorders>
              <w:top w:val="nil"/>
              <w:left w:val="nil"/>
              <w:bottom w:val="single" w:sz="4" w:space="0" w:color="auto"/>
              <w:right w:val="single" w:sz="4" w:space="0" w:color="auto"/>
            </w:tcBorders>
            <w:shd w:val="clear" w:color="auto" w:fill="auto"/>
            <w:noWrap/>
            <w:vAlign w:val="bottom"/>
          </w:tcPr>
          <w:p w14:paraId="42ECB886" w14:textId="77777777" w:rsidR="008F64E4" w:rsidRPr="008F64E4" w:rsidRDefault="008F64E4" w:rsidP="008F64E4">
            <w:pPr>
              <w:jc w:val="right"/>
              <w:rPr>
                <w:rFonts w:ascii="Calibri" w:hAnsi="Calibri"/>
                <w:color w:val="000000"/>
                <w:szCs w:val="22"/>
              </w:rPr>
            </w:pPr>
            <w:r w:rsidRPr="008F64E4">
              <w:rPr>
                <w:rFonts w:ascii="Calibri" w:hAnsi="Calibri"/>
                <w:color w:val="000000"/>
                <w:szCs w:val="22"/>
              </w:rPr>
              <w:t>$15,189</w:t>
            </w:r>
          </w:p>
        </w:tc>
        <w:tc>
          <w:tcPr>
            <w:tcW w:w="699" w:type="pct"/>
            <w:tcBorders>
              <w:top w:val="nil"/>
              <w:left w:val="nil"/>
              <w:bottom w:val="single" w:sz="4" w:space="0" w:color="auto"/>
              <w:right w:val="single" w:sz="4" w:space="0" w:color="auto"/>
            </w:tcBorders>
            <w:shd w:val="clear" w:color="auto" w:fill="auto"/>
            <w:noWrap/>
            <w:vAlign w:val="bottom"/>
          </w:tcPr>
          <w:p w14:paraId="0E6FCA91" w14:textId="77777777" w:rsidR="008F64E4" w:rsidRPr="008F64E4" w:rsidRDefault="008F64E4" w:rsidP="008F64E4">
            <w:pPr>
              <w:jc w:val="right"/>
              <w:rPr>
                <w:rFonts w:ascii="Calibri" w:hAnsi="Calibri"/>
                <w:color w:val="000000"/>
                <w:szCs w:val="22"/>
              </w:rPr>
            </w:pPr>
            <w:r w:rsidRPr="008F64E4">
              <w:rPr>
                <w:rFonts w:ascii="Calibri" w:hAnsi="Calibri"/>
                <w:color w:val="000000"/>
                <w:szCs w:val="22"/>
              </w:rPr>
              <w:t>$4,264</w:t>
            </w:r>
          </w:p>
        </w:tc>
        <w:tc>
          <w:tcPr>
            <w:tcW w:w="543" w:type="pct"/>
            <w:tcBorders>
              <w:top w:val="nil"/>
              <w:left w:val="nil"/>
              <w:bottom w:val="single" w:sz="4" w:space="0" w:color="auto"/>
              <w:right w:val="single" w:sz="4" w:space="0" w:color="auto"/>
            </w:tcBorders>
            <w:shd w:val="clear" w:color="auto" w:fill="auto"/>
            <w:noWrap/>
            <w:vAlign w:val="bottom"/>
          </w:tcPr>
          <w:p w14:paraId="71BAE700" w14:textId="77777777" w:rsidR="008F64E4" w:rsidRPr="008F64E4" w:rsidRDefault="008F64E4" w:rsidP="008F64E4">
            <w:pPr>
              <w:jc w:val="right"/>
              <w:rPr>
                <w:rFonts w:ascii="Calibri" w:hAnsi="Calibri"/>
                <w:color w:val="000000"/>
                <w:szCs w:val="22"/>
              </w:rPr>
            </w:pPr>
            <w:r w:rsidRPr="008F64E4">
              <w:rPr>
                <w:rFonts w:ascii="Calibri" w:hAnsi="Calibri"/>
                <w:color w:val="000000"/>
                <w:szCs w:val="22"/>
              </w:rPr>
              <w:t>$5,463</w:t>
            </w:r>
          </w:p>
        </w:tc>
        <w:tc>
          <w:tcPr>
            <w:tcW w:w="611" w:type="pct"/>
            <w:tcBorders>
              <w:top w:val="nil"/>
              <w:left w:val="nil"/>
              <w:bottom w:val="single" w:sz="4" w:space="0" w:color="auto"/>
              <w:right w:val="single" w:sz="4" w:space="0" w:color="auto"/>
            </w:tcBorders>
            <w:shd w:val="clear" w:color="auto" w:fill="auto"/>
            <w:noWrap/>
            <w:vAlign w:val="bottom"/>
          </w:tcPr>
          <w:p w14:paraId="2A3CF266" w14:textId="77777777" w:rsidR="008F64E4" w:rsidRPr="008F64E4" w:rsidRDefault="008F64E4" w:rsidP="008F64E4">
            <w:pPr>
              <w:jc w:val="right"/>
              <w:rPr>
                <w:rFonts w:ascii="Calibri" w:hAnsi="Calibri"/>
                <w:color w:val="000000"/>
                <w:szCs w:val="22"/>
              </w:rPr>
            </w:pPr>
            <w:r w:rsidRPr="008F64E4">
              <w:rPr>
                <w:rFonts w:ascii="Calibri" w:hAnsi="Calibri"/>
                <w:color w:val="000000"/>
                <w:szCs w:val="22"/>
              </w:rPr>
              <w:t>$7,594</w:t>
            </w:r>
          </w:p>
        </w:tc>
        <w:tc>
          <w:tcPr>
            <w:tcW w:w="880" w:type="pct"/>
            <w:tcBorders>
              <w:top w:val="nil"/>
              <w:left w:val="nil"/>
              <w:bottom w:val="single" w:sz="4" w:space="0" w:color="auto"/>
              <w:right w:val="single" w:sz="4" w:space="0" w:color="auto"/>
            </w:tcBorders>
            <w:shd w:val="clear" w:color="auto" w:fill="auto"/>
            <w:noWrap/>
            <w:vAlign w:val="bottom"/>
          </w:tcPr>
          <w:p w14:paraId="7F2BEF38" w14:textId="77777777" w:rsidR="008F64E4" w:rsidRPr="008F64E4" w:rsidRDefault="008F64E4" w:rsidP="008F64E4">
            <w:pPr>
              <w:jc w:val="right"/>
              <w:rPr>
                <w:rFonts w:ascii="Calibri" w:hAnsi="Calibri"/>
                <w:color w:val="000000"/>
                <w:szCs w:val="22"/>
              </w:rPr>
            </w:pPr>
            <w:r w:rsidRPr="008F64E4">
              <w:rPr>
                <w:rFonts w:ascii="Calibri" w:hAnsi="Calibri"/>
                <w:color w:val="000000"/>
                <w:szCs w:val="22"/>
              </w:rPr>
              <w:t>$2,132</w:t>
            </w:r>
          </w:p>
        </w:tc>
      </w:tr>
      <w:tr w:rsidR="008F64E4" w:rsidRPr="008F64E4" w14:paraId="36CC73CD" w14:textId="77777777" w:rsidTr="008F64E4">
        <w:trPr>
          <w:trHeight w:val="300"/>
        </w:trPr>
        <w:tc>
          <w:tcPr>
            <w:tcW w:w="1078" w:type="pct"/>
            <w:tcBorders>
              <w:top w:val="nil"/>
              <w:left w:val="single" w:sz="4" w:space="0" w:color="auto"/>
              <w:bottom w:val="single" w:sz="4" w:space="0" w:color="auto"/>
              <w:right w:val="single" w:sz="4" w:space="0" w:color="auto"/>
            </w:tcBorders>
            <w:shd w:val="clear" w:color="auto" w:fill="auto"/>
            <w:noWrap/>
            <w:vAlign w:val="bottom"/>
          </w:tcPr>
          <w:p w14:paraId="37DEF0F9" w14:textId="77777777" w:rsidR="008F64E4" w:rsidRPr="008F64E4" w:rsidRDefault="008F64E4" w:rsidP="008F64E4">
            <w:pPr>
              <w:rPr>
                <w:rFonts w:ascii="Calibri" w:hAnsi="Calibri"/>
                <w:color w:val="000000"/>
                <w:szCs w:val="22"/>
              </w:rPr>
            </w:pPr>
            <w:r w:rsidRPr="008F64E4">
              <w:rPr>
                <w:rFonts w:ascii="Calibri" w:hAnsi="Calibri"/>
                <w:color w:val="000000"/>
                <w:szCs w:val="22"/>
              </w:rPr>
              <w:t>Gas Steam Cooker</w:t>
            </w:r>
          </w:p>
        </w:tc>
        <w:tc>
          <w:tcPr>
            <w:tcW w:w="543" w:type="pct"/>
            <w:tcBorders>
              <w:top w:val="nil"/>
              <w:left w:val="nil"/>
              <w:bottom w:val="single" w:sz="4" w:space="0" w:color="auto"/>
              <w:right w:val="single" w:sz="4" w:space="0" w:color="auto"/>
            </w:tcBorders>
            <w:shd w:val="clear" w:color="auto" w:fill="auto"/>
            <w:noWrap/>
            <w:vAlign w:val="bottom"/>
          </w:tcPr>
          <w:p w14:paraId="7ECF53C6" w14:textId="77777777" w:rsidR="008F64E4" w:rsidRPr="008F64E4" w:rsidRDefault="008F64E4" w:rsidP="008F64E4">
            <w:pPr>
              <w:jc w:val="right"/>
              <w:rPr>
                <w:rFonts w:ascii="Calibri" w:hAnsi="Calibri"/>
                <w:color w:val="000000"/>
                <w:szCs w:val="22"/>
              </w:rPr>
            </w:pPr>
            <w:r w:rsidRPr="008F64E4">
              <w:rPr>
                <w:rFonts w:ascii="Calibri" w:hAnsi="Calibri"/>
                <w:color w:val="000000"/>
                <w:szCs w:val="22"/>
              </w:rPr>
              <w:t xml:space="preserve"> $17,272</w:t>
            </w:r>
          </w:p>
        </w:tc>
        <w:tc>
          <w:tcPr>
            <w:tcW w:w="646" w:type="pct"/>
            <w:tcBorders>
              <w:top w:val="nil"/>
              <w:left w:val="nil"/>
              <w:bottom w:val="single" w:sz="4" w:space="0" w:color="auto"/>
              <w:right w:val="single" w:sz="4" w:space="0" w:color="auto"/>
            </w:tcBorders>
            <w:shd w:val="clear" w:color="auto" w:fill="auto"/>
            <w:noWrap/>
            <w:vAlign w:val="bottom"/>
          </w:tcPr>
          <w:p w14:paraId="72CDD288" w14:textId="77777777" w:rsidR="008F64E4" w:rsidRPr="008F64E4" w:rsidRDefault="008F64E4" w:rsidP="008F64E4">
            <w:pPr>
              <w:jc w:val="right"/>
              <w:rPr>
                <w:rFonts w:ascii="Calibri" w:hAnsi="Calibri"/>
                <w:color w:val="000000"/>
                <w:szCs w:val="22"/>
              </w:rPr>
            </w:pPr>
            <w:r w:rsidRPr="008F64E4">
              <w:rPr>
                <w:rFonts w:ascii="Calibri" w:hAnsi="Calibri"/>
                <w:color w:val="000000"/>
                <w:szCs w:val="22"/>
              </w:rPr>
              <w:t xml:space="preserve"> $23,074</w:t>
            </w:r>
          </w:p>
        </w:tc>
        <w:tc>
          <w:tcPr>
            <w:tcW w:w="699" w:type="pct"/>
            <w:tcBorders>
              <w:top w:val="nil"/>
              <w:left w:val="nil"/>
              <w:bottom w:val="single" w:sz="4" w:space="0" w:color="auto"/>
              <w:right w:val="single" w:sz="4" w:space="0" w:color="auto"/>
            </w:tcBorders>
            <w:shd w:val="clear" w:color="auto" w:fill="auto"/>
            <w:noWrap/>
            <w:vAlign w:val="bottom"/>
          </w:tcPr>
          <w:p w14:paraId="5D129222" w14:textId="77777777" w:rsidR="008F64E4" w:rsidRPr="008F64E4" w:rsidRDefault="008F64E4" w:rsidP="008F64E4">
            <w:pPr>
              <w:jc w:val="right"/>
              <w:rPr>
                <w:rFonts w:ascii="Calibri" w:hAnsi="Calibri"/>
                <w:color w:val="000000"/>
                <w:szCs w:val="22"/>
              </w:rPr>
            </w:pPr>
            <w:r w:rsidRPr="008F64E4">
              <w:rPr>
                <w:rFonts w:ascii="Calibri" w:hAnsi="Calibri"/>
                <w:color w:val="000000"/>
                <w:szCs w:val="22"/>
              </w:rPr>
              <w:t xml:space="preserve"> $5,802</w:t>
            </w:r>
          </w:p>
        </w:tc>
        <w:tc>
          <w:tcPr>
            <w:tcW w:w="543" w:type="pct"/>
            <w:tcBorders>
              <w:top w:val="nil"/>
              <w:left w:val="nil"/>
              <w:bottom w:val="single" w:sz="4" w:space="0" w:color="auto"/>
              <w:right w:val="single" w:sz="4" w:space="0" w:color="auto"/>
            </w:tcBorders>
            <w:shd w:val="clear" w:color="auto" w:fill="auto"/>
            <w:noWrap/>
            <w:vAlign w:val="bottom"/>
          </w:tcPr>
          <w:p w14:paraId="2C7CFD64" w14:textId="77777777" w:rsidR="008F64E4" w:rsidRPr="008F64E4" w:rsidRDefault="008F64E4" w:rsidP="008F64E4">
            <w:pPr>
              <w:jc w:val="right"/>
              <w:rPr>
                <w:rFonts w:ascii="Calibri" w:hAnsi="Calibri"/>
                <w:color w:val="000000"/>
                <w:szCs w:val="22"/>
              </w:rPr>
            </w:pPr>
            <w:r w:rsidRPr="008F64E4">
              <w:rPr>
                <w:rFonts w:ascii="Calibri" w:hAnsi="Calibri"/>
                <w:color w:val="000000"/>
                <w:szCs w:val="22"/>
              </w:rPr>
              <w:t xml:space="preserve"> $8636</w:t>
            </w:r>
          </w:p>
        </w:tc>
        <w:tc>
          <w:tcPr>
            <w:tcW w:w="611" w:type="pct"/>
            <w:tcBorders>
              <w:top w:val="nil"/>
              <w:left w:val="nil"/>
              <w:bottom w:val="single" w:sz="4" w:space="0" w:color="auto"/>
              <w:right w:val="single" w:sz="4" w:space="0" w:color="auto"/>
            </w:tcBorders>
            <w:shd w:val="clear" w:color="auto" w:fill="auto"/>
            <w:noWrap/>
            <w:vAlign w:val="bottom"/>
          </w:tcPr>
          <w:p w14:paraId="5211B367" w14:textId="77777777" w:rsidR="008F64E4" w:rsidRPr="008F64E4" w:rsidRDefault="008F64E4" w:rsidP="008F64E4">
            <w:pPr>
              <w:jc w:val="right"/>
              <w:rPr>
                <w:rFonts w:ascii="Calibri" w:hAnsi="Calibri"/>
                <w:color w:val="000000"/>
                <w:szCs w:val="22"/>
              </w:rPr>
            </w:pPr>
            <w:r w:rsidRPr="008F64E4">
              <w:rPr>
                <w:rFonts w:ascii="Calibri" w:hAnsi="Calibri"/>
                <w:color w:val="000000"/>
                <w:szCs w:val="22"/>
              </w:rPr>
              <w:t xml:space="preserve"> $11,537</w:t>
            </w:r>
          </w:p>
        </w:tc>
        <w:tc>
          <w:tcPr>
            <w:tcW w:w="880" w:type="pct"/>
            <w:tcBorders>
              <w:top w:val="nil"/>
              <w:left w:val="nil"/>
              <w:bottom w:val="single" w:sz="4" w:space="0" w:color="auto"/>
              <w:right w:val="single" w:sz="4" w:space="0" w:color="auto"/>
            </w:tcBorders>
            <w:shd w:val="clear" w:color="auto" w:fill="auto"/>
            <w:noWrap/>
            <w:vAlign w:val="bottom"/>
          </w:tcPr>
          <w:p w14:paraId="0C1C5A9A" w14:textId="77777777" w:rsidR="008F64E4" w:rsidRPr="008F64E4" w:rsidRDefault="008F64E4" w:rsidP="008F64E4">
            <w:pPr>
              <w:jc w:val="right"/>
              <w:rPr>
                <w:rFonts w:ascii="Calibri" w:hAnsi="Calibri"/>
                <w:color w:val="000000"/>
                <w:szCs w:val="22"/>
              </w:rPr>
            </w:pPr>
            <w:r w:rsidRPr="008F64E4">
              <w:rPr>
                <w:rFonts w:ascii="Calibri" w:hAnsi="Calibri"/>
                <w:color w:val="000000"/>
                <w:szCs w:val="22"/>
              </w:rPr>
              <w:t xml:space="preserve"> $2,901</w:t>
            </w:r>
          </w:p>
        </w:tc>
      </w:tr>
    </w:tbl>
    <w:p w14:paraId="5C835F9B" w14:textId="77777777" w:rsidR="008F64E4" w:rsidRPr="008F64E4" w:rsidRDefault="008F64E4" w:rsidP="008F64E4">
      <w:pPr>
        <w:rPr>
          <w:rFonts w:cs="Arial"/>
          <w:sz w:val="20"/>
          <w:szCs w:val="20"/>
        </w:rPr>
      </w:pPr>
      <w:r w:rsidRPr="008F64E4">
        <w:rPr>
          <w:rFonts w:cs="Arial"/>
          <w:sz w:val="20"/>
          <w:szCs w:val="20"/>
        </w:rPr>
        <w:t xml:space="preserve">*Estimated purchase price and Incremental Measure Cost (IMC) were based on an industry-standard 50% discount off the manufacturer’s list price. </w:t>
      </w:r>
    </w:p>
    <w:p w14:paraId="1B7D5617" w14:textId="36F798DF" w:rsidR="008F64E4" w:rsidRPr="008F64E4" w:rsidRDefault="008F64E4" w:rsidP="008F64E4">
      <w:pPr>
        <w:sectPr w:rsidR="008F64E4" w:rsidRPr="008F64E4" w:rsidSect="00315AB7">
          <w:endnotePr>
            <w:numFmt w:val="decimal"/>
          </w:endnotePr>
          <w:pgSz w:w="12240" w:h="15840"/>
          <w:pgMar w:top="1440" w:right="1440" w:bottom="1440" w:left="1440" w:header="720" w:footer="720" w:gutter="0"/>
          <w:pgNumType w:chapStyle="1"/>
          <w:cols w:space="720"/>
          <w:docGrid w:linePitch="360"/>
        </w:sectPr>
      </w:pPr>
      <w:r w:rsidRPr="008F64E4">
        <w:rPr>
          <w:rFonts w:ascii="Times New Roman" w:hAnsi="Times New Roman"/>
          <w:sz w:val="24"/>
        </w:rPr>
        <w:br w:type="page"/>
      </w:r>
    </w:p>
    <w:p w14:paraId="393A153A" w14:textId="77777777" w:rsidR="006B4563" w:rsidRDefault="000966CC" w:rsidP="000966CC">
      <w:pPr>
        <w:pStyle w:val="Heading1"/>
      </w:pPr>
      <w:bookmarkStart w:id="171" w:name="_Toc386717917"/>
      <w:r>
        <w:lastRenderedPageBreak/>
        <w:t>References</w:t>
      </w:r>
      <w:bookmarkEnd w:id="168"/>
      <w:bookmarkEnd w:id="169"/>
      <w:bookmarkEnd w:id="171"/>
      <w:r w:rsidR="00844B27">
        <w:t xml:space="preserve"> </w:t>
      </w:r>
    </w:p>
    <w:bookmarkEnd w:id="170"/>
    <w:p w14:paraId="393A153B" w14:textId="77777777" w:rsidR="009D7A24" w:rsidRDefault="009D7A24" w:rsidP="00F55847"/>
    <w:p w14:paraId="359742C2" w14:textId="77777777" w:rsidR="008F64E4" w:rsidRPr="008F64E4" w:rsidRDefault="008F64E4" w:rsidP="008F64E4">
      <w:pPr>
        <w:ind w:left="540" w:hanging="180"/>
        <w:rPr>
          <w:rFonts w:ascii="Times New Roman" w:hAnsi="Times New Roman"/>
          <w:sz w:val="24"/>
        </w:rPr>
      </w:pPr>
      <w:r w:rsidRPr="008F64E4">
        <w:rPr>
          <w:rFonts w:ascii="Times New Roman" w:hAnsi="Times New Roman"/>
          <w:sz w:val="24"/>
          <w:vertAlign w:val="superscript"/>
        </w:rPr>
        <w:footnoteRef/>
      </w:r>
      <w:r w:rsidRPr="008F64E4">
        <w:rPr>
          <w:rFonts w:ascii="Times New Roman" w:hAnsi="Times New Roman"/>
          <w:sz w:val="24"/>
        </w:rPr>
        <w:t xml:space="preserve"> American Society for Testing and Materials. </w:t>
      </w:r>
      <w:r w:rsidRPr="008F64E4">
        <w:rPr>
          <w:rFonts w:ascii="Times New Roman" w:hAnsi="Times New Roman"/>
          <w:i/>
          <w:iCs/>
          <w:sz w:val="24"/>
        </w:rPr>
        <w:t>Standard Test Method for the Performance of Steam Cookers</w:t>
      </w:r>
      <w:r w:rsidRPr="008F64E4">
        <w:rPr>
          <w:rFonts w:ascii="Times New Roman" w:hAnsi="Times New Roman"/>
          <w:sz w:val="24"/>
        </w:rPr>
        <w:t>. ASTM Designation F1484, in Annual Book of ASTM Standards, West Conshohocken, PA.</w:t>
      </w:r>
    </w:p>
    <w:p w14:paraId="06E8D9BB" w14:textId="77777777" w:rsidR="008F64E4" w:rsidRPr="008F64E4" w:rsidRDefault="008F64E4" w:rsidP="008F64E4">
      <w:pPr>
        <w:ind w:left="360"/>
        <w:rPr>
          <w:rFonts w:ascii="Times New Roman" w:hAnsi="Times New Roman"/>
          <w:sz w:val="24"/>
        </w:rPr>
      </w:pPr>
    </w:p>
    <w:p w14:paraId="2DF598D3" w14:textId="77777777" w:rsidR="008F64E4" w:rsidRPr="008F64E4" w:rsidRDefault="008F64E4" w:rsidP="008F64E4">
      <w:pPr>
        <w:ind w:left="360"/>
        <w:rPr>
          <w:rFonts w:ascii="Times New Roman" w:hAnsi="Times New Roman"/>
          <w:sz w:val="24"/>
        </w:rPr>
      </w:pPr>
      <w:r w:rsidRPr="008F64E4">
        <w:rPr>
          <w:rFonts w:ascii="Times New Roman" w:hAnsi="Times New Roman"/>
          <w:sz w:val="24"/>
          <w:vertAlign w:val="superscript"/>
        </w:rPr>
        <w:footnoteRef/>
      </w:r>
      <w:r w:rsidRPr="008F64E4">
        <w:rPr>
          <w:rFonts w:ascii="Times New Roman" w:hAnsi="Times New Roman"/>
          <w:sz w:val="24"/>
        </w:rPr>
        <w:t xml:space="preserve"> 2003 Energy Star® Program Requirements for Commercial Steam Cookers. </w:t>
      </w:r>
    </w:p>
    <w:p w14:paraId="41F4B1D7" w14:textId="77777777" w:rsidR="008F64E4" w:rsidRPr="008F64E4" w:rsidRDefault="004E0860" w:rsidP="008F64E4">
      <w:pPr>
        <w:ind w:left="540"/>
        <w:rPr>
          <w:rFonts w:ascii="Times New Roman" w:hAnsi="Times New Roman"/>
          <w:sz w:val="24"/>
        </w:rPr>
      </w:pPr>
      <w:hyperlink r:id="rId27" w:history="1">
        <w:r w:rsidR="008F64E4" w:rsidRPr="008F64E4">
          <w:rPr>
            <w:rFonts w:ascii="Times New Roman" w:hAnsi="Times New Roman"/>
            <w:color w:val="0000FF"/>
            <w:sz w:val="24"/>
            <w:u w:val="single"/>
          </w:rPr>
          <w:t>http://www.energystar.gov/index.cfm?c=steamcookers.pr_crit_steamcookers</w:t>
        </w:r>
      </w:hyperlink>
    </w:p>
    <w:p w14:paraId="6357611E" w14:textId="77777777" w:rsidR="008F64E4" w:rsidRPr="008F64E4" w:rsidRDefault="008F64E4" w:rsidP="008F64E4">
      <w:pPr>
        <w:ind w:left="360"/>
        <w:rPr>
          <w:rFonts w:ascii="Times New Roman" w:hAnsi="Times New Roman"/>
          <w:sz w:val="24"/>
        </w:rPr>
      </w:pPr>
    </w:p>
    <w:p w14:paraId="2A3597D6" w14:textId="77777777" w:rsidR="008F64E4" w:rsidRPr="008F64E4" w:rsidRDefault="008F64E4" w:rsidP="008F64E4">
      <w:pPr>
        <w:ind w:left="540" w:hanging="180"/>
        <w:rPr>
          <w:rFonts w:ascii="Times New Roman" w:hAnsi="Times New Roman"/>
          <w:color w:val="000000"/>
          <w:sz w:val="24"/>
        </w:rPr>
      </w:pPr>
      <w:r w:rsidRPr="008F64E4">
        <w:rPr>
          <w:rFonts w:ascii="Times New Roman" w:hAnsi="Times New Roman"/>
          <w:sz w:val="24"/>
          <w:vertAlign w:val="superscript"/>
        </w:rPr>
        <w:footnoteRef/>
      </w:r>
      <w:r w:rsidRPr="008F64E4">
        <w:rPr>
          <w:rFonts w:ascii="Times New Roman" w:hAnsi="Times New Roman"/>
          <w:sz w:val="24"/>
        </w:rPr>
        <w:t xml:space="preserve"> </w:t>
      </w:r>
      <w:r w:rsidRPr="008F64E4">
        <w:rPr>
          <w:rFonts w:ascii="Times New Roman" w:hAnsi="Times New Roman"/>
          <w:i/>
          <w:sz w:val="24"/>
          <w:u w:val="single"/>
        </w:rPr>
        <w:t>SPTdata_format-v0.97.xls</w:t>
      </w:r>
      <w:r w:rsidRPr="008F64E4">
        <w:rPr>
          <w:rFonts w:ascii="Times New Roman" w:hAnsi="Times New Roman"/>
          <w:sz w:val="24"/>
        </w:rPr>
        <w:t xml:space="preserve"> from  </w:t>
      </w:r>
      <w:r w:rsidRPr="008F64E4">
        <w:rPr>
          <w:rFonts w:ascii="Times New Roman" w:hAnsi="Times New Roman"/>
          <w:bCs/>
          <w:color w:val="333333"/>
          <w:kern w:val="36"/>
          <w:sz w:val="24"/>
          <w:lang w:val="en-GB"/>
        </w:rPr>
        <w:t xml:space="preserve">DEER Database for Energy-Efficient Resources; </w:t>
      </w:r>
      <w:r w:rsidRPr="008F64E4">
        <w:rPr>
          <w:rFonts w:ascii="Times New Roman" w:hAnsi="Times New Roman"/>
          <w:bCs/>
          <w:color w:val="333333"/>
          <w:sz w:val="24"/>
          <w:lang w:val="en-GB"/>
        </w:rPr>
        <w:t xml:space="preserve">Version 2011 4.01 found at: </w:t>
      </w:r>
      <w:hyperlink r:id="rId28" w:history="1">
        <w:r w:rsidRPr="008F64E4">
          <w:rPr>
            <w:rFonts w:ascii="Times New Roman" w:hAnsi="Times New Roman"/>
            <w:color w:val="0000FF"/>
            <w:sz w:val="24"/>
            <w:u w:val="single"/>
          </w:rPr>
          <w:t>http://www.deeresources.com/2011</w:t>
        </w:r>
      </w:hyperlink>
      <w:r w:rsidRPr="008F64E4">
        <w:rPr>
          <w:rFonts w:ascii="Times New Roman" w:hAnsi="Times New Roman"/>
          <w:sz w:val="24"/>
        </w:rPr>
        <w:t xml:space="preserve"> Under: </w:t>
      </w:r>
      <w:r w:rsidRPr="008F64E4">
        <w:rPr>
          <w:rFonts w:ascii="Times New Roman" w:hAnsi="Times New Roman"/>
          <w:color w:val="333333"/>
          <w:sz w:val="24"/>
          <w:lang w:val="en-GB"/>
        </w:rPr>
        <w:t>DEER2011 Update Documentation linked at:</w:t>
      </w:r>
      <w:r w:rsidRPr="008F64E4">
        <w:rPr>
          <w:rFonts w:ascii="Times New Roman" w:hAnsi="Times New Roman"/>
          <w:sz w:val="24"/>
        </w:rPr>
        <w:t xml:space="preserve"> </w:t>
      </w:r>
      <w:hyperlink r:id="rId29" w:history="1">
        <w:r w:rsidRPr="008F64E4">
          <w:rPr>
            <w:rFonts w:ascii="Times New Roman" w:hAnsi="Times New Roman"/>
            <w:color w:val="0000FF"/>
            <w:sz w:val="24"/>
            <w:u w:val="single"/>
            <w:lang w:val="en-GB"/>
          </w:rPr>
          <w:t>DEER2011 Database Format</w:t>
        </w:r>
      </w:hyperlink>
      <w:r w:rsidRPr="008F64E4">
        <w:rPr>
          <w:rFonts w:ascii="Times New Roman" w:hAnsi="Times New Roman"/>
          <w:color w:val="333333"/>
          <w:sz w:val="24"/>
          <w:lang w:val="en-GB"/>
        </w:rPr>
        <w:t xml:space="preserve">  Tab: (Implementation) Cells: (C225-C229)</w:t>
      </w:r>
    </w:p>
    <w:p w14:paraId="650EC1B5" w14:textId="77777777" w:rsidR="008F64E4" w:rsidRPr="008F64E4" w:rsidRDefault="008F64E4" w:rsidP="008F64E4">
      <w:pPr>
        <w:ind w:left="360"/>
        <w:rPr>
          <w:rFonts w:ascii="Times New Roman" w:hAnsi="Times New Roman"/>
          <w:sz w:val="24"/>
        </w:rPr>
      </w:pPr>
    </w:p>
    <w:p w14:paraId="022A3C36" w14:textId="77777777" w:rsidR="008F64E4" w:rsidRPr="008F64E4" w:rsidRDefault="008F64E4" w:rsidP="008F64E4">
      <w:pPr>
        <w:ind w:left="540" w:hanging="180"/>
        <w:rPr>
          <w:rFonts w:ascii="Times New Roman" w:hAnsi="Times New Roman"/>
          <w:sz w:val="24"/>
        </w:rPr>
      </w:pPr>
      <w:r w:rsidRPr="008F64E4">
        <w:rPr>
          <w:rFonts w:ascii="Times New Roman" w:hAnsi="Times New Roman"/>
          <w:sz w:val="24"/>
          <w:vertAlign w:val="superscript"/>
        </w:rPr>
        <w:footnoteRef/>
      </w:r>
      <w:r w:rsidRPr="008F64E4">
        <w:rPr>
          <w:rFonts w:ascii="Times New Roman" w:hAnsi="Times New Roman"/>
          <w:sz w:val="24"/>
        </w:rPr>
        <w:t xml:space="preserve"> </w:t>
      </w:r>
      <w:r w:rsidRPr="008F64E4">
        <w:rPr>
          <w:rFonts w:ascii="Times New Roman" w:hAnsi="Times New Roman"/>
          <w:sz w:val="24"/>
          <w:lang w:val="de-DE"/>
        </w:rPr>
        <w:t xml:space="preserve">Fisher-Nickel, inc., D. Fisher, et al., 2002. </w:t>
      </w:r>
      <w:r w:rsidRPr="008F64E4">
        <w:rPr>
          <w:rFonts w:ascii="Times New Roman" w:hAnsi="Times New Roman"/>
          <w:sz w:val="24"/>
        </w:rPr>
        <w:t>Commercial Cooking Appliance Technology Assessment. Food Service Technology Center Report 5011.02.26, pp. 2-1 to 2-24.</w:t>
      </w:r>
    </w:p>
    <w:p w14:paraId="295495F9" w14:textId="77777777" w:rsidR="008F64E4" w:rsidRPr="008F64E4" w:rsidRDefault="008F64E4" w:rsidP="008F64E4">
      <w:pPr>
        <w:ind w:left="360"/>
        <w:rPr>
          <w:rFonts w:ascii="Times New Roman" w:hAnsi="Times New Roman"/>
          <w:sz w:val="24"/>
        </w:rPr>
      </w:pPr>
    </w:p>
    <w:p w14:paraId="2D0A2756" w14:textId="77777777" w:rsidR="008F64E4" w:rsidRPr="008F64E4" w:rsidRDefault="008F64E4" w:rsidP="008F64E4">
      <w:pPr>
        <w:ind w:left="540" w:hanging="180"/>
        <w:rPr>
          <w:rFonts w:ascii="Times New Roman" w:hAnsi="Times New Roman"/>
          <w:sz w:val="24"/>
        </w:rPr>
      </w:pPr>
      <w:r w:rsidRPr="008F64E4">
        <w:rPr>
          <w:rFonts w:ascii="Times New Roman" w:hAnsi="Times New Roman"/>
          <w:sz w:val="24"/>
          <w:vertAlign w:val="superscript"/>
        </w:rPr>
        <w:footnoteRef/>
      </w:r>
      <w:r w:rsidRPr="008F64E4">
        <w:rPr>
          <w:rFonts w:ascii="Times New Roman" w:hAnsi="Times New Roman"/>
          <w:sz w:val="24"/>
        </w:rPr>
        <w:t xml:space="preserve"> </w:t>
      </w:r>
      <w:r w:rsidRPr="008F64E4">
        <w:rPr>
          <w:rFonts w:ascii="Times New Roman" w:hAnsi="Times New Roman"/>
          <w:sz w:val="24"/>
          <w:lang w:val="de-DE"/>
        </w:rPr>
        <w:t xml:space="preserve">Fisher-Nickel, inc., D. Fisher, et al., Koeller J, Koeller and Company, 2005. </w:t>
      </w:r>
      <w:r w:rsidRPr="008F64E4">
        <w:rPr>
          <w:rFonts w:ascii="Times New Roman" w:hAnsi="Times New Roman"/>
          <w:i/>
          <w:sz w:val="24"/>
        </w:rPr>
        <w:t>Evaluating the Water Saving Potential of Commerical “Connectionless” Food Steamers</w:t>
      </w:r>
      <w:r w:rsidRPr="008F64E4">
        <w:rPr>
          <w:rFonts w:ascii="Times New Roman" w:hAnsi="Times New Roman"/>
          <w:sz w:val="24"/>
        </w:rPr>
        <w:t xml:space="preserve">. </w:t>
      </w:r>
    </w:p>
    <w:p w14:paraId="7993C95C" w14:textId="77777777" w:rsidR="008F64E4" w:rsidRPr="008F64E4" w:rsidRDefault="008F64E4" w:rsidP="008F64E4">
      <w:pPr>
        <w:ind w:firstLine="360"/>
        <w:rPr>
          <w:rFonts w:ascii="Times New Roman" w:hAnsi="Times New Roman"/>
          <w:sz w:val="24"/>
        </w:rPr>
      </w:pPr>
    </w:p>
    <w:p w14:paraId="35A0B453" w14:textId="77777777" w:rsidR="008F64E4" w:rsidRPr="008F64E4" w:rsidRDefault="008F64E4" w:rsidP="008F64E4">
      <w:pPr>
        <w:ind w:left="540" w:hanging="180"/>
        <w:rPr>
          <w:rFonts w:ascii="Times New Roman" w:hAnsi="Times New Roman"/>
          <w:color w:val="333333"/>
          <w:sz w:val="24"/>
          <w:lang w:val="en-GB"/>
        </w:rPr>
      </w:pPr>
      <w:r w:rsidRPr="008F64E4">
        <w:rPr>
          <w:rFonts w:ascii="Times New Roman" w:hAnsi="Times New Roman"/>
          <w:sz w:val="24"/>
          <w:vertAlign w:val="superscript"/>
        </w:rPr>
        <w:footnoteRef/>
      </w:r>
      <w:r w:rsidRPr="008F64E4">
        <w:rPr>
          <w:rFonts w:ascii="Times New Roman" w:hAnsi="Times New Roman"/>
          <w:sz w:val="24"/>
        </w:rPr>
        <w:t xml:space="preserve"> </w:t>
      </w:r>
      <w:r w:rsidRPr="008F64E4">
        <w:rPr>
          <w:rFonts w:ascii="Times New Roman" w:hAnsi="Times New Roman"/>
          <w:i/>
          <w:sz w:val="24"/>
          <w:u w:val="single"/>
        </w:rPr>
        <w:t>DEER2011_NTGR_2012-05-16.xls</w:t>
      </w:r>
      <w:r w:rsidRPr="008F64E4">
        <w:rPr>
          <w:rFonts w:ascii="Times New Roman" w:hAnsi="Times New Roman"/>
          <w:sz w:val="24"/>
        </w:rPr>
        <w:t xml:space="preserve"> from  </w:t>
      </w:r>
      <w:r w:rsidRPr="008F64E4">
        <w:rPr>
          <w:rFonts w:ascii="Times New Roman" w:hAnsi="Times New Roman"/>
          <w:bCs/>
          <w:color w:val="333333"/>
          <w:kern w:val="36"/>
          <w:sz w:val="24"/>
          <w:lang w:val="en-GB"/>
        </w:rPr>
        <w:t xml:space="preserve">DEER Database for Energy-Efficient Resources; </w:t>
      </w:r>
      <w:r w:rsidRPr="008F64E4">
        <w:rPr>
          <w:rFonts w:ascii="Times New Roman" w:hAnsi="Times New Roman"/>
          <w:bCs/>
          <w:color w:val="333333"/>
          <w:sz w:val="24"/>
          <w:lang w:val="en-GB"/>
        </w:rPr>
        <w:t xml:space="preserve">Version 2011 4.01 found at: </w:t>
      </w:r>
      <w:hyperlink r:id="rId30" w:history="1">
        <w:r w:rsidRPr="008F64E4">
          <w:rPr>
            <w:rFonts w:ascii="Times New Roman" w:hAnsi="Times New Roman"/>
            <w:color w:val="0000FF"/>
            <w:sz w:val="24"/>
            <w:u w:val="single"/>
          </w:rPr>
          <w:t>http://www.deeresources.com/2011</w:t>
        </w:r>
      </w:hyperlink>
      <w:r w:rsidRPr="008F64E4">
        <w:rPr>
          <w:rFonts w:ascii="Times New Roman" w:hAnsi="Times New Roman"/>
          <w:sz w:val="24"/>
        </w:rPr>
        <w:t xml:space="preserve"> Under: </w:t>
      </w:r>
      <w:r w:rsidRPr="008F64E4">
        <w:rPr>
          <w:rFonts w:ascii="Times New Roman" w:hAnsi="Times New Roman"/>
          <w:color w:val="333333"/>
          <w:sz w:val="24"/>
          <w:lang w:val="en-GB"/>
        </w:rPr>
        <w:t xml:space="preserve">DEER2011 Update Documentation linked at: </w:t>
      </w:r>
      <w:hyperlink r:id="rId31" w:history="1">
        <w:r w:rsidRPr="008F64E4">
          <w:rPr>
            <w:rFonts w:ascii="Times New Roman" w:hAnsi="Times New Roman"/>
            <w:color w:val="0000FF"/>
            <w:sz w:val="24"/>
            <w:u w:val="single"/>
            <w:lang w:val="en-GB"/>
          </w:rPr>
          <w:t>DEER2011 Update Net-To-Gross table</w:t>
        </w:r>
      </w:hyperlink>
      <w:r w:rsidRPr="008F64E4">
        <w:rPr>
          <w:rFonts w:ascii="Times New Roman" w:hAnsi="Times New Roman"/>
          <w:color w:val="333333"/>
          <w:sz w:val="24"/>
          <w:lang w:val="en-GB"/>
        </w:rPr>
        <w:t> Cells: (T56,U56)</w:t>
      </w:r>
    </w:p>
    <w:p w14:paraId="7132AF30" w14:textId="77777777" w:rsidR="008F64E4" w:rsidRPr="008F64E4" w:rsidRDefault="008F64E4" w:rsidP="008F64E4">
      <w:pPr>
        <w:ind w:left="360"/>
        <w:rPr>
          <w:rFonts w:ascii="Times New Roman" w:hAnsi="Times New Roman"/>
          <w:sz w:val="24"/>
        </w:rPr>
      </w:pPr>
    </w:p>
    <w:p w14:paraId="4077B8E0" w14:textId="77777777" w:rsidR="008F64E4" w:rsidRPr="008F64E4" w:rsidRDefault="008F64E4" w:rsidP="008F64E4">
      <w:pPr>
        <w:ind w:left="540" w:hanging="180"/>
        <w:rPr>
          <w:rFonts w:ascii="Times New Roman" w:hAnsi="Times New Roman"/>
          <w:sz w:val="24"/>
        </w:rPr>
      </w:pPr>
      <w:r w:rsidRPr="008F64E4">
        <w:rPr>
          <w:rFonts w:ascii="Times New Roman" w:hAnsi="Times New Roman"/>
          <w:sz w:val="24"/>
          <w:vertAlign w:val="superscript"/>
        </w:rPr>
        <w:footnoteRef/>
      </w:r>
      <w:r w:rsidRPr="008F64E4">
        <w:rPr>
          <w:rFonts w:ascii="Times New Roman" w:hAnsi="Times New Roman"/>
          <w:sz w:val="24"/>
        </w:rPr>
        <w:t xml:space="preserve"> 2004-2005 Database for Energy Efficiency Resources (DEER) Update Study Final Report, pp. 3-15 to 3-18, table 3-14.</w:t>
      </w:r>
    </w:p>
    <w:p w14:paraId="4BFC4D8E" w14:textId="77777777" w:rsidR="008F64E4" w:rsidRPr="008F64E4" w:rsidRDefault="008F64E4" w:rsidP="008F64E4">
      <w:pPr>
        <w:ind w:left="360"/>
        <w:rPr>
          <w:rFonts w:ascii="Times New Roman" w:hAnsi="Times New Roman"/>
          <w:sz w:val="24"/>
        </w:rPr>
      </w:pPr>
    </w:p>
    <w:p w14:paraId="293814CF" w14:textId="77777777" w:rsidR="008F64E4" w:rsidRPr="008F64E4" w:rsidRDefault="008F64E4" w:rsidP="008F64E4">
      <w:pPr>
        <w:ind w:left="540" w:hanging="180"/>
        <w:rPr>
          <w:rFonts w:ascii="Times New Roman" w:hAnsi="Times New Roman"/>
          <w:sz w:val="24"/>
        </w:rPr>
      </w:pPr>
      <w:r w:rsidRPr="008F64E4">
        <w:rPr>
          <w:rFonts w:ascii="Times New Roman" w:hAnsi="Times New Roman"/>
          <w:sz w:val="24"/>
          <w:vertAlign w:val="superscript"/>
        </w:rPr>
        <w:footnoteRef/>
      </w:r>
      <w:r w:rsidRPr="008F64E4">
        <w:rPr>
          <w:rFonts w:ascii="Times New Roman" w:hAnsi="Times New Roman"/>
          <w:sz w:val="24"/>
        </w:rPr>
        <w:t xml:space="preserve"> AutoQuotes electronic catalog for foodservice equipment and supplies </w:t>
      </w:r>
      <w:hyperlink r:id="rId32" w:history="1">
        <w:r w:rsidRPr="008F64E4">
          <w:rPr>
            <w:rFonts w:ascii="Times New Roman" w:hAnsi="Times New Roman"/>
            <w:color w:val="0000FF"/>
            <w:sz w:val="24"/>
            <w:u w:val="single"/>
          </w:rPr>
          <w:t>http://www.aqnet.com/</w:t>
        </w:r>
      </w:hyperlink>
      <w:r w:rsidRPr="008F64E4">
        <w:rPr>
          <w:rFonts w:ascii="Times New Roman" w:hAnsi="Times New Roman"/>
          <w:sz w:val="24"/>
        </w:rPr>
        <w:t xml:space="preserve"> .</w:t>
      </w:r>
    </w:p>
    <w:p w14:paraId="53A95B95" w14:textId="60F1AD2C" w:rsidR="007E6C79" w:rsidRDefault="007E6C79" w:rsidP="000966CC">
      <w:pPr>
        <w:rPr>
          <w:color w:val="FF0000"/>
        </w:rPr>
      </w:pPr>
    </w:p>
    <w:p w14:paraId="232B5386" w14:textId="77777777" w:rsidR="007E6C79" w:rsidRDefault="007E6C79" w:rsidP="000966CC">
      <w:pPr>
        <w:rPr>
          <w:color w:val="FF0000"/>
        </w:rPr>
      </w:pPr>
    </w:p>
    <w:p w14:paraId="66DE5B67" w14:textId="77777777" w:rsidR="007E6C79" w:rsidRPr="007E6C79" w:rsidRDefault="007E6C79" w:rsidP="007E6C79">
      <w:pPr>
        <w:rPr>
          <w:rFonts w:asciiTheme="minorHAnsi" w:eastAsiaTheme="minorHAnsi" w:hAnsiTheme="minorHAnsi" w:cstheme="minorBidi"/>
          <w:szCs w:val="22"/>
        </w:rPr>
      </w:pPr>
      <w:r w:rsidRPr="007E6C79">
        <w:rPr>
          <w:rFonts w:eastAsiaTheme="minorHAnsi" w:cs="Arial"/>
          <w:i/>
          <w:sz w:val="20"/>
          <w:szCs w:val="20"/>
          <w:u w:val="single"/>
        </w:rPr>
        <w:t>DEER2011_NTGR_2012-05-16.xls</w:t>
      </w:r>
      <w:r w:rsidRPr="007E6C79">
        <w:rPr>
          <w:rFonts w:eastAsiaTheme="minorHAnsi" w:cs="Arial"/>
          <w:sz w:val="20"/>
          <w:szCs w:val="20"/>
        </w:rPr>
        <w:t xml:space="preserve"> from  </w:t>
      </w:r>
      <w:r w:rsidRPr="007E6C79">
        <w:rPr>
          <w:rFonts w:cs="Arial"/>
          <w:bCs/>
          <w:color w:val="333333"/>
          <w:kern w:val="36"/>
          <w:sz w:val="20"/>
          <w:szCs w:val="20"/>
          <w:lang w:val="en-GB"/>
        </w:rPr>
        <w:t xml:space="preserve">DEER Database for Energy-Efficient Resources; </w:t>
      </w:r>
      <w:r w:rsidRPr="007E6C79">
        <w:rPr>
          <w:rFonts w:cs="Arial"/>
          <w:bCs/>
          <w:color w:val="333333"/>
          <w:sz w:val="20"/>
          <w:szCs w:val="20"/>
          <w:lang w:val="en-GB"/>
        </w:rPr>
        <w:t>Version 2011 4.01 found at :</w:t>
      </w:r>
      <w:hyperlink r:id="rId33" w:history="1">
        <w:r w:rsidRPr="007E6C79">
          <w:rPr>
            <w:rFonts w:asciiTheme="minorHAnsi" w:eastAsiaTheme="minorHAnsi" w:hAnsiTheme="minorHAnsi" w:cstheme="minorBidi"/>
            <w:color w:val="006699"/>
            <w:szCs w:val="22"/>
            <w:u w:val="single"/>
          </w:rPr>
          <w:t>http://www.deeresources.com/index.php?option=com_content&amp;view=article&amp;id=68&amp;Itemid=60</w:t>
        </w:r>
      </w:hyperlink>
    </w:p>
    <w:p w14:paraId="7B6567B0" w14:textId="77777777" w:rsidR="007E6C79" w:rsidRPr="007E6C79" w:rsidRDefault="007E6C79" w:rsidP="007E6C79">
      <w:pPr>
        <w:rPr>
          <w:rFonts w:eastAsiaTheme="minorHAnsi" w:cs="Arial"/>
          <w:color w:val="333333"/>
          <w:sz w:val="21"/>
          <w:szCs w:val="21"/>
          <w:lang w:val="en-GB"/>
        </w:rPr>
      </w:pPr>
      <w:r w:rsidRPr="007E6C79">
        <w:rPr>
          <w:rFonts w:eastAsiaTheme="minorHAnsi" w:cs="Arial"/>
          <w:sz w:val="20"/>
          <w:szCs w:val="20"/>
        </w:rPr>
        <w:t xml:space="preserve">Under: </w:t>
      </w:r>
      <w:r w:rsidRPr="007E6C79">
        <w:rPr>
          <w:rFonts w:eastAsiaTheme="minorHAnsi" w:cs="Arial"/>
          <w:color w:val="333333"/>
          <w:sz w:val="21"/>
          <w:szCs w:val="21"/>
          <w:lang w:val="en-GB"/>
        </w:rPr>
        <w:t xml:space="preserve">DEER2011 Update Documentation linked at: </w:t>
      </w:r>
      <w:hyperlink r:id="rId34" w:history="1">
        <w:r w:rsidRPr="007E6C79">
          <w:rPr>
            <w:rFonts w:eastAsiaTheme="minorHAnsi" w:cs="Arial"/>
            <w:color w:val="006699"/>
            <w:sz w:val="21"/>
            <w:szCs w:val="21"/>
            <w:u w:val="single"/>
            <w:lang w:val="en-GB"/>
          </w:rPr>
          <w:t>DEER2011 Update Net-To-Gross table</w:t>
        </w:r>
      </w:hyperlink>
      <w:r w:rsidRPr="007E6C79">
        <w:rPr>
          <w:rFonts w:eastAsiaTheme="minorHAnsi" w:cs="Arial"/>
          <w:color w:val="333333"/>
          <w:sz w:val="21"/>
          <w:szCs w:val="21"/>
          <w:lang w:val="en-GB"/>
        </w:rPr>
        <w:t> </w:t>
      </w:r>
    </w:p>
    <w:p w14:paraId="7C47D301" w14:textId="77777777" w:rsidR="007E6C79" w:rsidRPr="007E6C79" w:rsidRDefault="007E6C79" w:rsidP="007E6C79">
      <w:pPr>
        <w:rPr>
          <w:rFonts w:cs="Arial"/>
          <w:b/>
          <w:bCs/>
          <w:color w:val="333333"/>
          <w:sz w:val="20"/>
          <w:szCs w:val="20"/>
          <w:lang w:val="en-GB"/>
        </w:rPr>
      </w:pPr>
      <w:r w:rsidRPr="007E6C79">
        <w:rPr>
          <w:rFonts w:eastAsiaTheme="minorHAnsi" w:cs="Arial"/>
          <w:color w:val="333333"/>
          <w:sz w:val="21"/>
          <w:szCs w:val="21"/>
          <w:lang w:val="en-GB"/>
        </w:rPr>
        <w:t>Cells: (</w:t>
      </w:r>
      <w:r w:rsidRPr="007E6C79">
        <w:rPr>
          <w:rFonts w:eastAsiaTheme="minorHAnsi" w:cs="Arial"/>
          <w:color w:val="333333"/>
          <w:sz w:val="21"/>
          <w:szCs w:val="21"/>
          <w:highlight w:val="yellow"/>
          <w:lang w:val="en-GB"/>
        </w:rPr>
        <w:t>enter spreadsheet cell numbers where the NTG numbers are.</w:t>
      </w:r>
      <w:r w:rsidRPr="007E6C79">
        <w:rPr>
          <w:rFonts w:eastAsiaTheme="minorHAnsi" w:cs="Arial"/>
          <w:color w:val="333333"/>
          <w:sz w:val="21"/>
          <w:szCs w:val="21"/>
          <w:lang w:val="en-GB"/>
        </w:rPr>
        <w:t>)</w:t>
      </w:r>
    </w:p>
    <w:p w14:paraId="5C9D04AE" w14:textId="77777777" w:rsidR="007E6C79" w:rsidRDefault="007E6C79" w:rsidP="000966CC">
      <w:pPr>
        <w:rPr>
          <w:color w:val="FF0000"/>
        </w:rPr>
      </w:pPr>
    </w:p>
    <w:p w14:paraId="1F4AE6FE" w14:textId="596B48E6" w:rsidR="007E6C79" w:rsidRPr="007E6C79" w:rsidRDefault="007E6C79" w:rsidP="007E6C79">
      <w:pPr>
        <w:spacing w:line="276" w:lineRule="auto"/>
        <w:rPr>
          <w:rFonts w:eastAsiaTheme="minorHAnsi" w:cs="Arial"/>
          <w:sz w:val="20"/>
          <w:szCs w:val="20"/>
        </w:rPr>
      </w:pPr>
      <w:r w:rsidRPr="007E6C79">
        <w:rPr>
          <w:rFonts w:cs="Arial"/>
          <w:bCs/>
          <w:color w:val="333333"/>
          <w:kern w:val="36"/>
          <w:sz w:val="20"/>
          <w:szCs w:val="20"/>
          <w:lang w:val="en-GB"/>
        </w:rPr>
        <w:t xml:space="preserve">DEER Database for Energy-Efficient Resources; </w:t>
      </w:r>
      <w:r w:rsidR="004D189B">
        <w:rPr>
          <w:rFonts w:cs="Arial"/>
          <w:bCs/>
          <w:color w:val="333333"/>
          <w:sz w:val="20"/>
          <w:szCs w:val="20"/>
          <w:lang w:val="en-GB"/>
        </w:rPr>
        <w:t>Version 20</w:t>
      </w:r>
      <w:r w:rsidRPr="007E6C79">
        <w:rPr>
          <w:rFonts w:cs="Arial"/>
          <w:bCs/>
          <w:color w:val="333333"/>
          <w:sz w:val="20"/>
          <w:szCs w:val="20"/>
          <w:lang w:val="en-GB"/>
        </w:rPr>
        <w:t>14.01 found at :</w:t>
      </w:r>
      <w:hyperlink r:id="rId35" w:history="1">
        <w:r w:rsidRPr="007E6C79">
          <w:rPr>
            <w:rFonts w:eastAsiaTheme="minorHAnsi" w:cs="Arial"/>
            <w:color w:val="006699"/>
            <w:sz w:val="20"/>
            <w:szCs w:val="20"/>
            <w:u w:val="single"/>
          </w:rPr>
          <w:t>http://www.deeresources.com/index.php?option=com_content&amp;view=article&amp;id=68&amp;Itemid=60</w:t>
        </w:r>
      </w:hyperlink>
    </w:p>
    <w:sectPr w:rsidR="007E6C79" w:rsidRPr="007E6C79" w:rsidSect="00315AB7">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054A03" w14:textId="77777777" w:rsidR="007D6519" w:rsidRDefault="007D6519">
      <w:r>
        <w:separator/>
      </w:r>
    </w:p>
    <w:p w14:paraId="3BF52B8F" w14:textId="77777777" w:rsidR="007D6519" w:rsidRDefault="007D6519"/>
  </w:endnote>
  <w:endnote w:type="continuationSeparator" w:id="0">
    <w:p w14:paraId="342D7EAA" w14:textId="77777777" w:rsidR="007D6519" w:rsidRDefault="007D6519">
      <w:r>
        <w:continuationSeparator/>
      </w:r>
    </w:p>
    <w:p w14:paraId="5060FD20" w14:textId="77777777" w:rsidR="007D6519" w:rsidRDefault="007D6519"/>
  </w:endnote>
  <w:endnote w:id="1">
    <w:p w14:paraId="418CB9A1" w14:textId="77777777" w:rsidR="008F64E4" w:rsidRPr="00D67612" w:rsidRDefault="008F64E4" w:rsidP="00572746">
      <w:pPr>
        <w:ind w:left="540" w:hanging="180"/>
      </w:pPr>
      <w:r w:rsidRPr="00D67612">
        <w:rPr>
          <w:rStyle w:val="EndnoteReference"/>
        </w:rPr>
        <w:endnoteRef/>
      </w:r>
      <w:r w:rsidRPr="00D67612">
        <w:t xml:space="preserve"> American Society for Testing and Materials. </w:t>
      </w:r>
      <w:r w:rsidRPr="00D67612">
        <w:rPr>
          <w:i/>
          <w:iCs/>
        </w:rPr>
        <w:t>Standard Test Method for the Performance of Steam Cookers</w:t>
      </w:r>
      <w:r w:rsidRPr="00D67612">
        <w:t>. ASTM Designation F1484, in Annual Book of ASTM Standards, West Conshohocken, PA.</w:t>
      </w:r>
    </w:p>
    <w:p w14:paraId="4EBA2DE7" w14:textId="77777777" w:rsidR="008F64E4" w:rsidRPr="00D67612" w:rsidRDefault="008F64E4" w:rsidP="00572746">
      <w:pPr>
        <w:pStyle w:val="EndnoteText"/>
        <w:ind w:left="360"/>
        <w:rPr>
          <w:sz w:val="24"/>
          <w:szCs w:val="24"/>
        </w:rPr>
      </w:pPr>
    </w:p>
  </w:endnote>
  <w:endnote w:id="2">
    <w:p w14:paraId="12CB6CB8" w14:textId="77777777" w:rsidR="008F64E4" w:rsidRPr="00D67612" w:rsidRDefault="008F64E4" w:rsidP="00572746">
      <w:pPr>
        <w:ind w:left="360"/>
      </w:pPr>
      <w:r w:rsidRPr="00D67612">
        <w:rPr>
          <w:rStyle w:val="EndnoteReference"/>
        </w:rPr>
        <w:endnoteRef/>
      </w:r>
      <w:r w:rsidRPr="00D67612">
        <w:t xml:space="preserve"> 2003 Energy Star® Program Requirements for Commercial Steam Cookers. </w:t>
      </w:r>
    </w:p>
    <w:p w14:paraId="21168F82" w14:textId="77777777" w:rsidR="008F64E4" w:rsidRPr="00D67612" w:rsidRDefault="004E0860" w:rsidP="00572746">
      <w:pPr>
        <w:ind w:left="540"/>
      </w:pPr>
      <w:hyperlink r:id="rId1" w:history="1">
        <w:r w:rsidR="008F64E4" w:rsidRPr="00D67612">
          <w:rPr>
            <w:rStyle w:val="Hyperlink"/>
          </w:rPr>
          <w:t>http://www.energystar.gov/index.cfm?c=steamcookers.pr_crit_steamcookers</w:t>
        </w:r>
      </w:hyperlink>
    </w:p>
    <w:p w14:paraId="798C3EB2" w14:textId="77777777" w:rsidR="008F64E4" w:rsidRPr="00D67612" w:rsidRDefault="008F64E4" w:rsidP="00572746">
      <w:pPr>
        <w:pStyle w:val="EndnoteText"/>
        <w:ind w:left="360"/>
        <w:rPr>
          <w:sz w:val="24"/>
          <w:szCs w:val="24"/>
        </w:rPr>
      </w:pPr>
    </w:p>
  </w:endnote>
  <w:endnote w:id="3">
    <w:p w14:paraId="1DC57234" w14:textId="77777777" w:rsidR="008F64E4" w:rsidRPr="00D67612" w:rsidRDefault="008F64E4" w:rsidP="000D0B1F">
      <w:pPr>
        <w:pStyle w:val="EndnoteText"/>
        <w:ind w:left="540" w:hanging="180"/>
        <w:rPr>
          <w:color w:val="000000"/>
          <w:sz w:val="24"/>
          <w:szCs w:val="24"/>
        </w:rPr>
      </w:pPr>
      <w:r w:rsidRPr="00D67612">
        <w:rPr>
          <w:rStyle w:val="EndnoteReference"/>
          <w:sz w:val="24"/>
          <w:szCs w:val="24"/>
        </w:rPr>
        <w:endnoteRef/>
      </w:r>
      <w:r w:rsidRPr="00D67612">
        <w:rPr>
          <w:sz w:val="24"/>
          <w:szCs w:val="24"/>
        </w:rPr>
        <w:t xml:space="preserve"> </w:t>
      </w:r>
      <w:r w:rsidRPr="00D67612">
        <w:rPr>
          <w:i/>
          <w:sz w:val="24"/>
          <w:szCs w:val="24"/>
          <w:u w:val="single"/>
        </w:rPr>
        <w:t>SPTdata_format-v0.97.xls</w:t>
      </w:r>
      <w:r w:rsidRPr="00D67612">
        <w:rPr>
          <w:sz w:val="24"/>
          <w:szCs w:val="24"/>
        </w:rPr>
        <w:t xml:space="preserve"> from  </w:t>
      </w:r>
      <w:r w:rsidRPr="00D67612">
        <w:rPr>
          <w:bCs/>
          <w:color w:val="333333"/>
          <w:kern w:val="36"/>
          <w:sz w:val="24"/>
          <w:szCs w:val="24"/>
          <w:lang w:val="en-GB"/>
        </w:rPr>
        <w:t xml:space="preserve">DEER Database for Energy-Efficient Resources; </w:t>
      </w:r>
      <w:r w:rsidRPr="00D67612">
        <w:rPr>
          <w:bCs/>
          <w:color w:val="333333"/>
          <w:sz w:val="24"/>
          <w:szCs w:val="24"/>
          <w:lang w:val="en-GB"/>
        </w:rPr>
        <w:t xml:space="preserve">Version 2011 4.01 found at: </w:t>
      </w:r>
      <w:hyperlink r:id="rId2" w:history="1">
        <w:r w:rsidRPr="00D67612">
          <w:rPr>
            <w:rStyle w:val="Hyperlink"/>
            <w:sz w:val="24"/>
            <w:szCs w:val="24"/>
          </w:rPr>
          <w:t>http://www.deeresources.com/2011</w:t>
        </w:r>
      </w:hyperlink>
      <w:r w:rsidRPr="00D67612">
        <w:rPr>
          <w:sz w:val="24"/>
          <w:szCs w:val="24"/>
        </w:rPr>
        <w:t xml:space="preserve"> Under: </w:t>
      </w:r>
      <w:r w:rsidRPr="00D67612">
        <w:rPr>
          <w:color w:val="333333"/>
          <w:sz w:val="24"/>
          <w:szCs w:val="24"/>
          <w:lang w:val="en-GB"/>
        </w:rPr>
        <w:t>DEER2011 Update Documentation linked at:</w:t>
      </w:r>
      <w:r w:rsidRPr="00D67612">
        <w:rPr>
          <w:sz w:val="24"/>
          <w:szCs w:val="24"/>
        </w:rPr>
        <w:t xml:space="preserve"> </w:t>
      </w:r>
      <w:hyperlink r:id="rId3" w:history="1">
        <w:r w:rsidRPr="00D67612">
          <w:rPr>
            <w:rStyle w:val="Hyperlink"/>
            <w:sz w:val="24"/>
            <w:szCs w:val="24"/>
            <w:lang w:val="en-GB"/>
          </w:rPr>
          <w:t>DEER2011 Database Format</w:t>
        </w:r>
      </w:hyperlink>
      <w:r w:rsidRPr="00D67612">
        <w:rPr>
          <w:color w:val="333333"/>
          <w:sz w:val="24"/>
          <w:szCs w:val="24"/>
          <w:lang w:val="en-GB"/>
        </w:rPr>
        <w:t xml:space="preserve">  Tab: (Implementation) Cells: (C225-C229)</w:t>
      </w:r>
    </w:p>
    <w:p w14:paraId="3ABAE48C" w14:textId="77777777" w:rsidR="008F64E4" w:rsidRPr="00D67612" w:rsidRDefault="008F64E4" w:rsidP="000D0B1F">
      <w:pPr>
        <w:pStyle w:val="EndnoteText"/>
        <w:ind w:left="360"/>
        <w:rPr>
          <w:sz w:val="24"/>
          <w:szCs w:val="24"/>
        </w:rPr>
      </w:pPr>
    </w:p>
  </w:endnote>
  <w:endnote w:id="4">
    <w:p w14:paraId="393A15BF" w14:textId="77777777" w:rsidR="008F64E4" w:rsidRDefault="008F64E4">
      <w:pPr>
        <w:pStyle w:val="EndnoteText"/>
      </w:pPr>
      <w:r>
        <w:rPr>
          <w:rStyle w:val="EndnoteReference"/>
        </w:rPr>
        <w:endnoteRef/>
      </w:r>
      <w:r>
        <w:t xml:space="preserve"> </w:t>
      </w:r>
      <w:r w:rsidRPr="00784500">
        <w:rPr>
          <w:rFonts w:cs="Arial"/>
        </w:rPr>
        <w:t>The DEER Measure Cost Data Users Guide</w:t>
      </w:r>
      <w:r>
        <w:rPr>
          <w:rFonts w:cs="Arial"/>
        </w:rPr>
        <w:t xml:space="preserve"> found on </w:t>
      </w:r>
      <w:hyperlink r:id="rId4" w:history="1">
        <w:r w:rsidRPr="005376F2">
          <w:rPr>
            <w:rStyle w:val="Hyperlink"/>
            <w:rFonts w:cs="Arial"/>
          </w:rPr>
          <w:t>www.deeresources.com</w:t>
        </w:r>
      </w:hyperlink>
      <w:r>
        <w:rPr>
          <w:rFonts w:cs="Arial"/>
        </w:rPr>
        <w:t xml:space="preserve"> under </w:t>
      </w:r>
      <w:r w:rsidRPr="003541A6">
        <w:rPr>
          <w:rFonts w:cs="Arial"/>
          <w:i/>
        </w:rPr>
        <w:t>DEER2011 Database Format</w:t>
      </w:r>
      <w:r>
        <w:rPr>
          <w:rFonts w:cs="Arial"/>
        </w:rPr>
        <w:t xml:space="preserve"> hyperlink, </w:t>
      </w:r>
      <w:r>
        <w:rPr>
          <w:rStyle w:val="breadcrumbs"/>
          <w:rFonts w:cs="Arial"/>
          <w:color w:val="333333"/>
          <w:sz w:val="19"/>
          <w:szCs w:val="19"/>
          <w:lang w:val="en-GB"/>
        </w:rPr>
        <w:t>DEER2011 for 13-14</w:t>
      </w:r>
      <w:r>
        <w:rPr>
          <w:rFonts w:cs="Arial"/>
          <w:color w:val="333333"/>
          <w:sz w:val="19"/>
          <w:szCs w:val="19"/>
          <w:lang w:val="en-GB"/>
        </w:rPr>
        <w:t>,</w:t>
      </w:r>
      <w:r w:rsidRPr="00784500">
        <w:rPr>
          <w:rFonts w:cs="Arial"/>
        </w:rPr>
        <w:t xml:space="preserve"> </w:t>
      </w:r>
      <w:r>
        <w:rPr>
          <w:rFonts w:cs="Arial"/>
        </w:rPr>
        <w:t xml:space="preserve">spreadsheet </w:t>
      </w:r>
      <w:r w:rsidRPr="003541A6">
        <w:rPr>
          <w:rFonts w:cs="Arial"/>
          <w:i/>
        </w:rPr>
        <w:t>SPTdata_format-V0.97.xls</w:t>
      </w:r>
      <w:r>
        <w:rPr>
          <w:rFonts w:cs="Arial"/>
          <w:i/>
        </w:rPr>
        <w:t>.</w:t>
      </w:r>
    </w:p>
  </w:endnote>
  <w:endnote w:id="5">
    <w:p w14:paraId="4495D153" w14:textId="77777777" w:rsidR="008F64E4" w:rsidRPr="00D67612" w:rsidRDefault="008F64E4" w:rsidP="00630FBF">
      <w:pPr>
        <w:pStyle w:val="EndnoteText"/>
        <w:ind w:left="540" w:hanging="180"/>
        <w:rPr>
          <w:sz w:val="24"/>
          <w:szCs w:val="24"/>
        </w:rPr>
      </w:pPr>
      <w:r w:rsidRPr="00D67612">
        <w:rPr>
          <w:rStyle w:val="EndnoteReference"/>
          <w:sz w:val="24"/>
          <w:szCs w:val="24"/>
        </w:rPr>
        <w:endnoteRef/>
      </w:r>
      <w:r w:rsidRPr="00D67612">
        <w:rPr>
          <w:sz w:val="24"/>
          <w:szCs w:val="24"/>
        </w:rPr>
        <w:t xml:space="preserve"> </w:t>
      </w:r>
      <w:r w:rsidRPr="00D67612">
        <w:rPr>
          <w:sz w:val="24"/>
          <w:szCs w:val="24"/>
          <w:lang w:val="de-DE"/>
        </w:rPr>
        <w:t>Fisher-Nickel, inc., D. Fisher, et al.,</w:t>
      </w:r>
      <w:r>
        <w:rPr>
          <w:sz w:val="24"/>
          <w:szCs w:val="24"/>
          <w:lang w:val="de-DE"/>
        </w:rPr>
        <w:t xml:space="preserve"> Koeller J, Koeller and Company,</w:t>
      </w:r>
      <w:r w:rsidRPr="00D67612">
        <w:rPr>
          <w:sz w:val="24"/>
          <w:szCs w:val="24"/>
          <w:lang w:val="de-DE"/>
        </w:rPr>
        <w:t xml:space="preserve"> </w:t>
      </w:r>
      <w:r>
        <w:rPr>
          <w:sz w:val="24"/>
          <w:szCs w:val="24"/>
          <w:lang w:val="de-DE"/>
        </w:rPr>
        <w:t>2005</w:t>
      </w:r>
      <w:r w:rsidRPr="00D67612">
        <w:rPr>
          <w:sz w:val="24"/>
          <w:szCs w:val="24"/>
          <w:lang w:val="de-DE"/>
        </w:rPr>
        <w:t xml:space="preserve">. </w:t>
      </w:r>
      <w:r w:rsidRPr="00EF6AC1">
        <w:rPr>
          <w:i/>
          <w:sz w:val="24"/>
          <w:szCs w:val="24"/>
        </w:rPr>
        <w:t>Evaluating the Water Saving Potential of Commerical “Connectionless” Food Steamers</w:t>
      </w:r>
      <w:r w:rsidRPr="00D67612">
        <w:rPr>
          <w:sz w:val="24"/>
          <w:szCs w:val="24"/>
        </w:rPr>
        <w:t xml:space="preserve">. </w:t>
      </w:r>
    </w:p>
    <w:p w14:paraId="428C484D" w14:textId="77777777" w:rsidR="008F64E4" w:rsidRPr="00D67612" w:rsidRDefault="008F64E4" w:rsidP="00630FBF">
      <w:pPr>
        <w:pStyle w:val="EndnoteText"/>
        <w:ind w:firstLine="360"/>
        <w:rPr>
          <w:sz w:val="24"/>
          <w:szCs w:val="24"/>
        </w:rPr>
      </w:pPr>
    </w:p>
  </w:endnote>
  <w:endnote w:id="6">
    <w:p w14:paraId="75764C76" w14:textId="77777777" w:rsidR="008F64E4" w:rsidRPr="00D67612" w:rsidRDefault="008F64E4" w:rsidP="00BD327D">
      <w:pPr>
        <w:pStyle w:val="EndnoteText"/>
        <w:ind w:left="540" w:hanging="180"/>
        <w:rPr>
          <w:sz w:val="24"/>
          <w:szCs w:val="24"/>
        </w:rPr>
      </w:pPr>
      <w:r w:rsidRPr="00D67612">
        <w:rPr>
          <w:rStyle w:val="EndnoteReference"/>
          <w:sz w:val="24"/>
          <w:szCs w:val="24"/>
        </w:rPr>
        <w:endnoteRef/>
      </w:r>
      <w:r w:rsidRPr="00D67612">
        <w:rPr>
          <w:sz w:val="24"/>
          <w:szCs w:val="24"/>
        </w:rPr>
        <w:t xml:space="preserve"> 2004-2005 Database for Energy Efficiency Resources (DEER) Update Study Final Report, pp. 3-15 to 3-18, table 3-14.</w:t>
      </w:r>
    </w:p>
    <w:p w14:paraId="56604AC5" w14:textId="77777777" w:rsidR="008F64E4" w:rsidRPr="00D67612" w:rsidRDefault="008F64E4" w:rsidP="00BD327D">
      <w:pPr>
        <w:pStyle w:val="EndnoteText"/>
        <w:ind w:left="360"/>
        <w:rPr>
          <w:sz w:val="24"/>
          <w:szCs w:val="24"/>
        </w:rPr>
      </w:pPr>
    </w:p>
  </w:endnote>
  <w:endnote w:id="7">
    <w:p w14:paraId="7D3218EC" w14:textId="77777777" w:rsidR="008F64E4" w:rsidRPr="00D67612" w:rsidRDefault="008F64E4" w:rsidP="006E3097">
      <w:pPr>
        <w:pStyle w:val="EndnoteText"/>
        <w:ind w:left="540" w:hanging="180"/>
        <w:rPr>
          <w:sz w:val="24"/>
          <w:szCs w:val="24"/>
        </w:rPr>
      </w:pPr>
      <w:r w:rsidRPr="00D67612">
        <w:rPr>
          <w:rStyle w:val="EndnoteReference"/>
          <w:sz w:val="24"/>
          <w:szCs w:val="24"/>
        </w:rPr>
        <w:endnoteRef/>
      </w:r>
      <w:r w:rsidRPr="00D67612">
        <w:rPr>
          <w:sz w:val="24"/>
          <w:szCs w:val="24"/>
        </w:rPr>
        <w:t xml:space="preserve"> AutoQuotes electronic catalog for foodservice equipment and supplies </w:t>
      </w:r>
      <w:hyperlink r:id="rId5" w:history="1">
        <w:r w:rsidRPr="00D67612">
          <w:rPr>
            <w:rStyle w:val="Hyperlink"/>
            <w:sz w:val="24"/>
            <w:szCs w:val="24"/>
          </w:rPr>
          <w:t>http://www.aqnet.com/</w:t>
        </w:r>
      </w:hyperlink>
      <w:r w:rsidRPr="00D67612">
        <w:rPr>
          <w:sz w:val="24"/>
          <w:szCs w:val="24"/>
        </w:rPr>
        <w:t xml:space="preserve"> .</w:t>
      </w:r>
    </w:p>
  </w:endnote>
  <w:endnote w:id="8">
    <w:p w14:paraId="393A15C1" w14:textId="77777777" w:rsidR="008F64E4" w:rsidRDefault="008F64E4">
      <w:pPr>
        <w:pStyle w:val="EndnoteText"/>
      </w:pPr>
      <w:r>
        <w:rPr>
          <w:rStyle w:val="EndnoteReference"/>
        </w:rPr>
        <w:endnoteRef/>
      </w:r>
      <w:r>
        <w:t xml:space="preserve"> SCE, Measure Cost Revision 5 revised for PG&amp;E by S.L. Blanc 2012</w:t>
      </w:r>
    </w:p>
    <w:p w14:paraId="393A15C2" w14:textId="77777777" w:rsidR="008F64E4" w:rsidRDefault="008F64E4">
      <w:pPr>
        <w:pStyle w:val="EndnoteText"/>
      </w:pPr>
      <w:r w:rsidRPr="003D298F">
        <w:t xml:space="preserve"> </w:t>
      </w:r>
      <w:bookmarkStart w:id="160" w:name="_MON_1398086104"/>
      <w:bookmarkStart w:id="161" w:name="_MON_1398083315"/>
      <w:bookmarkEnd w:id="160"/>
      <w:bookmarkEnd w:id="161"/>
      <w:bookmarkStart w:id="162" w:name="_MON_1382719778"/>
      <w:bookmarkEnd w:id="162"/>
      <w:r>
        <w:object w:dxaOrig="1536" w:dyaOrig="994" w14:anchorId="393A15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5.95pt;height:49.75pt" o:ole="">
            <v:imagedata r:id="rId6" o:title=""/>
          </v:shape>
          <o:OLEObject Type="Embed" ProgID="Word.Document.8" ShapeID="_x0000_i1026" DrawAspect="Icon" ObjectID="_1460464405" r:id="rId7">
            <o:FieldCodes>\s</o:FieldCodes>
          </o:OLEObject>
        </w:objec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rial Narrow">
    <w:panose1 w:val="020B05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6" w14:textId="77777777" w:rsidR="008F64E4" w:rsidRDefault="008F64E4"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A7" w14:textId="77777777" w:rsidR="008F64E4" w:rsidRDefault="008F64E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8" w14:textId="77777777" w:rsidR="008F64E4" w:rsidRPr="00846195" w:rsidRDefault="008F64E4"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14:paraId="393A15A9" w14:textId="77777777" w:rsidR="008F64E4" w:rsidRDefault="008F64E4" w:rsidP="00D7047A">
    <w:pPr>
      <w:pStyle w:val="Footer"/>
      <w:pBdr>
        <w:top w:val="single" w:sz="4" w:space="1" w:color="auto"/>
      </w:pBdr>
      <w:tabs>
        <w:tab w:val="clear" w:pos="8640"/>
        <w:tab w:val="right" w:pos="9360"/>
      </w:tabs>
      <w:rPr>
        <w:b/>
        <w:sz w:val="20"/>
        <w:szCs w:val="20"/>
      </w:rPr>
    </w:pPr>
    <w:r>
      <w:rPr>
        <w:b/>
        <w:color w:val="FF0000"/>
        <w:sz w:val="20"/>
        <w:szCs w:val="20"/>
      </w:rPr>
      <w:t>Work Paper PGE(End-Use)###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393A15AA" w14:textId="77777777" w:rsidR="008F64E4" w:rsidRDefault="008F64E4" w:rsidP="00D7047A">
    <w:pPr>
      <w:pStyle w:val="Footer"/>
      <w:rPr>
        <w:b/>
        <w:sz w:val="20"/>
        <w:szCs w:val="20"/>
      </w:rPr>
    </w:pPr>
    <w:r>
      <w:rPr>
        <w:b/>
        <w:sz w:val="20"/>
        <w:szCs w:val="20"/>
      </w:rPr>
      <w:t>Pacific Gas &amp; Electric Company</w:t>
    </w:r>
  </w:p>
  <w:p w14:paraId="393A15AB" w14:textId="77777777" w:rsidR="008F64E4" w:rsidRPr="00844B27" w:rsidRDefault="008F64E4"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WORK PAPER - PGE Core WP Template-jdj 2011-0508a.docx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D" w14:textId="0A4098F8" w:rsidR="008F64E4" w:rsidRPr="002E0E3F" w:rsidRDefault="008F64E4" w:rsidP="00274A7E">
    <w:pPr>
      <w:pStyle w:val="Footer"/>
      <w:jc w:val="right"/>
      <w:rPr>
        <w:rFonts w:cs="Arial"/>
        <w:b/>
        <w:sz w:val="36"/>
        <w:szCs w:val="36"/>
      </w:rPr>
    </w:pPr>
    <w:r>
      <w:rPr>
        <w:rFonts w:cs="Arial"/>
        <w:b/>
        <w:sz w:val="36"/>
        <w:szCs w:val="36"/>
      </w:rPr>
      <w:t>April 23, 2014</w:t>
    </w:r>
  </w:p>
  <w:p w14:paraId="393A15AE" w14:textId="77777777" w:rsidR="008F64E4" w:rsidRDefault="008F64E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2" w14:textId="77777777" w:rsidR="008F64E4" w:rsidRDefault="008F64E4"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B3" w14:textId="77777777" w:rsidR="008F64E4" w:rsidRDefault="008F64E4">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4" w14:textId="684E7444" w:rsidR="008F64E4" w:rsidRPr="00990446" w:rsidRDefault="008F64E4" w:rsidP="00C747DF">
    <w:pPr>
      <w:pStyle w:val="Footer"/>
      <w:pBdr>
        <w:top w:val="single" w:sz="4" w:space="1" w:color="auto"/>
      </w:pBdr>
      <w:tabs>
        <w:tab w:val="clear" w:pos="4320"/>
        <w:tab w:val="clear" w:pos="8640"/>
        <w:tab w:val="right" w:pos="9360"/>
      </w:tabs>
      <w:rPr>
        <w:sz w:val="20"/>
        <w:szCs w:val="20"/>
      </w:rPr>
    </w:pPr>
    <w:r w:rsidRPr="00990446">
      <w:rPr>
        <w:sz w:val="20"/>
        <w:szCs w:val="20"/>
      </w:rPr>
      <w:t>PGECOFST104 Commercial Steam Cookers, Revision 5</w:t>
    </w:r>
    <w:r w:rsidRPr="00990446">
      <w:rPr>
        <w:sz w:val="20"/>
        <w:szCs w:val="20"/>
      </w:rPr>
      <w:tab/>
      <w:t>04/24/2014</w:t>
    </w:r>
  </w:p>
  <w:p w14:paraId="393A15B5" w14:textId="77777777" w:rsidR="008F64E4" w:rsidRPr="00990446" w:rsidRDefault="008F64E4" w:rsidP="00D7047A">
    <w:pPr>
      <w:pStyle w:val="Footer"/>
      <w:rPr>
        <w:sz w:val="20"/>
        <w:szCs w:val="20"/>
      </w:rPr>
    </w:pPr>
    <w:r w:rsidRPr="00990446">
      <w:rPr>
        <w:sz w:val="20"/>
        <w:szCs w:val="20"/>
      </w:rPr>
      <w:t>Pacific Gas &amp; Electric Company</w:t>
    </w:r>
  </w:p>
  <w:p w14:paraId="393A15B6" w14:textId="40EABA9A" w:rsidR="008F64E4" w:rsidRPr="00765E75" w:rsidRDefault="008F64E4" w:rsidP="00C747DF">
    <w:pPr>
      <w:pStyle w:val="Footer"/>
      <w:tabs>
        <w:tab w:val="clear" w:pos="4320"/>
        <w:tab w:val="clear" w:pos="8640"/>
        <w:tab w:val="right" w:pos="9360"/>
      </w:tabs>
      <w:rPr>
        <w:b/>
        <w:sz w:val="20"/>
        <w:szCs w:val="20"/>
      </w:rPr>
    </w:pPr>
    <w:r w:rsidRPr="00990446">
      <w:rPr>
        <w:sz w:val="20"/>
        <w:szCs w:val="20"/>
      </w:rPr>
      <w:fldChar w:fldCharType="begin"/>
    </w:r>
    <w:r w:rsidRPr="00990446">
      <w:rPr>
        <w:sz w:val="20"/>
        <w:szCs w:val="20"/>
      </w:rPr>
      <w:instrText xml:space="preserve"> FILENAME </w:instrText>
    </w:r>
    <w:r w:rsidRPr="00990446">
      <w:rPr>
        <w:sz w:val="20"/>
        <w:szCs w:val="20"/>
      </w:rPr>
      <w:fldChar w:fldCharType="separate"/>
    </w:r>
    <w:r w:rsidRPr="00990446">
      <w:rPr>
        <w:noProof/>
        <w:sz w:val="20"/>
        <w:szCs w:val="20"/>
      </w:rPr>
      <w:t>PGECOFST104 R5.docx</w:t>
    </w:r>
    <w:r w:rsidRPr="00990446">
      <w:rPr>
        <w:sz w:val="20"/>
        <w:szCs w:val="20"/>
      </w:rPr>
      <w:fldChar w:fldCharType="end"/>
    </w:r>
    <w:r w:rsidRPr="00990446">
      <w:rPr>
        <w:sz w:val="20"/>
        <w:szCs w:val="20"/>
      </w:rPr>
      <w:t xml:space="preserve"> </w:t>
    </w:r>
    <w:r>
      <w:rPr>
        <w:b/>
        <w:color w:val="0000FF"/>
        <w:sz w:val="20"/>
        <w:szCs w:val="20"/>
      </w:rPr>
      <w:tab/>
    </w:r>
    <w:r w:rsidRPr="00765E75">
      <w:rPr>
        <w:b/>
        <w:sz w:val="20"/>
        <w:szCs w:val="20"/>
      </w:rPr>
      <w:fldChar w:fldCharType="begin"/>
    </w:r>
    <w:r w:rsidRPr="00765E75">
      <w:rPr>
        <w:b/>
        <w:sz w:val="20"/>
        <w:szCs w:val="20"/>
      </w:rPr>
      <w:instrText xml:space="preserve"> PAGE  \* Arabic  \* MERGEFORMAT </w:instrText>
    </w:r>
    <w:r w:rsidRPr="00765E75">
      <w:rPr>
        <w:b/>
        <w:sz w:val="20"/>
        <w:szCs w:val="20"/>
      </w:rPr>
      <w:fldChar w:fldCharType="separate"/>
    </w:r>
    <w:r w:rsidR="004E0860">
      <w:rPr>
        <w:b/>
        <w:noProof/>
        <w:sz w:val="20"/>
        <w:szCs w:val="20"/>
      </w:rPr>
      <w:t>3</w:t>
    </w:r>
    <w:r w:rsidRPr="00765E75">
      <w:rPr>
        <w:b/>
        <w:sz w:val="20"/>
        <w:szCs w:val="20"/>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8" w14:textId="77777777" w:rsidR="008F64E4" w:rsidRPr="002E0E3F" w:rsidRDefault="008F64E4" w:rsidP="00D7047A">
    <w:pPr>
      <w:pStyle w:val="Footer"/>
      <w:jc w:val="right"/>
      <w:rPr>
        <w:rFonts w:cs="Arial"/>
        <w:b/>
        <w:sz w:val="36"/>
        <w:szCs w:val="36"/>
      </w:rPr>
    </w:pPr>
    <w:r>
      <w:rPr>
        <w:rFonts w:cs="Arial"/>
        <w:b/>
        <w:sz w:val="36"/>
        <w:szCs w:val="36"/>
      </w:rPr>
      <w:t>Date of Last Revision</w:t>
    </w:r>
  </w:p>
  <w:p w14:paraId="393A15B9" w14:textId="77777777" w:rsidR="008F64E4" w:rsidRDefault="008F64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EBD382" w14:textId="77777777" w:rsidR="007D6519" w:rsidRDefault="007D6519">
      <w:r>
        <w:separator/>
      </w:r>
    </w:p>
    <w:p w14:paraId="561DF70B" w14:textId="77777777" w:rsidR="007D6519" w:rsidRDefault="007D6519"/>
  </w:footnote>
  <w:footnote w:type="continuationSeparator" w:id="0">
    <w:p w14:paraId="1FB94C8D" w14:textId="77777777" w:rsidR="007D6519" w:rsidRDefault="007D6519">
      <w:r>
        <w:continuationSeparator/>
      </w:r>
    </w:p>
    <w:p w14:paraId="22BA7259" w14:textId="77777777" w:rsidR="007D6519" w:rsidRDefault="007D651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3" w14:textId="77777777" w:rsidR="008F64E4" w:rsidRDefault="004E0860">
    <w:pPr>
      <w:pStyle w:val="Header"/>
    </w:pPr>
    <w:r>
      <w:rPr>
        <w:noProof/>
      </w:rPr>
      <w:pict w14:anchorId="393A15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8752;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4" w14:textId="77777777" w:rsidR="008F64E4" w:rsidRDefault="008F64E4" w:rsidP="001A573F">
    <w:pPr>
      <w:pStyle w:val="Header"/>
      <w:jc w:val="right"/>
    </w:pPr>
  </w:p>
  <w:p w14:paraId="393A15A5" w14:textId="77777777" w:rsidR="008F64E4" w:rsidRDefault="008F64E4"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F" w14:textId="2A49CB4E" w:rsidR="008F64E4" w:rsidRDefault="008F64E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0" w14:textId="77777777" w:rsidR="008F64E4" w:rsidRDefault="008F64E4" w:rsidP="001A573F">
    <w:pPr>
      <w:pStyle w:val="Header"/>
      <w:jc w:val="right"/>
    </w:pPr>
  </w:p>
  <w:p w14:paraId="393A15B1" w14:textId="77777777" w:rsidR="008F64E4" w:rsidRDefault="008F64E4" w:rsidP="001A573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7" w14:textId="27B01CB3" w:rsidR="008F64E4" w:rsidRDefault="008F64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9">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4">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7820856"/>
    <w:multiLevelType w:val="singleLevel"/>
    <w:tmpl w:val="6C78A414"/>
    <w:lvl w:ilvl="0">
      <w:start w:val="1"/>
      <w:numFmt w:val="decimal"/>
      <w:lvlText w:val="%1."/>
      <w:legacy w:legacy="1" w:legacySpace="0" w:legacyIndent="0"/>
      <w:lvlJc w:val="left"/>
    </w:lvl>
  </w:abstractNum>
  <w:abstractNum w:abstractNumId="17">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9"/>
  </w:num>
  <w:num w:numId="3">
    <w:abstractNumId w:val="4"/>
  </w:num>
  <w:num w:numId="4">
    <w:abstractNumId w:val="6"/>
  </w:num>
  <w:num w:numId="5">
    <w:abstractNumId w:val="16"/>
  </w:num>
  <w:num w:numId="6">
    <w:abstractNumId w:val="8"/>
  </w:num>
  <w:num w:numId="7">
    <w:abstractNumId w:val="5"/>
  </w:num>
  <w:num w:numId="8">
    <w:abstractNumId w:val="10"/>
  </w:num>
  <w:num w:numId="9">
    <w:abstractNumId w:val="7"/>
  </w:num>
  <w:num w:numId="10">
    <w:abstractNumId w:val="1"/>
  </w:num>
  <w:num w:numId="11">
    <w:abstractNumId w:val="13"/>
  </w:num>
  <w:num w:numId="12">
    <w:abstractNumId w:val="14"/>
  </w:num>
  <w:num w:numId="13">
    <w:abstractNumId w:val="3"/>
  </w:num>
  <w:num w:numId="14">
    <w:abstractNumId w:val="18"/>
  </w:num>
  <w:num w:numId="15">
    <w:abstractNumId w:val="11"/>
  </w:num>
  <w:num w:numId="16">
    <w:abstractNumId w:val="12"/>
  </w:num>
  <w:num w:numId="17">
    <w:abstractNumId w:val="0"/>
  </w:num>
  <w:num w:numId="18">
    <w:abstractNumId w:val="17"/>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3527"/>
    <w:rsid w:val="00005E70"/>
    <w:rsid w:val="00012F86"/>
    <w:rsid w:val="00014740"/>
    <w:rsid w:val="000160E2"/>
    <w:rsid w:val="000170B5"/>
    <w:rsid w:val="00017488"/>
    <w:rsid w:val="00020042"/>
    <w:rsid w:val="0002129F"/>
    <w:rsid w:val="00024AA9"/>
    <w:rsid w:val="00026F78"/>
    <w:rsid w:val="000272C2"/>
    <w:rsid w:val="0003064A"/>
    <w:rsid w:val="00032B63"/>
    <w:rsid w:val="000351CB"/>
    <w:rsid w:val="000374A5"/>
    <w:rsid w:val="00044570"/>
    <w:rsid w:val="00056348"/>
    <w:rsid w:val="000571F6"/>
    <w:rsid w:val="0005763B"/>
    <w:rsid w:val="00057C09"/>
    <w:rsid w:val="00063FA7"/>
    <w:rsid w:val="0006490F"/>
    <w:rsid w:val="00065A01"/>
    <w:rsid w:val="00066D5B"/>
    <w:rsid w:val="000678A2"/>
    <w:rsid w:val="00067EB5"/>
    <w:rsid w:val="000701EB"/>
    <w:rsid w:val="000719AA"/>
    <w:rsid w:val="000749EA"/>
    <w:rsid w:val="0007589E"/>
    <w:rsid w:val="00077161"/>
    <w:rsid w:val="000814B9"/>
    <w:rsid w:val="000842B9"/>
    <w:rsid w:val="00085DF5"/>
    <w:rsid w:val="00086594"/>
    <w:rsid w:val="00087378"/>
    <w:rsid w:val="00095610"/>
    <w:rsid w:val="000966CC"/>
    <w:rsid w:val="000A17BE"/>
    <w:rsid w:val="000A2ABA"/>
    <w:rsid w:val="000A2FB3"/>
    <w:rsid w:val="000A48F2"/>
    <w:rsid w:val="000B0B1E"/>
    <w:rsid w:val="000C0FD3"/>
    <w:rsid w:val="000C5B2D"/>
    <w:rsid w:val="000C6D7B"/>
    <w:rsid w:val="000D0B1F"/>
    <w:rsid w:val="000D17B9"/>
    <w:rsid w:val="000E132D"/>
    <w:rsid w:val="000E22C9"/>
    <w:rsid w:val="000E31B5"/>
    <w:rsid w:val="000F0069"/>
    <w:rsid w:val="000F11DD"/>
    <w:rsid w:val="00113464"/>
    <w:rsid w:val="00115EB1"/>
    <w:rsid w:val="001178BE"/>
    <w:rsid w:val="0012176A"/>
    <w:rsid w:val="00121A22"/>
    <w:rsid w:val="001248A3"/>
    <w:rsid w:val="00124F32"/>
    <w:rsid w:val="00126483"/>
    <w:rsid w:val="00126A4E"/>
    <w:rsid w:val="00127CC8"/>
    <w:rsid w:val="0013046A"/>
    <w:rsid w:val="0013080C"/>
    <w:rsid w:val="0013087E"/>
    <w:rsid w:val="00133198"/>
    <w:rsid w:val="00133C60"/>
    <w:rsid w:val="00136D56"/>
    <w:rsid w:val="00146434"/>
    <w:rsid w:val="001465B1"/>
    <w:rsid w:val="00150EC7"/>
    <w:rsid w:val="00155EF5"/>
    <w:rsid w:val="00167F2B"/>
    <w:rsid w:val="0017179F"/>
    <w:rsid w:val="00172149"/>
    <w:rsid w:val="00175673"/>
    <w:rsid w:val="00176431"/>
    <w:rsid w:val="00183C8E"/>
    <w:rsid w:val="00190BBB"/>
    <w:rsid w:val="00192B77"/>
    <w:rsid w:val="001946B1"/>
    <w:rsid w:val="00194E14"/>
    <w:rsid w:val="0019648A"/>
    <w:rsid w:val="001965AF"/>
    <w:rsid w:val="00196D7C"/>
    <w:rsid w:val="00197A23"/>
    <w:rsid w:val="001A3026"/>
    <w:rsid w:val="001A4516"/>
    <w:rsid w:val="001A550C"/>
    <w:rsid w:val="001A573F"/>
    <w:rsid w:val="001A64C6"/>
    <w:rsid w:val="001A7081"/>
    <w:rsid w:val="001A70AD"/>
    <w:rsid w:val="001A73E3"/>
    <w:rsid w:val="001B238D"/>
    <w:rsid w:val="001B242B"/>
    <w:rsid w:val="001B4ACB"/>
    <w:rsid w:val="001B5E15"/>
    <w:rsid w:val="001B6FAB"/>
    <w:rsid w:val="001B75E6"/>
    <w:rsid w:val="001B792D"/>
    <w:rsid w:val="001C0CB0"/>
    <w:rsid w:val="001C2942"/>
    <w:rsid w:val="001C63A2"/>
    <w:rsid w:val="001D11CE"/>
    <w:rsid w:val="001D1316"/>
    <w:rsid w:val="001D16C2"/>
    <w:rsid w:val="001D3F48"/>
    <w:rsid w:val="001D483C"/>
    <w:rsid w:val="001D5E45"/>
    <w:rsid w:val="001E4C31"/>
    <w:rsid w:val="001E7CA0"/>
    <w:rsid w:val="001F4083"/>
    <w:rsid w:val="001F60D5"/>
    <w:rsid w:val="001F627F"/>
    <w:rsid w:val="001F7023"/>
    <w:rsid w:val="00200174"/>
    <w:rsid w:val="00211BAC"/>
    <w:rsid w:val="002154B2"/>
    <w:rsid w:val="002170D6"/>
    <w:rsid w:val="002203EA"/>
    <w:rsid w:val="0022055B"/>
    <w:rsid w:val="0022067C"/>
    <w:rsid w:val="002207C3"/>
    <w:rsid w:val="0022428B"/>
    <w:rsid w:val="002257FA"/>
    <w:rsid w:val="00235694"/>
    <w:rsid w:val="0024233E"/>
    <w:rsid w:val="00243BAC"/>
    <w:rsid w:val="00244BD6"/>
    <w:rsid w:val="00245A56"/>
    <w:rsid w:val="002466F4"/>
    <w:rsid w:val="00251E83"/>
    <w:rsid w:val="00252352"/>
    <w:rsid w:val="00255067"/>
    <w:rsid w:val="0025738E"/>
    <w:rsid w:val="00257989"/>
    <w:rsid w:val="002628B9"/>
    <w:rsid w:val="00264B03"/>
    <w:rsid w:val="00267DC4"/>
    <w:rsid w:val="0027474D"/>
    <w:rsid w:val="00274A7E"/>
    <w:rsid w:val="00276918"/>
    <w:rsid w:val="00276ED1"/>
    <w:rsid w:val="002775AB"/>
    <w:rsid w:val="0027792C"/>
    <w:rsid w:val="00283CA0"/>
    <w:rsid w:val="00285AF5"/>
    <w:rsid w:val="0028709C"/>
    <w:rsid w:val="00291D75"/>
    <w:rsid w:val="00295B67"/>
    <w:rsid w:val="002A2C2E"/>
    <w:rsid w:val="002A4B6C"/>
    <w:rsid w:val="002A669E"/>
    <w:rsid w:val="002B0ECF"/>
    <w:rsid w:val="002B4FEF"/>
    <w:rsid w:val="002C12FA"/>
    <w:rsid w:val="002C21F9"/>
    <w:rsid w:val="002C26EB"/>
    <w:rsid w:val="002C321E"/>
    <w:rsid w:val="002C42E0"/>
    <w:rsid w:val="002C4F1C"/>
    <w:rsid w:val="002C518C"/>
    <w:rsid w:val="002C7B46"/>
    <w:rsid w:val="002D0F51"/>
    <w:rsid w:val="002D27DC"/>
    <w:rsid w:val="002D4621"/>
    <w:rsid w:val="002E0043"/>
    <w:rsid w:val="002E40A2"/>
    <w:rsid w:val="002E47B4"/>
    <w:rsid w:val="002E4B46"/>
    <w:rsid w:val="002E5671"/>
    <w:rsid w:val="002E6162"/>
    <w:rsid w:val="002F105C"/>
    <w:rsid w:val="002F2D19"/>
    <w:rsid w:val="002F3610"/>
    <w:rsid w:val="002F3FE5"/>
    <w:rsid w:val="002F4E8C"/>
    <w:rsid w:val="0030080B"/>
    <w:rsid w:val="0030114D"/>
    <w:rsid w:val="00302B74"/>
    <w:rsid w:val="003032B7"/>
    <w:rsid w:val="0030550A"/>
    <w:rsid w:val="003129E8"/>
    <w:rsid w:val="00315AB7"/>
    <w:rsid w:val="00324AFE"/>
    <w:rsid w:val="00324D0F"/>
    <w:rsid w:val="003259CD"/>
    <w:rsid w:val="0032657A"/>
    <w:rsid w:val="00333E01"/>
    <w:rsid w:val="00335017"/>
    <w:rsid w:val="003408A4"/>
    <w:rsid w:val="00340DAD"/>
    <w:rsid w:val="00340DC8"/>
    <w:rsid w:val="00345971"/>
    <w:rsid w:val="00345DE6"/>
    <w:rsid w:val="0034647B"/>
    <w:rsid w:val="00350382"/>
    <w:rsid w:val="00353DC2"/>
    <w:rsid w:val="003541A6"/>
    <w:rsid w:val="00362067"/>
    <w:rsid w:val="00374640"/>
    <w:rsid w:val="00377407"/>
    <w:rsid w:val="0038285F"/>
    <w:rsid w:val="0038391A"/>
    <w:rsid w:val="00392B5E"/>
    <w:rsid w:val="00392C05"/>
    <w:rsid w:val="00393618"/>
    <w:rsid w:val="00393D41"/>
    <w:rsid w:val="00395845"/>
    <w:rsid w:val="003A1B51"/>
    <w:rsid w:val="003A61DE"/>
    <w:rsid w:val="003A648E"/>
    <w:rsid w:val="003A66D0"/>
    <w:rsid w:val="003A7230"/>
    <w:rsid w:val="003B384E"/>
    <w:rsid w:val="003B51DE"/>
    <w:rsid w:val="003B6B5B"/>
    <w:rsid w:val="003C27C4"/>
    <w:rsid w:val="003C3A3C"/>
    <w:rsid w:val="003C48C5"/>
    <w:rsid w:val="003C5980"/>
    <w:rsid w:val="003C6DFA"/>
    <w:rsid w:val="003D04BC"/>
    <w:rsid w:val="003D298F"/>
    <w:rsid w:val="003D36AD"/>
    <w:rsid w:val="003D3F36"/>
    <w:rsid w:val="003D5191"/>
    <w:rsid w:val="003D60B8"/>
    <w:rsid w:val="003E15A5"/>
    <w:rsid w:val="003E24CE"/>
    <w:rsid w:val="003E3441"/>
    <w:rsid w:val="003E3941"/>
    <w:rsid w:val="003E540D"/>
    <w:rsid w:val="003E7422"/>
    <w:rsid w:val="003E7CF9"/>
    <w:rsid w:val="003E7D3D"/>
    <w:rsid w:val="003E7E0A"/>
    <w:rsid w:val="003F0CBE"/>
    <w:rsid w:val="003F3179"/>
    <w:rsid w:val="003F3DED"/>
    <w:rsid w:val="003F57BD"/>
    <w:rsid w:val="003F5B70"/>
    <w:rsid w:val="004018B3"/>
    <w:rsid w:val="0040323C"/>
    <w:rsid w:val="00403FBE"/>
    <w:rsid w:val="00406EDD"/>
    <w:rsid w:val="004078BB"/>
    <w:rsid w:val="0041339D"/>
    <w:rsid w:val="0041365D"/>
    <w:rsid w:val="00415754"/>
    <w:rsid w:val="004162E3"/>
    <w:rsid w:val="00421ED8"/>
    <w:rsid w:val="0042297B"/>
    <w:rsid w:val="00422F19"/>
    <w:rsid w:val="00423B48"/>
    <w:rsid w:val="00425FE9"/>
    <w:rsid w:val="00427131"/>
    <w:rsid w:val="00430775"/>
    <w:rsid w:val="004323E9"/>
    <w:rsid w:val="00432C65"/>
    <w:rsid w:val="004339ED"/>
    <w:rsid w:val="00433B89"/>
    <w:rsid w:val="00436F7E"/>
    <w:rsid w:val="00437947"/>
    <w:rsid w:val="00437BE1"/>
    <w:rsid w:val="0044128D"/>
    <w:rsid w:val="004419D3"/>
    <w:rsid w:val="0044337C"/>
    <w:rsid w:val="00445790"/>
    <w:rsid w:val="00450273"/>
    <w:rsid w:val="004509A5"/>
    <w:rsid w:val="00453CE7"/>
    <w:rsid w:val="004551F3"/>
    <w:rsid w:val="00455582"/>
    <w:rsid w:val="00455856"/>
    <w:rsid w:val="004563F1"/>
    <w:rsid w:val="004602EC"/>
    <w:rsid w:val="004617A6"/>
    <w:rsid w:val="00467FE9"/>
    <w:rsid w:val="00474025"/>
    <w:rsid w:val="0048008C"/>
    <w:rsid w:val="004809C9"/>
    <w:rsid w:val="00480BAD"/>
    <w:rsid w:val="00480C7E"/>
    <w:rsid w:val="00481EE4"/>
    <w:rsid w:val="00481F63"/>
    <w:rsid w:val="004838E5"/>
    <w:rsid w:val="00486CF9"/>
    <w:rsid w:val="00487A47"/>
    <w:rsid w:val="00487D95"/>
    <w:rsid w:val="00492048"/>
    <w:rsid w:val="004933E0"/>
    <w:rsid w:val="004959B4"/>
    <w:rsid w:val="004967A2"/>
    <w:rsid w:val="00497CD3"/>
    <w:rsid w:val="004A2D46"/>
    <w:rsid w:val="004A3A35"/>
    <w:rsid w:val="004A6FCA"/>
    <w:rsid w:val="004B0F48"/>
    <w:rsid w:val="004B2CFB"/>
    <w:rsid w:val="004B3924"/>
    <w:rsid w:val="004B4489"/>
    <w:rsid w:val="004C4E2A"/>
    <w:rsid w:val="004C56D1"/>
    <w:rsid w:val="004D189B"/>
    <w:rsid w:val="004D2C76"/>
    <w:rsid w:val="004D58D5"/>
    <w:rsid w:val="004D71AF"/>
    <w:rsid w:val="004D7301"/>
    <w:rsid w:val="004E0860"/>
    <w:rsid w:val="004E2777"/>
    <w:rsid w:val="004F1DB8"/>
    <w:rsid w:val="004F21BC"/>
    <w:rsid w:val="004F3EDB"/>
    <w:rsid w:val="004F55EC"/>
    <w:rsid w:val="004F61DD"/>
    <w:rsid w:val="004F65C1"/>
    <w:rsid w:val="00502569"/>
    <w:rsid w:val="00503A6A"/>
    <w:rsid w:val="00506204"/>
    <w:rsid w:val="00511171"/>
    <w:rsid w:val="005136CC"/>
    <w:rsid w:val="00513858"/>
    <w:rsid w:val="00514B37"/>
    <w:rsid w:val="00514EEC"/>
    <w:rsid w:val="005164A6"/>
    <w:rsid w:val="00521874"/>
    <w:rsid w:val="00521920"/>
    <w:rsid w:val="005246B1"/>
    <w:rsid w:val="00530B04"/>
    <w:rsid w:val="005342B1"/>
    <w:rsid w:val="00534386"/>
    <w:rsid w:val="0053683E"/>
    <w:rsid w:val="005368AE"/>
    <w:rsid w:val="00537B0D"/>
    <w:rsid w:val="005403E8"/>
    <w:rsid w:val="00542990"/>
    <w:rsid w:val="00542A98"/>
    <w:rsid w:val="00544873"/>
    <w:rsid w:val="005453C5"/>
    <w:rsid w:val="0054599C"/>
    <w:rsid w:val="00545A84"/>
    <w:rsid w:val="00551EF3"/>
    <w:rsid w:val="00554084"/>
    <w:rsid w:val="00557E24"/>
    <w:rsid w:val="00560593"/>
    <w:rsid w:val="0056163A"/>
    <w:rsid w:val="00562217"/>
    <w:rsid w:val="00563BE5"/>
    <w:rsid w:val="00566978"/>
    <w:rsid w:val="00567397"/>
    <w:rsid w:val="00572746"/>
    <w:rsid w:val="00574FBD"/>
    <w:rsid w:val="005773BB"/>
    <w:rsid w:val="00585C83"/>
    <w:rsid w:val="00586604"/>
    <w:rsid w:val="00587DDD"/>
    <w:rsid w:val="00591FDD"/>
    <w:rsid w:val="005A1F9D"/>
    <w:rsid w:val="005A3798"/>
    <w:rsid w:val="005A67E5"/>
    <w:rsid w:val="005A7302"/>
    <w:rsid w:val="005B00A6"/>
    <w:rsid w:val="005B35F7"/>
    <w:rsid w:val="005B7AF4"/>
    <w:rsid w:val="005C2844"/>
    <w:rsid w:val="005C7F3F"/>
    <w:rsid w:val="005D6266"/>
    <w:rsid w:val="005E2187"/>
    <w:rsid w:val="005E4FE9"/>
    <w:rsid w:val="005F19E0"/>
    <w:rsid w:val="005F3E96"/>
    <w:rsid w:val="005F57B5"/>
    <w:rsid w:val="005F7AA1"/>
    <w:rsid w:val="00604FAE"/>
    <w:rsid w:val="00607605"/>
    <w:rsid w:val="0061001E"/>
    <w:rsid w:val="00610B3C"/>
    <w:rsid w:val="00610FC6"/>
    <w:rsid w:val="00622319"/>
    <w:rsid w:val="00623394"/>
    <w:rsid w:val="00623BA1"/>
    <w:rsid w:val="0062416A"/>
    <w:rsid w:val="00625FB3"/>
    <w:rsid w:val="00626129"/>
    <w:rsid w:val="00630FBF"/>
    <w:rsid w:val="00632A52"/>
    <w:rsid w:val="00633A9C"/>
    <w:rsid w:val="00634414"/>
    <w:rsid w:val="00636012"/>
    <w:rsid w:val="00636987"/>
    <w:rsid w:val="00640BB6"/>
    <w:rsid w:val="00642FCD"/>
    <w:rsid w:val="006433B2"/>
    <w:rsid w:val="00644D17"/>
    <w:rsid w:val="00645027"/>
    <w:rsid w:val="0064609B"/>
    <w:rsid w:val="00652DD9"/>
    <w:rsid w:val="00653DA9"/>
    <w:rsid w:val="006559C8"/>
    <w:rsid w:val="00657405"/>
    <w:rsid w:val="006605C2"/>
    <w:rsid w:val="00661864"/>
    <w:rsid w:val="00663A00"/>
    <w:rsid w:val="00664FA6"/>
    <w:rsid w:val="0066632E"/>
    <w:rsid w:val="00671943"/>
    <w:rsid w:val="00673682"/>
    <w:rsid w:val="006832A4"/>
    <w:rsid w:val="006846E9"/>
    <w:rsid w:val="006872DB"/>
    <w:rsid w:val="00695ED2"/>
    <w:rsid w:val="006968B4"/>
    <w:rsid w:val="006A1022"/>
    <w:rsid w:val="006A1A83"/>
    <w:rsid w:val="006A2C4B"/>
    <w:rsid w:val="006A541C"/>
    <w:rsid w:val="006A55D2"/>
    <w:rsid w:val="006B3774"/>
    <w:rsid w:val="006B42B8"/>
    <w:rsid w:val="006B4563"/>
    <w:rsid w:val="006B6104"/>
    <w:rsid w:val="006B763D"/>
    <w:rsid w:val="006B7EDD"/>
    <w:rsid w:val="006C44B4"/>
    <w:rsid w:val="006D0365"/>
    <w:rsid w:val="006D2068"/>
    <w:rsid w:val="006D3725"/>
    <w:rsid w:val="006D4AE1"/>
    <w:rsid w:val="006D52D8"/>
    <w:rsid w:val="006D5AAB"/>
    <w:rsid w:val="006E0111"/>
    <w:rsid w:val="006E3097"/>
    <w:rsid w:val="006E3C13"/>
    <w:rsid w:val="006E5CB6"/>
    <w:rsid w:val="006F0139"/>
    <w:rsid w:val="006F214B"/>
    <w:rsid w:val="006F28C7"/>
    <w:rsid w:val="007001DD"/>
    <w:rsid w:val="0070443C"/>
    <w:rsid w:val="00706ADB"/>
    <w:rsid w:val="00712407"/>
    <w:rsid w:val="00712477"/>
    <w:rsid w:val="00721A54"/>
    <w:rsid w:val="00721C75"/>
    <w:rsid w:val="007228DB"/>
    <w:rsid w:val="00723862"/>
    <w:rsid w:val="00731859"/>
    <w:rsid w:val="00733275"/>
    <w:rsid w:val="00735A4C"/>
    <w:rsid w:val="00735CB1"/>
    <w:rsid w:val="00741F74"/>
    <w:rsid w:val="00742E8A"/>
    <w:rsid w:val="007431B7"/>
    <w:rsid w:val="00745482"/>
    <w:rsid w:val="0074677C"/>
    <w:rsid w:val="00746DDC"/>
    <w:rsid w:val="007475AA"/>
    <w:rsid w:val="0075061C"/>
    <w:rsid w:val="00754D25"/>
    <w:rsid w:val="00755961"/>
    <w:rsid w:val="00756A18"/>
    <w:rsid w:val="00757590"/>
    <w:rsid w:val="00762F0E"/>
    <w:rsid w:val="007652CE"/>
    <w:rsid w:val="00765936"/>
    <w:rsid w:val="00765E75"/>
    <w:rsid w:val="0077070C"/>
    <w:rsid w:val="0077416A"/>
    <w:rsid w:val="0077706D"/>
    <w:rsid w:val="00781316"/>
    <w:rsid w:val="007821CF"/>
    <w:rsid w:val="00783DAC"/>
    <w:rsid w:val="00784500"/>
    <w:rsid w:val="00785112"/>
    <w:rsid w:val="00786700"/>
    <w:rsid w:val="007867D9"/>
    <w:rsid w:val="007878B9"/>
    <w:rsid w:val="00790C15"/>
    <w:rsid w:val="007931BC"/>
    <w:rsid w:val="00793646"/>
    <w:rsid w:val="0079521E"/>
    <w:rsid w:val="00796071"/>
    <w:rsid w:val="007A0C2E"/>
    <w:rsid w:val="007A1510"/>
    <w:rsid w:val="007A4D97"/>
    <w:rsid w:val="007A699F"/>
    <w:rsid w:val="007A768C"/>
    <w:rsid w:val="007B2CAC"/>
    <w:rsid w:val="007B2E26"/>
    <w:rsid w:val="007B41C0"/>
    <w:rsid w:val="007B44FB"/>
    <w:rsid w:val="007C0E38"/>
    <w:rsid w:val="007C18E3"/>
    <w:rsid w:val="007C4E08"/>
    <w:rsid w:val="007D0411"/>
    <w:rsid w:val="007D2F4C"/>
    <w:rsid w:val="007D3DFF"/>
    <w:rsid w:val="007D3F38"/>
    <w:rsid w:val="007D4DB8"/>
    <w:rsid w:val="007D6519"/>
    <w:rsid w:val="007E2197"/>
    <w:rsid w:val="007E3304"/>
    <w:rsid w:val="007E6C79"/>
    <w:rsid w:val="007F1E48"/>
    <w:rsid w:val="007F2147"/>
    <w:rsid w:val="007F36E9"/>
    <w:rsid w:val="007F4605"/>
    <w:rsid w:val="007F6C7D"/>
    <w:rsid w:val="008026F6"/>
    <w:rsid w:val="00803F84"/>
    <w:rsid w:val="00806070"/>
    <w:rsid w:val="00806EE8"/>
    <w:rsid w:val="00811D89"/>
    <w:rsid w:val="00814500"/>
    <w:rsid w:val="00822F77"/>
    <w:rsid w:val="00833AF7"/>
    <w:rsid w:val="00834023"/>
    <w:rsid w:val="00835579"/>
    <w:rsid w:val="00836F9B"/>
    <w:rsid w:val="00844106"/>
    <w:rsid w:val="00844B27"/>
    <w:rsid w:val="00844D29"/>
    <w:rsid w:val="00846195"/>
    <w:rsid w:val="00846FA0"/>
    <w:rsid w:val="008479B6"/>
    <w:rsid w:val="00851ABA"/>
    <w:rsid w:val="00853B76"/>
    <w:rsid w:val="0086002F"/>
    <w:rsid w:val="00863F9D"/>
    <w:rsid w:val="008645F9"/>
    <w:rsid w:val="0086628A"/>
    <w:rsid w:val="00871279"/>
    <w:rsid w:val="00872913"/>
    <w:rsid w:val="00873F82"/>
    <w:rsid w:val="0087599D"/>
    <w:rsid w:val="00880CA5"/>
    <w:rsid w:val="008817B1"/>
    <w:rsid w:val="008834BB"/>
    <w:rsid w:val="008840FA"/>
    <w:rsid w:val="008846D2"/>
    <w:rsid w:val="00890F95"/>
    <w:rsid w:val="0089311A"/>
    <w:rsid w:val="008946C3"/>
    <w:rsid w:val="008948E0"/>
    <w:rsid w:val="0089528C"/>
    <w:rsid w:val="008A1884"/>
    <w:rsid w:val="008A6467"/>
    <w:rsid w:val="008B034D"/>
    <w:rsid w:val="008B0BBC"/>
    <w:rsid w:val="008B4153"/>
    <w:rsid w:val="008B5356"/>
    <w:rsid w:val="008B7927"/>
    <w:rsid w:val="008C5AF3"/>
    <w:rsid w:val="008C6AD1"/>
    <w:rsid w:val="008C71B5"/>
    <w:rsid w:val="008E431F"/>
    <w:rsid w:val="008E5E12"/>
    <w:rsid w:val="008F0D2A"/>
    <w:rsid w:val="008F12D4"/>
    <w:rsid w:val="008F17A0"/>
    <w:rsid w:val="008F23EF"/>
    <w:rsid w:val="008F386F"/>
    <w:rsid w:val="008F48E1"/>
    <w:rsid w:val="008F5BD0"/>
    <w:rsid w:val="008F64E4"/>
    <w:rsid w:val="009003FE"/>
    <w:rsid w:val="009009AE"/>
    <w:rsid w:val="00903C95"/>
    <w:rsid w:val="009046D4"/>
    <w:rsid w:val="0091058D"/>
    <w:rsid w:val="00913858"/>
    <w:rsid w:val="00913A0F"/>
    <w:rsid w:val="00914959"/>
    <w:rsid w:val="00915CE6"/>
    <w:rsid w:val="00916468"/>
    <w:rsid w:val="009168A1"/>
    <w:rsid w:val="009241E2"/>
    <w:rsid w:val="00924681"/>
    <w:rsid w:val="0092622E"/>
    <w:rsid w:val="00930877"/>
    <w:rsid w:val="00945CB0"/>
    <w:rsid w:val="00951188"/>
    <w:rsid w:val="00955732"/>
    <w:rsid w:val="00955CBA"/>
    <w:rsid w:val="00960F2F"/>
    <w:rsid w:val="009634F6"/>
    <w:rsid w:val="00963B5E"/>
    <w:rsid w:val="00963FA0"/>
    <w:rsid w:val="0096491F"/>
    <w:rsid w:val="00974E95"/>
    <w:rsid w:val="00975F2D"/>
    <w:rsid w:val="00977BF5"/>
    <w:rsid w:val="0098302D"/>
    <w:rsid w:val="009833EF"/>
    <w:rsid w:val="00987608"/>
    <w:rsid w:val="00990446"/>
    <w:rsid w:val="009943A0"/>
    <w:rsid w:val="009953BC"/>
    <w:rsid w:val="009963D2"/>
    <w:rsid w:val="009A0568"/>
    <w:rsid w:val="009A0AF9"/>
    <w:rsid w:val="009A16BE"/>
    <w:rsid w:val="009A2337"/>
    <w:rsid w:val="009A2E00"/>
    <w:rsid w:val="009A355A"/>
    <w:rsid w:val="009A5CE8"/>
    <w:rsid w:val="009A7B5A"/>
    <w:rsid w:val="009A7F79"/>
    <w:rsid w:val="009B1863"/>
    <w:rsid w:val="009B2BDC"/>
    <w:rsid w:val="009B5F5D"/>
    <w:rsid w:val="009B6201"/>
    <w:rsid w:val="009B6326"/>
    <w:rsid w:val="009B73BA"/>
    <w:rsid w:val="009C10D9"/>
    <w:rsid w:val="009C425A"/>
    <w:rsid w:val="009C5CA7"/>
    <w:rsid w:val="009C7C2D"/>
    <w:rsid w:val="009D03F8"/>
    <w:rsid w:val="009D1DF4"/>
    <w:rsid w:val="009D7A24"/>
    <w:rsid w:val="009E00E4"/>
    <w:rsid w:val="009E0D20"/>
    <w:rsid w:val="009E0F6B"/>
    <w:rsid w:val="009E23B7"/>
    <w:rsid w:val="009E27D7"/>
    <w:rsid w:val="009E2964"/>
    <w:rsid w:val="009E5D18"/>
    <w:rsid w:val="009E7DCD"/>
    <w:rsid w:val="009F55F9"/>
    <w:rsid w:val="009F5CC0"/>
    <w:rsid w:val="009F6F8B"/>
    <w:rsid w:val="009F7164"/>
    <w:rsid w:val="00A01631"/>
    <w:rsid w:val="00A02F0A"/>
    <w:rsid w:val="00A1074D"/>
    <w:rsid w:val="00A127DD"/>
    <w:rsid w:val="00A14E6C"/>
    <w:rsid w:val="00A167EC"/>
    <w:rsid w:val="00A172E6"/>
    <w:rsid w:val="00A24434"/>
    <w:rsid w:val="00A24C8D"/>
    <w:rsid w:val="00A26F15"/>
    <w:rsid w:val="00A30E37"/>
    <w:rsid w:val="00A32AE2"/>
    <w:rsid w:val="00A35CF8"/>
    <w:rsid w:val="00A360E7"/>
    <w:rsid w:val="00A400FB"/>
    <w:rsid w:val="00A443D1"/>
    <w:rsid w:val="00A456B3"/>
    <w:rsid w:val="00A47BFE"/>
    <w:rsid w:val="00A5087E"/>
    <w:rsid w:val="00A51808"/>
    <w:rsid w:val="00A51D78"/>
    <w:rsid w:val="00A51EA8"/>
    <w:rsid w:val="00A549C3"/>
    <w:rsid w:val="00A55DD1"/>
    <w:rsid w:val="00A561A8"/>
    <w:rsid w:val="00A562A6"/>
    <w:rsid w:val="00A570C4"/>
    <w:rsid w:val="00A614C3"/>
    <w:rsid w:val="00A645E2"/>
    <w:rsid w:val="00A646B3"/>
    <w:rsid w:val="00A7007B"/>
    <w:rsid w:val="00A71623"/>
    <w:rsid w:val="00A71F50"/>
    <w:rsid w:val="00A77CF2"/>
    <w:rsid w:val="00A81CF8"/>
    <w:rsid w:val="00A84B87"/>
    <w:rsid w:val="00A84D4B"/>
    <w:rsid w:val="00A8592D"/>
    <w:rsid w:val="00A90D08"/>
    <w:rsid w:val="00A93FFF"/>
    <w:rsid w:val="00A95746"/>
    <w:rsid w:val="00A95AB5"/>
    <w:rsid w:val="00A96D45"/>
    <w:rsid w:val="00A973EE"/>
    <w:rsid w:val="00AA18DD"/>
    <w:rsid w:val="00AA1F91"/>
    <w:rsid w:val="00AA5CE1"/>
    <w:rsid w:val="00AB2137"/>
    <w:rsid w:val="00AB2D9E"/>
    <w:rsid w:val="00AB4404"/>
    <w:rsid w:val="00AB68E3"/>
    <w:rsid w:val="00AB723D"/>
    <w:rsid w:val="00AC21EE"/>
    <w:rsid w:val="00AC3B22"/>
    <w:rsid w:val="00AC4101"/>
    <w:rsid w:val="00AC5597"/>
    <w:rsid w:val="00AC6C3F"/>
    <w:rsid w:val="00AD0116"/>
    <w:rsid w:val="00AD1B42"/>
    <w:rsid w:val="00AD4177"/>
    <w:rsid w:val="00AD4B84"/>
    <w:rsid w:val="00AE23BE"/>
    <w:rsid w:val="00AE5772"/>
    <w:rsid w:val="00AF0AC0"/>
    <w:rsid w:val="00AF1807"/>
    <w:rsid w:val="00AF4CA9"/>
    <w:rsid w:val="00AF5B52"/>
    <w:rsid w:val="00B008BF"/>
    <w:rsid w:val="00B07460"/>
    <w:rsid w:val="00B16978"/>
    <w:rsid w:val="00B16BE4"/>
    <w:rsid w:val="00B17EBB"/>
    <w:rsid w:val="00B24A6F"/>
    <w:rsid w:val="00B278DB"/>
    <w:rsid w:val="00B30D4F"/>
    <w:rsid w:val="00B3434E"/>
    <w:rsid w:val="00B351FD"/>
    <w:rsid w:val="00B35BFD"/>
    <w:rsid w:val="00B421F2"/>
    <w:rsid w:val="00B42822"/>
    <w:rsid w:val="00B42C54"/>
    <w:rsid w:val="00B4395A"/>
    <w:rsid w:val="00B44D59"/>
    <w:rsid w:val="00B4553E"/>
    <w:rsid w:val="00B46773"/>
    <w:rsid w:val="00B47091"/>
    <w:rsid w:val="00B4731E"/>
    <w:rsid w:val="00B47E14"/>
    <w:rsid w:val="00B54256"/>
    <w:rsid w:val="00B545F4"/>
    <w:rsid w:val="00B56303"/>
    <w:rsid w:val="00B64F62"/>
    <w:rsid w:val="00B66898"/>
    <w:rsid w:val="00B7164C"/>
    <w:rsid w:val="00B74832"/>
    <w:rsid w:val="00B74917"/>
    <w:rsid w:val="00B807AB"/>
    <w:rsid w:val="00B80F53"/>
    <w:rsid w:val="00B82E26"/>
    <w:rsid w:val="00B95FBC"/>
    <w:rsid w:val="00B97C44"/>
    <w:rsid w:val="00BA05AE"/>
    <w:rsid w:val="00BA0E3C"/>
    <w:rsid w:val="00BA2FA3"/>
    <w:rsid w:val="00BA6418"/>
    <w:rsid w:val="00BA7D18"/>
    <w:rsid w:val="00BB3A8F"/>
    <w:rsid w:val="00BC19F6"/>
    <w:rsid w:val="00BC2A83"/>
    <w:rsid w:val="00BD02D0"/>
    <w:rsid w:val="00BD0D15"/>
    <w:rsid w:val="00BD327D"/>
    <w:rsid w:val="00BD5425"/>
    <w:rsid w:val="00BD6F74"/>
    <w:rsid w:val="00BE5E74"/>
    <w:rsid w:val="00BF0332"/>
    <w:rsid w:val="00BF5FCC"/>
    <w:rsid w:val="00C00FA2"/>
    <w:rsid w:val="00C069A2"/>
    <w:rsid w:val="00C069EC"/>
    <w:rsid w:val="00C17416"/>
    <w:rsid w:val="00C1748F"/>
    <w:rsid w:val="00C221D5"/>
    <w:rsid w:val="00C2280A"/>
    <w:rsid w:val="00C2652B"/>
    <w:rsid w:val="00C274E0"/>
    <w:rsid w:val="00C30598"/>
    <w:rsid w:val="00C346C7"/>
    <w:rsid w:val="00C373FB"/>
    <w:rsid w:val="00C41E61"/>
    <w:rsid w:val="00C45C85"/>
    <w:rsid w:val="00C515CA"/>
    <w:rsid w:val="00C533E6"/>
    <w:rsid w:val="00C56730"/>
    <w:rsid w:val="00C6024F"/>
    <w:rsid w:val="00C60CE3"/>
    <w:rsid w:val="00C63D95"/>
    <w:rsid w:val="00C64B94"/>
    <w:rsid w:val="00C739BF"/>
    <w:rsid w:val="00C747DF"/>
    <w:rsid w:val="00C74F44"/>
    <w:rsid w:val="00C768C1"/>
    <w:rsid w:val="00C76C24"/>
    <w:rsid w:val="00C7740D"/>
    <w:rsid w:val="00C80E3F"/>
    <w:rsid w:val="00C87539"/>
    <w:rsid w:val="00C90663"/>
    <w:rsid w:val="00C93DCA"/>
    <w:rsid w:val="00CA071B"/>
    <w:rsid w:val="00CA5466"/>
    <w:rsid w:val="00CA591D"/>
    <w:rsid w:val="00CA734B"/>
    <w:rsid w:val="00CB0475"/>
    <w:rsid w:val="00CB2C4F"/>
    <w:rsid w:val="00CB3583"/>
    <w:rsid w:val="00CB6A8C"/>
    <w:rsid w:val="00CC34FF"/>
    <w:rsid w:val="00CC44F0"/>
    <w:rsid w:val="00CD0E5B"/>
    <w:rsid w:val="00CD0FE9"/>
    <w:rsid w:val="00CD396E"/>
    <w:rsid w:val="00CD5104"/>
    <w:rsid w:val="00CD6046"/>
    <w:rsid w:val="00CE06A5"/>
    <w:rsid w:val="00CE202E"/>
    <w:rsid w:val="00CE2229"/>
    <w:rsid w:val="00CE374E"/>
    <w:rsid w:val="00CF0534"/>
    <w:rsid w:val="00CF3FF0"/>
    <w:rsid w:val="00CF41AF"/>
    <w:rsid w:val="00CF4567"/>
    <w:rsid w:val="00CF53AB"/>
    <w:rsid w:val="00CF6815"/>
    <w:rsid w:val="00D04D3D"/>
    <w:rsid w:val="00D11B02"/>
    <w:rsid w:val="00D1202C"/>
    <w:rsid w:val="00D12617"/>
    <w:rsid w:val="00D16DDF"/>
    <w:rsid w:val="00D16E24"/>
    <w:rsid w:val="00D20486"/>
    <w:rsid w:val="00D228D8"/>
    <w:rsid w:val="00D31439"/>
    <w:rsid w:val="00D33677"/>
    <w:rsid w:val="00D34934"/>
    <w:rsid w:val="00D373EC"/>
    <w:rsid w:val="00D4180D"/>
    <w:rsid w:val="00D42875"/>
    <w:rsid w:val="00D42B44"/>
    <w:rsid w:val="00D44A14"/>
    <w:rsid w:val="00D47738"/>
    <w:rsid w:val="00D51A9B"/>
    <w:rsid w:val="00D51D95"/>
    <w:rsid w:val="00D53EC6"/>
    <w:rsid w:val="00D55A00"/>
    <w:rsid w:val="00D56F77"/>
    <w:rsid w:val="00D61E9F"/>
    <w:rsid w:val="00D62CC8"/>
    <w:rsid w:val="00D6402F"/>
    <w:rsid w:val="00D7047A"/>
    <w:rsid w:val="00D719E9"/>
    <w:rsid w:val="00D72225"/>
    <w:rsid w:val="00D73550"/>
    <w:rsid w:val="00D838F7"/>
    <w:rsid w:val="00D8479E"/>
    <w:rsid w:val="00D868F1"/>
    <w:rsid w:val="00D87EFF"/>
    <w:rsid w:val="00D91AE6"/>
    <w:rsid w:val="00D941E0"/>
    <w:rsid w:val="00D95840"/>
    <w:rsid w:val="00DA554C"/>
    <w:rsid w:val="00DA5F07"/>
    <w:rsid w:val="00DB207C"/>
    <w:rsid w:val="00DB42FB"/>
    <w:rsid w:val="00DB7AEE"/>
    <w:rsid w:val="00DC39C4"/>
    <w:rsid w:val="00DC4019"/>
    <w:rsid w:val="00DC4568"/>
    <w:rsid w:val="00DD0941"/>
    <w:rsid w:val="00DD1C47"/>
    <w:rsid w:val="00DD6B5E"/>
    <w:rsid w:val="00DE21B1"/>
    <w:rsid w:val="00DE4BF6"/>
    <w:rsid w:val="00DE69D0"/>
    <w:rsid w:val="00DE7070"/>
    <w:rsid w:val="00DE77A3"/>
    <w:rsid w:val="00DF02F6"/>
    <w:rsid w:val="00DF21B8"/>
    <w:rsid w:val="00DF31EE"/>
    <w:rsid w:val="00DF3395"/>
    <w:rsid w:val="00DF6CFE"/>
    <w:rsid w:val="00DF7681"/>
    <w:rsid w:val="00E02D36"/>
    <w:rsid w:val="00E03431"/>
    <w:rsid w:val="00E04E43"/>
    <w:rsid w:val="00E05E74"/>
    <w:rsid w:val="00E079A3"/>
    <w:rsid w:val="00E149CE"/>
    <w:rsid w:val="00E16AC4"/>
    <w:rsid w:val="00E17C58"/>
    <w:rsid w:val="00E2178D"/>
    <w:rsid w:val="00E23958"/>
    <w:rsid w:val="00E23AD4"/>
    <w:rsid w:val="00E23BEC"/>
    <w:rsid w:val="00E23EC3"/>
    <w:rsid w:val="00E24E4D"/>
    <w:rsid w:val="00E2618B"/>
    <w:rsid w:val="00E267F1"/>
    <w:rsid w:val="00E34E73"/>
    <w:rsid w:val="00E375C8"/>
    <w:rsid w:val="00E4302B"/>
    <w:rsid w:val="00E528AF"/>
    <w:rsid w:val="00E53131"/>
    <w:rsid w:val="00E5518E"/>
    <w:rsid w:val="00E56222"/>
    <w:rsid w:val="00E564BA"/>
    <w:rsid w:val="00E566D8"/>
    <w:rsid w:val="00E57743"/>
    <w:rsid w:val="00E577C9"/>
    <w:rsid w:val="00E57A97"/>
    <w:rsid w:val="00E62C06"/>
    <w:rsid w:val="00E62DD3"/>
    <w:rsid w:val="00E66D8F"/>
    <w:rsid w:val="00E6742D"/>
    <w:rsid w:val="00E71707"/>
    <w:rsid w:val="00E71EF1"/>
    <w:rsid w:val="00E731C6"/>
    <w:rsid w:val="00E740C4"/>
    <w:rsid w:val="00E74686"/>
    <w:rsid w:val="00E74750"/>
    <w:rsid w:val="00E76686"/>
    <w:rsid w:val="00E80520"/>
    <w:rsid w:val="00E81BD0"/>
    <w:rsid w:val="00E83C98"/>
    <w:rsid w:val="00E840FE"/>
    <w:rsid w:val="00E84DBD"/>
    <w:rsid w:val="00E879C6"/>
    <w:rsid w:val="00E9128A"/>
    <w:rsid w:val="00E91C15"/>
    <w:rsid w:val="00E943E8"/>
    <w:rsid w:val="00E945CE"/>
    <w:rsid w:val="00E94FAF"/>
    <w:rsid w:val="00E9724F"/>
    <w:rsid w:val="00EA0528"/>
    <w:rsid w:val="00EA347E"/>
    <w:rsid w:val="00EA38B4"/>
    <w:rsid w:val="00EA4E02"/>
    <w:rsid w:val="00EA6276"/>
    <w:rsid w:val="00EB048C"/>
    <w:rsid w:val="00EB2C67"/>
    <w:rsid w:val="00EB367C"/>
    <w:rsid w:val="00EB43BA"/>
    <w:rsid w:val="00EB4429"/>
    <w:rsid w:val="00EB46D0"/>
    <w:rsid w:val="00EB4700"/>
    <w:rsid w:val="00EB7F72"/>
    <w:rsid w:val="00EC4357"/>
    <w:rsid w:val="00EC45F7"/>
    <w:rsid w:val="00EC49A4"/>
    <w:rsid w:val="00EC4EF3"/>
    <w:rsid w:val="00ED20C9"/>
    <w:rsid w:val="00ED21EE"/>
    <w:rsid w:val="00ED272D"/>
    <w:rsid w:val="00ED37E1"/>
    <w:rsid w:val="00ED3B31"/>
    <w:rsid w:val="00ED4EC4"/>
    <w:rsid w:val="00ED6C04"/>
    <w:rsid w:val="00ED7D3D"/>
    <w:rsid w:val="00EE4094"/>
    <w:rsid w:val="00EE4C9D"/>
    <w:rsid w:val="00EE4D57"/>
    <w:rsid w:val="00EE53FF"/>
    <w:rsid w:val="00EE5E83"/>
    <w:rsid w:val="00EE7092"/>
    <w:rsid w:val="00EF1761"/>
    <w:rsid w:val="00EF2F5C"/>
    <w:rsid w:val="00EF3A92"/>
    <w:rsid w:val="00EF7590"/>
    <w:rsid w:val="00F024CA"/>
    <w:rsid w:val="00F0354F"/>
    <w:rsid w:val="00F1013F"/>
    <w:rsid w:val="00F10A99"/>
    <w:rsid w:val="00F138A2"/>
    <w:rsid w:val="00F154EB"/>
    <w:rsid w:val="00F16E9D"/>
    <w:rsid w:val="00F20632"/>
    <w:rsid w:val="00F21CD7"/>
    <w:rsid w:val="00F23738"/>
    <w:rsid w:val="00F2392E"/>
    <w:rsid w:val="00F30846"/>
    <w:rsid w:val="00F30878"/>
    <w:rsid w:val="00F30CAB"/>
    <w:rsid w:val="00F32479"/>
    <w:rsid w:val="00F327DF"/>
    <w:rsid w:val="00F33121"/>
    <w:rsid w:val="00F33769"/>
    <w:rsid w:val="00F36DEB"/>
    <w:rsid w:val="00F406FD"/>
    <w:rsid w:val="00F414D0"/>
    <w:rsid w:val="00F434DF"/>
    <w:rsid w:val="00F4532C"/>
    <w:rsid w:val="00F47D9D"/>
    <w:rsid w:val="00F50558"/>
    <w:rsid w:val="00F50A8E"/>
    <w:rsid w:val="00F52372"/>
    <w:rsid w:val="00F52572"/>
    <w:rsid w:val="00F55847"/>
    <w:rsid w:val="00F57142"/>
    <w:rsid w:val="00F5756D"/>
    <w:rsid w:val="00F630A2"/>
    <w:rsid w:val="00F63E1C"/>
    <w:rsid w:val="00F652AB"/>
    <w:rsid w:val="00F65942"/>
    <w:rsid w:val="00F72AA0"/>
    <w:rsid w:val="00F76A40"/>
    <w:rsid w:val="00F80C07"/>
    <w:rsid w:val="00F853BD"/>
    <w:rsid w:val="00F87264"/>
    <w:rsid w:val="00F908E9"/>
    <w:rsid w:val="00F96C94"/>
    <w:rsid w:val="00FA2B8F"/>
    <w:rsid w:val="00FA47E6"/>
    <w:rsid w:val="00FA56D6"/>
    <w:rsid w:val="00FA595F"/>
    <w:rsid w:val="00FA6C24"/>
    <w:rsid w:val="00FB651A"/>
    <w:rsid w:val="00FC0CB3"/>
    <w:rsid w:val="00FC2999"/>
    <w:rsid w:val="00FC765F"/>
    <w:rsid w:val="00FC781D"/>
    <w:rsid w:val="00FD1861"/>
    <w:rsid w:val="00FD5375"/>
    <w:rsid w:val="00FD61A3"/>
    <w:rsid w:val="00FD66C9"/>
    <w:rsid w:val="00FD79F6"/>
    <w:rsid w:val="00FE0371"/>
    <w:rsid w:val="00FE1258"/>
    <w:rsid w:val="00FE31D0"/>
    <w:rsid w:val="00FE3581"/>
    <w:rsid w:val="00FE7A3F"/>
    <w:rsid w:val="00FF0A6F"/>
    <w:rsid w:val="00FF19E4"/>
    <w:rsid w:val="00FF34FF"/>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93A0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link w:val="CommentTextChar"/>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character" w:customStyle="1" w:styleId="CommentTextChar">
    <w:name w:val="Comment Text Char"/>
    <w:basedOn w:val="DefaultParagraphFont"/>
    <w:link w:val="CommentText"/>
    <w:semiHidden/>
    <w:rsid w:val="0005763B"/>
    <w:rPr>
      <w:rFonts w:ascii="Arial" w:hAnsi="Arial"/>
    </w:rPr>
  </w:style>
  <w:style w:type="paragraph" w:customStyle="1" w:styleId="Table">
    <w:name w:val="Table"/>
    <w:basedOn w:val="Header"/>
    <w:rsid w:val="00BD327D"/>
    <w:rPr>
      <w:rFonts w:cs="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link w:val="CommentTextChar"/>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character" w:customStyle="1" w:styleId="CommentTextChar">
    <w:name w:val="Comment Text Char"/>
    <w:basedOn w:val="DefaultParagraphFont"/>
    <w:link w:val="CommentText"/>
    <w:semiHidden/>
    <w:rsid w:val="0005763B"/>
    <w:rPr>
      <w:rFonts w:ascii="Arial" w:hAnsi="Arial"/>
    </w:rPr>
  </w:style>
  <w:style w:type="paragraph" w:customStyle="1" w:styleId="Table">
    <w:name w:val="Table"/>
    <w:basedOn w:val="Header"/>
    <w:rsid w:val="00BD327D"/>
    <w:rPr>
      <w:rFonts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1092033">
      <w:bodyDiv w:val="1"/>
      <w:marLeft w:val="0"/>
      <w:marRight w:val="0"/>
      <w:marTop w:val="0"/>
      <w:marBottom w:val="0"/>
      <w:divBdr>
        <w:top w:val="none" w:sz="0" w:space="0" w:color="auto"/>
        <w:left w:val="none" w:sz="0" w:space="0" w:color="auto"/>
        <w:bottom w:val="none" w:sz="0" w:space="0" w:color="auto"/>
        <w:right w:val="none" w:sz="0" w:space="0" w:color="auto"/>
      </w:divBdr>
    </w:div>
    <w:div w:id="1120534869">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6317522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57188326">
      <w:bodyDiv w:val="1"/>
      <w:marLeft w:val="0"/>
      <w:marRight w:val="0"/>
      <w:marTop w:val="0"/>
      <w:marBottom w:val="0"/>
      <w:divBdr>
        <w:top w:val="none" w:sz="0" w:space="0" w:color="auto"/>
        <w:left w:val="none" w:sz="0" w:space="0" w:color="auto"/>
        <w:bottom w:val="none" w:sz="0" w:space="0" w:color="auto"/>
        <w:right w:val="none" w:sz="0" w:space="0" w:color="auto"/>
      </w:divBdr>
    </w:div>
    <w:div w:id="1904832912">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www.Deeresources.com" TargetMode="External"/><Relationship Id="rId26" Type="http://schemas.openxmlformats.org/officeDocument/2006/relationships/image" Target="media/image1.emf"/><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yperlink" Target="http://www.deeresources.com/DEER2011/download/DEER2011_NTGR_2012-05-16.xls" TargetMode="Externa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www.Deeresources.com" TargetMode="External"/><Relationship Id="rId25" Type="http://schemas.openxmlformats.org/officeDocument/2006/relationships/hyperlink" Target="http://www.deeresources.com" TargetMode="External"/><Relationship Id="rId33" Type="http://schemas.openxmlformats.org/officeDocument/2006/relationships/hyperlink" Target="http://www.deeresources.com/index.php?option=com_content&amp;view=article&amp;id=68&amp;Itemid=60"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yperlink" Target="http://www.deeresources.com/DEER2011/download/SPTdbFormat_Documentation.zi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hyperlink" Target="http://www.aqnet.com/"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yperlink" Target="http://www.deeresources.com/index.php?option=com_content&amp;view=article&amp;id=68&amp;Itemid=60" TargetMode="Externa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hyperlink" Target="http://www.deeresources.com/DEER2011/download/DEER2011_NTGR_2012-05-16.xl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yperlink" Target="http://www.energystar.gov/index.cfm?c=steamcookers.pr_crit_steamcookers" TargetMode="External"/><Relationship Id="rId30" Type="http://schemas.openxmlformats.org/officeDocument/2006/relationships/hyperlink" Target="http://www.deeresources.com/index.php?option=com_content&amp;view=article&amp;id=68&amp;Itemid=60" TargetMode="External"/><Relationship Id="rId35" Type="http://schemas.openxmlformats.org/officeDocument/2006/relationships/hyperlink" Target="http://www.deeresources.com/index.php?option=com_content&amp;view=article&amp;id=68&amp;Itemid=60" TargetMode="External"/></Relationships>
</file>

<file path=word/_rels/endnotes.xml.rels><?xml version="1.0" encoding="UTF-8" standalone="yes"?>
<Relationships xmlns="http://schemas.openxmlformats.org/package/2006/relationships"><Relationship Id="rId3" Type="http://schemas.openxmlformats.org/officeDocument/2006/relationships/hyperlink" Target="http://www.deeresources.com/DEER2011/download/SPTdbFormat_Documentation.zip" TargetMode="External"/><Relationship Id="rId7" Type="http://schemas.openxmlformats.org/officeDocument/2006/relationships/oleObject" Target="embeddings/Microsoft_Word_97_-_2003_Document1.doc"/><Relationship Id="rId2" Type="http://schemas.openxmlformats.org/officeDocument/2006/relationships/hyperlink" Target="http://www.deeresources.com/index.php?option=com_content&amp;view=article&amp;id=68&amp;Itemid=60" TargetMode="External"/><Relationship Id="rId1" Type="http://schemas.openxmlformats.org/officeDocument/2006/relationships/hyperlink" Target="http://www.energystar.gov/index.cfm?c=steamcookers.pr_crit_steamcookers" TargetMode="External"/><Relationship Id="rId6" Type="http://schemas.openxmlformats.org/officeDocument/2006/relationships/image" Target="media/image2.emf"/><Relationship Id="rId5" Type="http://schemas.openxmlformats.org/officeDocument/2006/relationships/hyperlink" Target="http://www.aqnet.com/" TargetMode="External"/><Relationship Id="rId4" Type="http://schemas.openxmlformats.org/officeDocument/2006/relationships/hyperlink" Target="http://www.deeresource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2.xml><?xml version="1.0" encoding="utf-8"?>
<ds:datastoreItem xmlns:ds="http://schemas.openxmlformats.org/officeDocument/2006/customXml" ds:itemID="{90AC4E56-104E-4524-9907-9F647E8A4177}">
  <ds:schemaRefs>
    <ds:schemaRef ds:uri="http://purl.org/dc/elements/1.1/"/>
    <ds:schemaRef ds:uri="http://schemas.microsoft.com/office/2006/documentManagement/types"/>
    <ds:schemaRef ds:uri="http://schemas.openxmlformats.org/package/2006/metadata/core-properties"/>
    <ds:schemaRef ds:uri="http://www.w3.org/XML/1998/namespace"/>
    <ds:schemaRef ds:uri="http://purl.org/dc/dcmitype/"/>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44F72AB3-3614-44E4-AD3D-4602D8619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D836471-D4F0-41D6-B338-28BE96523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1</TotalTime>
  <Pages>25</Pages>
  <Words>6754</Words>
  <Characters>38504</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45168</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Wyatt, Jim</cp:lastModifiedBy>
  <cp:revision>2</cp:revision>
  <cp:lastPrinted>2011-11-17T03:58:00Z</cp:lastPrinted>
  <dcterms:created xsi:type="dcterms:W3CDTF">2014-05-01T22:47:00Z</dcterms:created>
  <dcterms:modified xsi:type="dcterms:W3CDTF">2014-05-01T22:47:00Z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